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383" w:rsidRDefault="00212383" w:rsidP="00212383">
      <w:pPr>
        <w:spacing w:after="0" w:line="240" w:lineRule="auto"/>
        <w:jc w:val="both"/>
        <w:rPr>
          <w:rFonts w:ascii="Georgia" w:eastAsia="Times New Roman" w:hAnsi="Georgia"/>
          <w:b/>
          <w:sz w:val="24"/>
          <w:szCs w:val="24"/>
          <w:lang w:eastAsia="ru-RU"/>
        </w:rPr>
      </w:pPr>
    </w:p>
    <w:p w:rsidR="00212383" w:rsidRDefault="00212383" w:rsidP="00212383">
      <w:pPr>
        <w:spacing w:after="0" w:line="240" w:lineRule="auto"/>
        <w:jc w:val="both"/>
        <w:rPr>
          <w:rFonts w:ascii="Georgia" w:eastAsia="Times New Roman" w:hAnsi="Georgia"/>
          <w:b/>
          <w:sz w:val="24"/>
          <w:szCs w:val="24"/>
          <w:lang w:eastAsia="ru-RU"/>
        </w:rPr>
      </w:pPr>
    </w:p>
    <w:p w:rsidR="00212383" w:rsidRDefault="00212383" w:rsidP="00212383">
      <w:pPr>
        <w:spacing w:after="0" w:line="240" w:lineRule="auto"/>
        <w:jc w:val="both"/>
        <w:rPr>
          <w:rFonts w:ascii="Georgia" w:eastAsia="Times New Roman" w:hAnsi="Georgia"/>
          <w:b/>
          <w:sz w:val="24"/>
          <w:szCs w:val="24"/>
          <w:lang w:eastAsia="ru-RU"/>
        </w:rPr>
      </w:pPr>
    </w:p>
    <w:p w:rsidR="00212383" w:rsidRDefault="00212383" w:rsidP="00212383">
      <w:pPr>
        <w:spacing w:after="0" w:line="240" w:lineRule="auto"/>
        <w:jc w:val="both"/>
        <w:rPr>
          <w:rFonts w:ascii="Georgia" w:eastAsia="Times New Roman" w:hAnsi="Georgia"/>
          <w:b/>
          <w:sz w:val="24"/>
          <w:szCs w:val="24"/>
          <w:lang w:eastAsia="ru-RU"/>
        </w:rPr>
      </w:pPr>
    </w:p>
    <w:p w:rsidR="00212383" w:rsidRDefault="00212383" w:rsidP="00212383">
      <w:pPr>
        <w:spacing w:after="0" w:line="240" w:lineRule="auto"/>
        <w:jc w:val="both"/>
        <w:rPr>
          <w:rFonts w:ascii="Georgia" w:eastAsia="Times New Roman" w:hAnsi="Georgia"/>
          <w:b/>
          <w:sz w:val="24"/>
          <w:szCs w:val="24"/>
          <w:lang w:eastAsia="ru-RU"/>
        </w:rPr>
      </w:pPr>
    </w:p>
    <w:p w:rsidR="00212383" w:rsidRDefault="00212383" w:rsidP="00212383">
      <w:pPr>
        <w:spacing w:after="0" w:line="240" w:lineRule="auto"/>
        <w:jc w:val="both"/>
        <w:rPr>
          <w:rFonts w:ascii="Georgia" w:eastAsia="Times New Roman" w:hAnsi="Georgia"/>
          <w:b/>
          <w:sz w:val="24"/>
          <w:szCs w:val="24"/>
          <w:lang w:eastAsia="ru-RU"/>
        </w:rPr>
      </w:pPr>
    </w:p>
    <w:p w:rsidR="00212383" w:rsidRDefault="00212383" w:rsidP="00212383">
      <w:pPr>
        <w:spacing w:after="0" w:line="240" w:lineRule="auto"/>
        <w:jc w:val="both"/>
        <w:rPr>
          <w:rFonts w:ascii="Georgia" w:eastAsia="Times New Roman" w:hAnsi="Georgia"/>
          <w:b/>
          <w:sz w:val="24"/>
          <w:szCs w:val="24"/>
          <w:lang w:eastAsia="ru-RU"/>
        </w:rPr>
      </w:pPr>
    </w:p>
    <w:p w:rsidR="00212383" w:rsidRDefault="00212383" w:rsidP="00212383">
      <w:pPr>
        <w:spacing w:after="0" w:line="240" w:lineRule="auto"/>
        <w:jc w:val="both"/>
        <w:rPr>
          <w:rFonts w:ascii="Georgia" w:eastAsia="Times New Roman" w:hAnsi="Georgia"/>
          <w:b/>
          <w:sz w:val="24"/>
          <w:szCs w:val="24"/>
          <w:lang w:eastAsia="ru-RU"/>
        </w:rPr>
      </w:pPr>
    </w:p>
    <w:p w:rsidR="00212383" w:rsidRDefault="00212383" w:rsidP="00212383">
      <w:pPr>
        <w:spacing w:after="0" w:line="240" w:lineRule="auto"/>
        <w:jc w:val="both"/>
        <w:rPr>
          <w:rFonts w:ascii="Georgia" w:eastAsia="Times New Roman" w:hAnsi="Georgia"/>
          <w:b/>
          <w:sz w:val="24"/>
          <w:szCs w:val="24"/>
          <w:lang w:eastAsia="ru-RU"/>
        </w:rPr>
      </w:pPr>
    </w:p>
    <w:p w:rsidR="00212383" w:rsidRPr="00212383" w:rsidRDefault="00212383" w:rsidP="00212383">
      <w:pPr>
        <w:spacing w:after="0" w:line="240" w:lineRule="auto"/>
        <w:jc w:val="center"/>
        <w:rPr>
          <w:rFonts w:ascii="Georgia" w:eastAsia="Times New Roman" w:hAnsi="Georgia"/>
          <w:b/>
          <w:sz w:val="44"/>
          <w:szCs w:val="44"/>
          <w:lang w:eastAsia="ru-RU"/>
        </w:rPr>
      </w:pPr>
      <w:r w:rsidRPr="00212383">
        <w:rPr>
          <w:rFonts w:ascii="Georgia" w:eastAsia="Times New Roman" w:hAnsi="Georgia"/>
          <w:b/>
          <w:sz w:val="44"/>
          <w:szCs w:val="44"/>
          <w:lang w:eastAsia="ru-RU"/>
        </w:rPr>
        <w:t>Классный час:</w:t>
      </w:r>
    </w:p>
    <w:p w:rsidR="00212383" w:rsidRDefault="00212383" w:rsidP="00212383">
      <w:pPr>
        <w:spacing w:after="0" w:line="240" w:lineRule="auto"/>
        <w:jc w:val="center"/>
        <w:rPr>
          <w:rFonts w:ascii="Georgia" w:eastAsia="Times New Roman" w:hAnsi="Georgia"/>
          <w:b/>
          <w:sz w:val="36"/>
          <w:szCs w:val="36"/>
          <w:lang w:eastAsia="ru-RU"/>
        </w:rPr>
      </w:pPr>
    </w:p>
    <w:p w:rsidR="00212383" w:rsidRDefault="00212383" w:rsidP="00212383">
      <w:pPr>
        <w:spacing w:after="0" w:line="240" w:lineRule="auto"/>
        <w:jc w:val="center"/>
        <w:rPr>
          <w:rFonts w:ascii="Georgia" w:eastAsia="Times New Roman" w:hAnsi="Georgia"/>
          <w:b/>
          <w:sz w:val="24"/>
          <w:szCs w:val="24"/>
          <w:lang w:eastAsia="ru-RU"/>
        </w:rPr>
      </w:pPr>
    </w:p>
    <w:p w:rsidR="00212383" w:rsidRDefault="00212383" w:rsidP="00212383">
      <w:pPr>
        <w:spacing w:after="0" w:line="240" w:lineRule="auto"/>
        <w:jc w:val="center"/>
        <w:rPr>
          <w:rFonts w:ascii="Georgia" w:eastAsia="Times New Roman" w:hAnsi="Georgia"/>
          <w:b/>
          <w:sz w:val="48"/>
          <w:szCs w:val="48"/>
          <w:lang w:eastAsia="ru-RU"/>
        </w:rPr>
      </w:pPr>
      <w:r w:rsidRPr="00212383">
        <w:rPr>
          <w:rFonts w:ascii="Georgia" w:eastAsia="Times New Roman" w:hAnsi="Georgia"/>
          <w:b/>
          <w:sz w:val="48"/>
          <w:szCs w:val="48"/>
          <w:lang w:eastAsia="ru-RU"/>
        </w:rPr>
        <w:t>«Жизнь</w:t>
      </w:r>
    </w:p>
    <w:p w:rsidR="00212383" w:rsidRDefault="00212383" w:rsidP="00212383">
      <w:pPr>
        <w:spacing w:after="0" w:line="240" w:lineRule="auto"/>
        <w:jc w:val="center"/>
        <w:rPr>
          <w:rFonts w:ascii="Georgia" w:eastAsia="Times New Roman" w:hAnsi="Georgia"/>
          <w:b/>
          <w:sz w:val="48"/>
          <w:szCs w:val="48"/>
          <w:lang w:eastAsia="ru-RU"/>
        </w:rPr>
      </w:pPr>
      <w:r w:rsidRPr="00212383">
        <w:rPr>
          <w:rFonts w:ascii="Georgia" w:eastAsia="Times New Roman" w:hAnsi="Georgia"/>
          <w:b/>
          <w:sz w:val="48"/>
          <w:szCs w:val="48"/>
          <w:lang w:eastAsia="ru-RU"/>
        </w:rPr>
        <w:t>территория здоровья. Курение»</w:t>
      </w:r>
    </w:p>
    <w:p w:rsidR="00212383" w:rsidRDefault="00212383" w:rsidP="00212383">
      <w:pPr>
        <w:spacing w:after="0" w:line="240" w:lineRule="auto"/>
        <w:jc w:val="center"/>
        <w:rPr>
          <w:rFonts w:ascii="Georgia" w:eastAsia="Times New Roman" w:hAnsi="Georgia"/>
          <w:b/>
          <w:sz w:val="48"/>
          <w:szCs w:val="48"/>
          <w:lang w:eastAsia="ru-RU"/>
        </w:rPr>
      </w:pPr>
    </w:p>
    <w:p w:rsidR="00212383" w:rsidRDefault="00212383" w:rsidP="00212383">
      <w:pPr>
        <w:spacing w:after="0" w:line="240" w:lineRule="auto"/>
        <w:jc w:val="center"/>
        <w:rPr>
          <w:rFonts w:ascii="Georgia" w:eastAsia="Times New Roman" w:hAnsi="Georgia"/>
          <w:b/>
          <w:sz w:val="48"/>
          <w:szCs w:val="48"/>
          <w:lang w:eastAsia="ru-RU"/>
        </w:rPr>
      </w:pPr>
    </w:p>
    <w:p w:rsidR="00C95052" w:rsidRDefault="00C95052" w:rsidP="00212383">
      <w:pPr>
        <w:spacing w:after="0" w:line="240" w:lineRule="auto"/>
        <w:jc w:val="center"/>
        <w:rPr>
          <w:rFonts w:ascii="Georgia" w:eastAsia="Times New Roman" w:hAnsi="Georgia"/>
          <w:b/>
          <w:sz w:val="48"/>
          <w:szCs w:val="48"/>
          <w:lang w:eastAsia="ru-RU"/>
        </w:rPr>
      </w:pPr>
    </w:p>
    <w:p w:rsidR="00C95052" w:rsidRDefault="00C95052" w:rsidP="00212383">
      <w:pPr>
        <w:spacing w:after="0" w:line="240" w:lineRule="auto"/>
        <w:jc w:val="center"/>
        <w:rPr>
          <w:rFonts w:ascii="Georgia" w:eastAsia="Times New Roman" w:hAnsi="Georgia"/>
          <w:b/>
          <w:sz w:val="48"/>
          <w:szCs w:val="48"/>
          <w:lang w:eastAsia="ru-RU"/>
        </w:rPr>
      </w:pPr>
    </w:p>
    <w:p w:rsidR="00212383" w:rsidRDefault="00212383" w:rsidP="00212383">
      <w:pPr>
        <w:spacing w:after="0" w:line="240" w:lineRule="auto"/>
        <w:jc w:val="center"/>
        <w:rPr>
          <w:rFonts w:ascii="Georgia" w:eastAsia="Times New Roman" w:hAnsi="Georgia"/>
          <w:b/>
          <w:sz w:val="48"/>
          <w:szCs w:val="48"/>
          <w:lang w:eastAsia="ru-RU"/>
        </w:rPr>
      </w:pPr>
    </w:p>
    <w:p w:rsidR="007B7EA5" w:rsidRDefault="007B7EA5" w:rsidP="007B7EA5">
      <w:pPr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Воспитатель филиала «Созвездие» </w:t>
      </w:r>
      <w:proofErr w:type="gramStart"/>
      <w:r>
        <w:rPr>
          <w:rFonts w:ascii="Times New Roman" w:hAnsi="Times New Roman"/>
          <w:b/>
          <w:sz w:val="32"/>
          <w:szCs w:val="32"/>
        </w:rPr>
        <w:t>г</w:t>
      </w:r>
      <w:proofErr w:type="gramEnd"/>
      <w:r>
        <w:rPr>
          <w:rFonts w:ascii="Times New Roman" w:hAnsi="Times New Roman"/>
          <w:b/>
          <w:sz w:val="32"/>
          <w:szCs w:val="32"/>
        </w:rPr>
        <w:t>. Лысьвы</w:t>
      </w:r>
    </w:p>
    <w:p w:rsidR="007B7EA5" w:rsidRDefault="007B7EA5" w:rsidP="007B7EA5">
      <w:pPr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Татьяна Николаевна </w:t>
      </w:r>
      <w:proofErr w:type="spellStart"/>
      <w:proofErr w:type="gramStart"/>
      <w:r>
        <w:rPr>
          <w:rFonts w:ascii="Times New Roman" w:hAnsi="Times New Roman"/>
          <w:b/>
          <w:sz w:val="32"/>
          <w:szCs w:val="32"/>
        </w:rPr>
        <w:t>M</w:t>
      </w:r>
      <w:proofErr w:type="gramEnd"/>
      <w:r>
        <w:rPr>
          <w:rFonts w:ascii="Times New Roman" w:hAnsi="Times New Roman"/>
          <w:b/>
          <w:sz w:val="32"/>
          <w:szCs w:val="32"/>
        </w:rPr>
        <w:t>олчанова</w:t>
      </w:r>
      <w:proofErr w:type="spellEnd"/>
    </w:p>
    <w:p w:rsidR="00212383" w:rsidRDefault="00212383" w:rsidP="00212383">
      <w:pPr>
        <w:spacing w:after="0" w:line="240" w:lineRule="auto"/>
        <w:jc w:val="right"/>
        <w:rPr>
          <w:rFonts w:ascii="Georgia" w:eastAsia="Times New Roman" w:hAnsi="Georgia"/>
          <w:b/>
          <w:sz w:val="48"/>
          <w:szCs w:val="48"/>
          <w:lang w:eastAsia="ru-RU"/>
        </w:rPr>
      </w:pPr>
    </w:p>
    <w:p w:rsidR="007B7EA5" w:rsidRDefault="007B7EA5" w:rsidP="00212383">
      <w:pPr>
        <w:spacing w:after="0" w:line="240" w:lineRule="auto"/>
        <w:jc w:val="right"/>
        <w:rPr>
          <w:rFonts w:ascii="Georgia" w:eastAsia="Times New Roman" w:hAnsi="Georgia"/>
          <w:b/>
          <w:sz w:val="48"/>
          <w:szCs w:val="48"/>
          <w:lang w:eastAsia="ru-RU"/>
        </w:rPr>
      </w:pPr>
    </w:p>
    <w:p w:rsidR="007B7EA5" w:rsidRDefault="007B7EA5" w:rsidP="00212383">
      <w:pPr>
        <w:spacing w:after="0" w:line="240" w:lineRule="auto"/>
        <w:jc w:val="right"/>
        <w:rPr>
          <w:rFonts w:ascii="Georgia" w:eastAsia="Times New Roman" w:hAnsi="Georgia"/>
          <w:b/>
          <w:sz w:val="48"/>
          <w:szCs w:val="48"/>
          <w:lang w:eastAsia="ru-RU"/>
        </w:rPr>
      </w:pPr>
    </w:p>
    <w:p w:rsidR="007B7EA5" w:rsidRDefault="007B7EA5" w:rsidP="00212383">
      <w:pPr>
        <w:spacing w:after="0" w:line="240" w:lineRule="auto"/>
        <w:jc w:val="right"/>
        <w:rPr>
          <w:rFonts w:ascii="Georgia" w:eastAsia="Times New Roman" w:hAnsi="Georgia"/>
          <w:b/>
          <w:sz w:val="48"/>
          <w:szCs w:val="48"/>
          <w:lang w:eastAsia="ru-RU"/>
        </w:rPr>
      </w:pPr>
    </w:p>
    <w:p w:rsidR="007B7EA5" w:rsidRDefault="007B7EA5" w:rsidP="00212383">
      <w:pPr>
        <w:spacing w:after="0" w:line="240" w:lineRule="auto"/>
        <w:jc w:val="right"/>
        <w:rPr>
          <w:rFonts w:ascii="Georgia" w:eastAsia="Times New Roman" w:hAnsi="Georgia"/>
          <w:b/>
          <w:sz w:val="48"/>
          <w:szCs w:val="48"/>
          <w:lang w:eastAsia="ru-RU"/>
        </w:rPr>
      </w:pPr>
    </w:p>
    <w:p w:rsidR="00212383" w:rsidRDefault="00212383" w:rsidP="00212383">
      <w:pPr>
        <w:spacing w:after="0" w:line="240" w:lineRule="auto"/>
        <w:jc w:val="both"/>
        <w:rPr>
          <w:rFonts w:ascii="Georgia" w:eastAsia="Times New Roman" w:hAnsi="Georgia"/>
          <w:b/>
          <w:sz w:val="48"/>
          <w:szCs w:val="48"/>
          <w:lang w:eastAsia="ru-RU"/>
        </w:rPr>
      </w:pPr>
    </w:p>
    <w:p w:rsidR="00212383" w:rsidRDefault="00212383" w:rsidP="00212383">
      <w:pPr>
        <w:spacing w:after="0" w:line="240" w:lineRule="auto"/>
        <w:jc w:val="both"/>
        <w:rPr>
          <w:rFonts w:ascii="Georgia" w:eastAsia="Times New Roman" w:hAnsi="Georgia"/>
          <w:b/>
          <w:sz w:val="48"/>
          <w:szCs w:val="48"/>
          <w:lang w:eastAsia="ru-RU"/>
        </w:rPr>
      </w:pPr>
    </w:p>
    <w:p w:rsidR="00212383" w:rsidRPr="00212383" w:rsidRDefault="00212383" w:rsidP="00212383">
      <w:pPr>
        <w:spacing w:after="0" w:line="240" w:lineRule="auto"/>
        <w:jc w:val="both"/>
        <w:rPr>
          <w:rFonts w:ascii="Georgia" w:eastAsia="Times New Roman" w:hAnsi="Georgia"/>
          <w:b/>
          <w:sz w:val="48"/>
          <w:szCs w:val="48"/>
          <w:lang w:eastAsia="ru-RU"/>
        </w:rPr>
      </w:pPr>
    </w:p>
    <w:p w:rsidR="00212383" w:rsidRDefault="00212383" w:rsidP="00212383">
      <w:pPr>
        <w:spacing w:after="0" w:line="240" w:lineRule="auto"/>
        <w:jc w:val="both"/>
        <w:rPr>
          <w:rFonts w:ascii="Georgia" w:eastAsia="Times New Roman" w:hAnsi="Georgia"/>
          <w:b/>
          <w:sz w:val="24"/>
          <w:szCs w:val="24"/>
          <w:lang w:eastAsia="ru-RU"/>
        </w:rPr>
      </w:pPr>
    </w:p>
    <w:p w:rsidR="00212383" w:rsidRDefault="00212383" w:rsidP="00212383">
      <w:pPr>
        <w:spacing w:after="0" w:line="240" w:lineRule="auto"/>
        <w:jc w:val="both"/>
        <w:rPr>
          <w:rFonts w:ascii="Georgia" w:eastAsia="Times New Roman" w:hAnsi="Georgia"/>
          <w:b/>
          <w:sz w:val="24"/>
          <w:szCs w:val="24"/>
          <w:lang w:eastAsia="ru-RU"/>
        </w:rPr>
      </w:pPr>
    </w:p>
    <w:p w:rsidR="00212383" w:rsidRDefault="00212383" w:rsidP="00212383">
      <w:pPr>
        <w:spacing w:after="0" w:line="240" w:lineRule="auto"/>
        <w:jc w:val="both"/>
        <w:rPr>
          <w:rFonts w:ascii="Georgia" w:eastAsia="Times New Roman" w:hAnsi="Georgia"/>
          <w:b/>
          <w:sz w:val="24"/>
          <w:szCs w:val="24"/>
          <w:lang w:eastAsia="ru-RU"/>
        </w:rPr>
      </w:pPr>
    </w:p>
    <w:p w:rsidR="00212383" w:rsidRDefault="00212383" w:rsidP="00212383">
      <w:pPr>
        <w:spacing w:after="0" w:line="240" w:lineRule="auto"/>
        <w:jc w:val="both"/>
        <w:rPr>
          <w:rFonts w:ascii="Georgia" w:eastAsia="Times New Roman" w:hAnsi="Georgia"/>
          <w:b/>
          <w:sz w:val="24"/>
          <w:szCs w:val="24"/>
          <w:lang w:eastAsia="ru-RU"/>
        </w:rPr>
      </w:pPr>
    </w:p>
    <w:p w:rsidR="00212383" w:rsidRDefault="00212383" w:rsidP="00212383">
      <w:pPr>
        <w:spacing w:after="0" w:line="240" w:lineRule="auto"/>
        <w:jc w:val="center"/>
        <w:rPr>
          <w:rFonts w:ascii="Georgia" w:eastAsia="Times New Roman" w:hAnsi="Georgia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Georgia" w:eastAsia="Times New Roman" w:hAnsi="Georgia"/>
          <w:b/>
          <w:sz w:val="24"/>
          <w:szCs w:val="24"/>
          <w:lang w:eastAsia="ru-RU"/>
        </w:rPr>
        <w:t>Октябрь 20</w:t>
      </w:r>
      <w:r w:rsidR="00EB30FE">
        <w:rPr>
          <w:rFonts w:ascii="Georgia" w:eastAsia="Times New Roman" w:hAnsi="Georgia"/>
          <w:b/>
          <w:sz w:val="24"/>
          <w:szCs w:val="24"/>
          <w:lang w:eastAsia="ru-RU"/>
        </w:rPr>
        <w:t>21</w:t>
      </w:r>
      <w:r>
        <w:rPr>
          <w:rFonts w:ascii="Georgia" w:eastAsia="Times New Roman" w:hAnsi="Georgia"/>
          <w:b/>
          <w:sz w:val="24"/>
          <w:szCs w:val="24"/>
          <w:lang w:eastAsia="ru-RU"/>
        </w:rPr>
        <w:t xml:space="preserve"> год</w:t>
      </w:r>
    </w:p>
    <w:p w:rsidR="00212383" w:rsidRDefault="00212383" w:rsidP="00212383">
      <w:pPr>
        <w:spacing w:after="0" w:line="240" w:lineRule="auto"/>
        <w:jc w:val="both"/>
        <w:rPr>
          <w:rFonts w:ascii="Georgia" w:eastAsia="Times New Roman" w:hAnsi="Georgia"/>
          <w:b/>
          <w:sz w:val="24"/>
          <w:szCs w:val="24"/>
          <w:lang w:eastAsia="ru-RU"/>
        </w:rPr>
      </w:pPr>
    </w:p>
    <w:p w:rsidR="009B273C" w:rsidRPr="00212383" w:rsidRDefault="007B7EA5" w:rsidP="00212383">
      <w:pPr>
        <w:spacing w:after="0" w:line="240" w:lineRule="auto"/>
        <w:jc w:val="both"/>
        <w:rPr>
          <w:rFonts w:ascii="Georgia" w:eastAsia="Times New Roman" w:hAnsi="Georgia"/>
          <w:b/>
          <w:sz w:val="24"/>
          <w:szCs w:val="24"/>
          <w:lang w:eastAsia="ru-RU"/>
        </w:rPr>
      </w:pPr>
      <w:r>
        <w:rPr>
          <w:rFonts w:ascii="Georgia" w:eastAsia="Times New Roman" w:hAnsi="Georgia"/>
          <w:b/>
          <w:sz w:val="24"/>
          <w:szCs w:val="24"/>
          <w:lang w:eastAsia="ru-RU"/>
        </w:rPr>
        <w:t>Задачи</w:t>
      </w:r>
      <w:r w:rsidR="009B273C" w:rsidRPr="00212383">
        <w:rPr>
          <w:rFonts w:ascii="Georgia" w:eastAsia="Times New Roman" w:hAnsi="Georgia"/>
          <w:b/>
          <w:sz w:val="24"/>
          <w:szCs w:val="24"/>
          <w:lang w:eastAsia="ru-RU"/>
        </w:rPr>
        <w:t>:</w:t>
      </w:r>
    </w:p>
    <w:p w:rsidR="009B273C" w:rsidRPr="00212383" w:rsidRDefault="009B273C" w:rsidP="00212383">
      <w:pPr>
        <w:spacing w:after="0" w:line="240" w:lineRule="auto"/>
        <w:jc w:val="both"/>
        <w:rPr>
          <w:rFonts w:ascii="Georgia" w:eastAsia="Times New Roman" w:hAnsi="Georgia"/>
          <w:sz w:val="24"/>
          <w:szCs w:val="24"/>
          <w:lang w:eastAsia="ru-RU"/>
        </w:rPr>
      </w:pPr>
      <w:r w:rsidRPr="00212383">
        <w:rPr>
          <w:rFonts w:ascii="Georgia" w:eastAsia="Times New Roman" w:hAnsi="Georgia"/>
          <w:sz w:val="24"/>
          <w:szCs w:val="24"/>
          <w:lang w:eastAsia="ru-RU"/>
        </w:rPr>
        <w:t>-           способствовать воспитанию отрицательного отношения к табаку</w:t>
      </w:r>
    </w:p>
    <w:p w:rsidR="009B273C" w:rsidRPr="00212383" w:rsidRDefault="009B273C" w:rsidP="00212383">
      <w:pPr>
        <w:spacing w:after="0" w:line="240" w:lineRule="auto"/>
        <w:jc w:val="both"/>
        <w:rPr>
          <w:rFonts w:ascii="Georgia" w:eastAsia="Calibri" w:hAnsi="Georgia"/>
          <w:sz w:val="24"/>
          <w:szCs w:val="24"/>
        </w:rPr>
      </w:pPr>
      <w:r w:rsidRPr="00212383">
        <w:rPr>
          <w:rFonts w:ascii="Georgia" w:hAnsi="Georgia"/>
          <w:sz w:val="24"/>
          <w:szCs w:val="24"/>
        </w:rPr>
        <w:t xml:space="preserve">-           доказать пагубность этой дурной привычки; </w:t>
      </w:r>
    </w:p>
    <w:p w:rsidR="009B273C" w:rsidRPr="00212383" w:rsidRDefault="009B273C" w:rsidP="00212383">
      <w:pPr>
        <w:spacing w:after="0" w:line="240" w:lineRule="auto"/>
        <w:jc w:val="both"/>
        <w:rPr>
          <w:rFonts w:ascii="Georgia" w:eastAsia="Times New Roman" w:hAnsi="Georgia"/>
          <w:sz w:val="24"/>
          <w:szCs w:val="24"/>
          <w:lang w:eastAsia="ru-RU"/>
        </w:rPr>
      </w:pPr>
      <w:r w:rsidRPr="00212383">
        <w:rPr>
          <w:rFonts w:ascii="Georgia" w:hAnsi="Georgia"/>
          <w:sz w:val="24"/>
          <w:szCs w:val="24"/>
        </w:rPr>
        <w:t>-            формировать отрицательное отношение к курению</w:t>
      </w:r>
    </w:p>
    <w:p w:rsidR="00776303" w:rsidRPr="00212383" w:rsidRDefault="00776303" w:rsidP="00212383">
      <w:pPr>
        <w:pStyle w:val="a4"/>
        <w:jc w:val="both"/>
        <w:rPr>
          <w:rFonts w:ascii="Georgia" w:hAnsi="Georgia"/>
          <w:sz w:val="24"/>
          <w:szCs w:val="24"/>
        </w:rPr>
      </w:pPr>
      <w:r w:rsidRPr="00212383">
        <w:rPr>
          <w:rStyle w:val="a3"/>
          <w:rFonts w:ascii="Georgia" w:hAnsi="Georgia" w:cs="Arial"/>
          <w:color w:val="333333"/>
          <w:sz w:val="24"/>
          <w:szCs w:val="24"/>
        </w:rPr>
        <w:t>Ход классного часа:</w:t>
      </w:r>
    </w:p>
    <w:p w:rsidR="00776303" w:rsidRPr="00212383" w:rsidRDefault="00776303" w:rsidP="00212383">
      <w:pPr>
        <w:pStyle w:val="a4"/>
        <w:jc w:val="both"/>
        <w:rPr>
          <w:rFonts w:ascii="Georgia" w:hAnsi="Georgia"/>
          <w:sz w:val="24"/>
          <w:szCs w:val="24"/>
        </w:rPr>
      </w:pPr>
      <w:r w:rsidRPr="00212383">
        <w:rPr>
          <w:rFonts w:ascii="Georgia" w:hAnsi="Georgia"/>
          <w:sz w:val="24"/>
          <w:szCs w:val="24"/>
        </w:rPr>
        <w:t>1.Вступительное слово педагога.</w:t>
      </w:r>
    </w:p>
    <w:p w:rsidR="00776303" w:rsidRPr="00212383" w:rsidRDefault="007C4DBE" w:rsidP="00212383">
      <w:pPr>
        <w:pStyle w:val="a4"/>
        <w:jc w:val="both"/>
        <w:rPr>
          <w:rFonts w:ascii="Georgia" w:hAnsi="Georgia"/>
          <w:sz w:val="24"/>
          <w:szCs w:val="24"/>
        </w:rPr>
      </w:pPr>
      <w:r w:rsidRPr="00212383">
        <w:rPr>
          <w:rFonts w:ascii="Georgia" w:hAnsi="Georgia"/>
          <w:sz w:val="24"/>
          <w:szCs w:val="24"/>
        </w:rPr>
        <w:t xml:space="preserve">Добрый день! Рада вас всех видеть. Давайте улыбнемся друг другу.  Наш классный час </w:t>
      </w:r>
      <w:r w:rsidR="00776303" w:rsidRPr="00212383">
        <w:rPr>
          <w:rFonts w:ascii="Georgia" w:hAnsi="Georgia"/>
          <w:sz w:val="24"/>
          <w:szCs w:val="24"/>
        </w:rPr>
        <w:t xml:space="preserve"> я бы хотела начать словами:</w:t>
      </w:r>
    </w:p>
    <w:p w:rsidR="00776303" w:rsidRPr="00212383" w:rsidRDefault="00776303" w:rsidP="00212383">
      <w:pPr>
        <w:pStyle w:val="a4"/>
        <w:jc w:val="both"/>
        <w:rPr>
          <w:rFonts w:ascii="Georgia" w:hAnsi="Georgia"/>
          <w:sz w:val="24"/>
          <w:szCs w:val="24"/>
        </w:rPr>
      </w:pPr>
      <w:r w:rsidRPr="00212383">
        <w:rPr>
          <w:rFonts w:ascii="Georgia" w:hAnsi="Georgia"/>
          <w:sz w:val="24"/>
          <w:szCs w:val="24"/>
        </w:rPr>
        <w:t>“ЖИЗНЬ - прекрасное и долгое путешествие. Она может стать опасной экспедицией, а может - приятной прогулкой. Пускай рядом постоянно будет тот, кто предвидит беду и поможет обойти её стороной. Тот, кто укажет верный путь к здоровью”.</w:t>
      </w:r>
    </w:p>
    <w:p w:rsidR="00776303" w:rsidRPr="00212383" w:rsidRDefault="00776303" w:rsidP="00212383">
      <w:pPr>
        <w:pStyle w:val="a4"/>
        <w:jc w:val="both"/>
        <w:rPr>
          <w:rFonts w:ascii="Georgia" w:hAnsi="Georgia"/>
          <w:sz w:val="24"/>
          <w:szCs w:val="24"/>
        </w:rPr>
      </w:pPr>
      <w:r w:rsidRPr="00212383">
        <w:rPr>
          <w:rFonts w:ascii="Georgia" w:hAnsi="Georgia"/>
          <w:sz w:val="24"/>
          <w:szCs w:val="24"/>
        </w:rPr>
        <w:t>Каждому известно:</w:t>
      </w:r>
    </w:p>
    <w:p w:rsidR="00776303" w:rsidRPr="00212383" w:rsidRDefault="00776303" w:rsidP="00212383">
      <w:pPr>
        <w:pStyle w:val="a4"/>
        <w:rPr>
          <w:rFonts w:ascii="Georgia" w:hAnsi="Georgia"/>
          <w:sz w:val="24"/>
          <w:szCs w:val="24"/>
        </w:rPr>
      </w:pPr>
      <w:r w:rsidRPr="00212383">
        <w:rPr>
          <w:rFonts w:ascii="Georgia" w:hAnsi="Georgia"/>
          <w:sz w:val="24"/>
          <w:szCs w:val="24"/>
        </w:rPr>
        <w:t>Все мы умрем: людей бессмертных нет,</w:t>
      </w:r>
      <w:r w:rsidRPr="00212383">
        <w:rPr>
          <w:rFonts w:ascii="Georgia" w:hAnsi="Georgia"/>
          <w:sz w:val="24"/>
          <w:szCs w:val="24"/>
        </w:rPr>
        <w:br/>
        <w:t>И это всем известно и не ново,</w:t>
      </w:r>
      <w:r w:rsidRPr="00212383">
        <w:rPr>
          <w:rFonts w:ascii="Georgia" w:hAnsi="Georgia"/>
          <w:sz w:val="24"/>
          <w:szCs w:val="24"/>
        </w:rPr>
        <w:br/>
        <w:t>Однако мы живем, чтоб оставить след -</w:t>
      </w:r>
      <w:r w:rsidRPr="00212383">
        <w:rPr>
          <w:rFonts w:ascii="Georgia" w:hAnsi="Georgia"/>
          <w:sz w:val="24"/>
          <w:szCs w:val="24"/>
        </w:rPr>
        <w:br/>
        <w:t>Дом иль тропинку, дерево иль слово.</w:t>
      </w:r>
    </w:p>
    <w:p w:rsidR="007C4DBE" w:rsidRPr="00212383" w:rsidRDefault="007C4DBE" w:rsidP="00212383">
      <w:pPr>
        <w:pStyle w:val="a4"/>
        <w:jc w:val="both"/>
        <w:rPr>
          <w:rFonts w:ascii="Georgia" w:hAnsi="Georgia"/>
          <w:sz w:val="24"/>
          <w:szCs w:val="24"/>
        </w:rPr>
      </w:pPr>
    </w:p>
    <w:p w:rsidR="00776303" w:rsidRPr="00212383" w:rsidRDefault="007C4DBE" w:rsidP="00212383">
      <w:pPr>
        <w:pStyle w:val="a4"/>
        <w:jc w:val="both"/>
        <w:rPr>
          <w:rFonts w:ascii="Georgia" w:hAnsi="Georgia"/>
          <w:sz w:val="24"/>
          <w:szCs w:val="24"/>
        </w:rPr>
      </w:pPr>
      <w:r w:rsidRPr="00212383">
        <w:rPr>
          <w:rFonts w:ascii="Georgia" w:hAnsi="Georgia"/>
          <w:sz w:val="24"/>
          <w:szCs w:val="24"/>
        </w:rPr>
        <w:t>А что вы цените в жизни больше всего?</w:t>
      </w:r>
      <w:r w:rsidR="00776303" w:rsidRPr="00212383">
        <w:rPr>
          <w:rFonts w:ascii="Georgia" w:hAnsi="Georgia"/>
          <w:sz w:val="24"/>
          <w:szCs w:val="24"/>
        </w:rPr>
        <w:t xml:space="preserve"> - поставьте на I-е место. Цифры повторяться не обязаны.  Таблица Баллы</w:t>
      </w:r>
      <w:r w:rsidR="00776303" w:rsidRPr="00212383">
        <w:rPr>
          <w:rFonts w:ascii="Georgia" w:hAnsi="Georgia"/>
          <w:sz w:val="24"/>
          <w:szCs w:val="24"/>
        </w:rPr>
        <w:br/>
        <w:t>Обучение</w:t>
      </w:r>
      <w:r w:rsidR="00776303" w:rsidRPr="00212383">
        <w:rPr>
          <w:rFonts w:ascii="Georgia" w:hAnsi="Georgia"/>
          <w:sz w:val="24"/>
          <w:szCs w:val="24"/>
        </w:rPr>
        <w:br/>
        <w:t>Здоровье</w:t>
      </w:r>
      <w:r w:rsidR="00776303" w:rsidRPr="00212383">
        <w:rPr>
          <w:rFonts w:ascii="Georgia" w:hAnsi="Georgia"/>
          <w:sz w:val="24"/>
          <w:szCs w:val="24"/>
        </w:rPr>
        <w:br/>
        <w:t>Семья</w:t>
      </w:r>
      <w:r w:rsidR="00776303" w:rsidRPr="00212383">
        <w:rPr>
          <w:rFonts w:ascii="Georgia" w:hAnsi="Georgia"/>
          <w:sz w:val="24"/>
          <w:szCs w:val="24"/>
        </w:rPr>
        <w:br/>
        <w:t>Дружба</w:t>
      </w:r>
    </w:p>
    <w:p w:rsidR="00776303" w:rsidRPr="00212383" w:rsidRDefault="00776303" w:rsidP="00212383">
      <w:pPr>
        <w:pStyle w:val="a4"/>
        <w:jc w:val="both"/>
        <w:rPr>
          <w:rFonts w:ascii="Georgia" w:hAnsi="Georgia"/>
          <w:sz w:val="24"/>
          <w:szCs w:val="24"/>
        </w:rPr>
      </w:pPr>
      <w:r w:rsidRPr="00212383">
        <w:rPr>
          <w:rFonts w:ascii="Georgia" w:hAnsi="Georgia"/>
          <w:sz w:val="24"/>
          <w:szCs w:val="24"/>
        </w:rPr>
        <w:t>Денежные средства</w:t>
      </w:r>
      <w:r w:rsidR="007C4DBE" w:rsidRPr="00212383">
        <w:rPr>
          <w:rFonts w:ascii="Georgia" w:hAnsi="Georgia"/>
          <w:sz w:val="24"/>
          <w:szCs w:val="24"/>
        </w:rPr>
        <w:t>.</w:t>
      </w:r>
    </w:p>
    <w:p w:rsidR="007C4DBE" w:rsidRPr="00212383" w:rsidRDefault="007C4DBE" w:rsidP="00212383">
      <w:pPr>
        <w:pStyle w:val="a4"/>
        <w:jc w:val="both"/>
        <w:rPr>
          <w:rFonts w:ascii="Georgia" w:hAnsi="Georgia"/>
          <w:sz w:val="24"/>
          <w:szCs w:val="24"/>
        </w:rPr>
      </w:pPr>
      <w:r w:rsidRPr="00212383">
        <w:rPr>
          <w:rFonts w:ascii="Georgia" w:hAnsi="Georgia"/>
          <w:sz w:val="24"/>
          <w:szCs w:val="24"/>
        </w:rPr>
        <w:t>А что для вас значит здоровье?</w:t>
      </w:r>
    </w:p>
    <w:p w:rsidR="007C4DBE" w:rsidRPr="00212383" w:rsidRDefault="007C4DBE" w:rsidP="00212383">
      <w:pPr>
        <w:pStyle w:val="a4"/>
        <w:jc w:val="both"/>
        <w:rPr>
          <w:rFonts w:ascii="Georgia" w:hAnsi="Georgia"/>
          <w:sz w:val="24"/>
          <w:szCs w:val="24"/>
        </w:rPr>
      </w:pPr>
    </w:p>
    <w:p w:rsidR="007C4DBE" w:rsidRPr="00212383" w:rsidRDefault="007C4DBE" w:rsidP="00212383">
      <w:pPr>
        <w:pStyle w:val="a4"/>
        <w:jc w:val="both"/>
        <w:rPr>
          <w:rFonts w:ascii="Georgia" w:hAnsi="Georgia"/>
          <w:sz w:val="24"/>
          <w:szCs w:val="24"/>
        </w:rPr>
      </w:pPr>
      <w:r w:rsidRPr="00212383">
        <w:rPr>
          <w:rFonts w:ascii="Georgia" w:hAnsi="Georgia"/>
          <w:sz w:val="24"/>
          <w:szCs w:val="24"/>
        </w:rPr>
        <w:t>Что укрепляет здоровье?</w:t>
      </w:r>
    </w:p>
    <w:p w:rsidR="007C4DBE" w:rsidRPr="00212383" w:rsidRDefault="007C4DBE" w:rsidP="00212383">
      <w:pPr>
        <w:pStyle w:val="a4"/>
        <w:jc w:val="both"/>
        <w:rPr>
          <w:rFonts w:ascii="Georgia" w:hAnsi="Georgia"/>
          <w:sz w:val="24"/>
          <w:szCs w:val="24"/>
        </w:rPr>
      </w:pPr>
      <w:r w:rsidRPr="00212383">
        <w:rPr>
          <w:rFonts w:ascii="Georgia" w:hAnsi="Georgia"/>
          <w:sz w:val="24"/>
          <w:szCs w:val="24"/>
        </w:rPr>
        <w:t>Что приносит вред здоровью? (вредные привычки)</w:t>
      </w:r>
    </w:p>
    <w:p w:rsidR="007C4DBE" w:rsidRPr="00212383" w:rsidRDefault="007C4DBE" w:rsidP="00212383">
      <w:pPr>
        <w:pStyle w:val="a4"/>
        <w:jc w:val="both"/>
        <w:rPr>
          <w:rFonts w:ascii="Georgia" w:hAnsi="Georgia"/>
          <w:sz w:val="24"/>
          <w:szCs w:val="24"/>
        </w:rPr>
      </w:pPr>
      <w:r w:rsidRPr="00212383">
        <w:rPr>
          <w:rFonts w:ascii="Georgia" w:hAnsi="Georgia"/>
          <w:sz w:val="24"/>
          <w:szCs w:val="24"/>
        </w:rPr>
        <w:t>Что такое вредные привычки?</w:t>
      </w:r>
    </w:p>
    <w:p w:rsidR="007C4DBE" w:rsidRPr="00212383" w:rsidRDefault="007C4DBE" w:rsidP="00212383">
      <w:pPr>
        <w:pStyle w:val="a4"/>
        <w:jc w:val="both"/>
        <w:rPr>
          <w:rFonts w:ascii="Georgia" w:hAnsi="Georgia"/>
          <w:sz w:val="24"/>
          <w:szCs w:val="24"/>
        </w:rPr>
      </w:pPr>
    </w:p>
    <w:p w:rsidR="00ED1297" w:rsidRPr="00212383" w:rsidRDefault="00ED1297" w:rsidP="00212383">
      <w:pPr>
        <w:pStyle w:val="a4"/>
        <w:jc w:val="both"/>
        <w:rPr>
          <w:rFonts w:ascii="Georgia" w:hAnsi="Georgia"/>
          <w:i/>
          <w:sz w:val="24"/>
          <w:szCs w:val="24"/>
        </w:rPr>
      </w:pPr>
      <w:r w:rsidRPr="00212383">
        <w:rPr>
          <w:rFonts w:ascii="Georgia" w:hAnsi="Georgia"/>
          <w:sz w:val="24"/>
          <w:szCs w:val="24"/>
        </w:rPr>
        <w:t xml:space="preserve">Сегодняшний классный час мне бы хотелось посвятить одной из вредных привычек, а о какой из них пойдет речь мы  с вами узнаем после того как соберем </w:t>
      </w:r>
      <w:proofErr w:type="spellStart"/>
      <w:r w:rsidRPr="00212383">
        <w:rPr>
          <w:rFonts w:ascii="Georgia" w:hAnsi="Georgia"/>
          <w:sz w:val="24"/>
          <w:szCs w:val="24"/>
        </w:rPr>
        <w:t>пазлы</w:t>
      </w:r>
      <w:proofErr w:type="spellEnd"/>
      <w:r w:rsidRPr="00212383">
        <w:rPr>
          <w:rFonts w:ascii="Georgia" w:hAnsi="Georgia"/>
          <w:sz w:val="24"/>
          <w:szCs w:val="24"/>
        </w:rPr>
        <w:t xml:space="preserve">. </w:t>
      </w:r>
      <w:r w:rsidRPr="00212383">
        <w:rPr>
          <w:rFonts w:ascii="Georgia" w:hAnsi="Georgia"/>
          <w:i/>
          <w:sz w:val="24"/>
          <w:szCs w:val="24"/>
        </w:rPr>
        <w:t xml:space="preserve">(один </w:t>
      </w:r>
      <w:proofErr w:type="spellStart"/>
      <w:r w:rsidRPr="00212383">
        <w:rPr>
          <w:rFonts w:ascii="Georgia" w:hAnsi="Georgia"/>
          <w:i/>
          <w:sz w:val="24"/>
          <w:szCs w:val="24"/>
        </w:rPr>
        <w:t>пазл</w:t>
      </w:r>
      <w:proofErr w:type="spellEnd"/>
      <w:r w:rsidRPr="00212383">
        <w:rPr>
          <w:rFonts w:ascii="Georgia" w:hAnsi="Georgia"/>
          <w:i/>
          <w:sz w:val="24"/>
          <w:szCs w:val="24"/>
        </w:rPr>
        <w:t xml:space="preserve"> картинка с сигаретой, второй </w:t>
      </w:r>
      <w:proofErr w:type="spellStart"/>
      <w:r w:rsidRPr="00212383">
        <w:rPr>
          <w:rFonts w:ascii="Georgia" w:hAnsi="Georgia"/>
          <w:i/>
          <w:sz w:val="24"/>
          <w:szCs w:val="24"/>
        </w:rPr>
        <w:t>пазл</w:t>
      </w:r>
      <w:proofErr w:type="spellEnd"/>
      <w:r w:rsidRPr="00212383">
        <w:rPr>
          <w:rFonts w:ascii="Georgia" w:hAnsi="Georgia"/>
          <w:i/>
          <w:sz w:val="24"/>
          <w:szCs w:val="24"/>
        </w:rPr>
        <w:t xml:space="preserve"> характеристика что такое курение)</w:t>
      </w:r>
    </w:p>
    <w:p w:rsidR="00D13D4A" w:rsidRPr="00212383" w:rsidRDefault="00D13D4A" w:rsidP="00212383">
      <w:pPr>
        <w:pStyle w:val="a4"/>
        <w:jc w:val="both"/>
        <w:rPr>
          <w:rFonts w:ascii="Georgia" w:hAnsi="Georgia"/>
          <w:i/>
          <w:sz w:val="24"/>
          <w:szCs w:val="24"/>
        </w:rPr>
      </w:pPr>
    </w:p>
    <w:p w:rsidR="00D13D4A" w:rsidRPr="00212383" w:rsidRDefault="00D13D4A" w:rsidP="00212383">
      <w:pPr>
        <w:spacing w:after="0" w:line="240" w:lineRule="auto"/>
        <w:ind w:firstLine="900"/>
        <w:jc w:val="both"/>
        <w:rPr>
          <w:rFonts w:ascii="Georgia" w:eastAsia="Times New Roman" w:hAnsi="Georgia" w:cs="Times New Roman"/>
          <w:b/>
          <w:sz w:val="24"/>
          <w:szCs w:val="24"/>
          <w:lang w:eastAsia="ru-RU"/>
        </w:rPr>
      </w:pPr>
      <w:r w:rsidRPr="00212383">
        <w:rPr>
          <w:rFonts w:ascii="Georgia" w:eastAsia="Times New Roman" w:hAnsi="Georgia" w:cs="Times New Roman"/>
          <w:b/>
          <w:sz w:val="24"/>
          <w:szCs w:val="24"/>
          <w:lang w:eastAsia="ru-RU"/>
        </w:rPr>
        <w:t xml:space="preserve">Курение </w:t>
      </w:r>
      <w:r w:rsidRPr="00212383">
        <w:rPr>
          <w:rFonts w:ascii="Georgia" w:eastAsia="Times New Roman" w:hAnsi="Georgia" w:cs="Times New Roman"/>
          <w:sz w:val="24"/>
          <w:szCs w:val="24"/>
          <w:lang w:eastAsia="ru-RU"/>
        </w:rPr>
        <w:t xml:space="preserve">– это зависимость от наркотика, имя которому никотин. По своей ядовитости никотин равен– </w:t>
      </w:r>
      <w:proofErr w:type="gramStart"/>
      <w:r w:rsidRPr="00212383">
        <w:rPr>
          <w:rFonts w:ascii="Georgia" w:eastAsia="Times New Roman" w:hAnsi="Georgia" w:cs="Times New Roman"/>
          <w:sz w:val="24"/>
          <w:szCs w:val="24"/>
          <w:lang w:eastAsia="ru-RU"/>
        </w:rPr>
        <w:t>см</w:t>
      </w:r>
      <w:proofErr w:type="gramEnd"/>
      <w:r w:rsidRPr="00212383">
        <w:rPr>
          <w:rFonts w:ascii="Georgia" w:eastAsia="Times New Roman" w:hAnsi="Georgia" w:cs="Times New Roman"/>
          <w:sz w:val="24"/>
          <w:szCs w:val="24"/>
          <w:lang w:eastAsia="ru-RU"/>
        </w:rPr>
        <w:t>ертельному яду. Половина вредных веществ, которые есть в сигарете, курильщик выдыхает, отравляя воздух. Этим воздухом вынуждены дышать окружающие, которые становятся пассивными курильщиками</w:t>
      </w:r>
      <w:r w:rsidRPr="00212383">
        <w:rPr>
          <w:rFonts w:ascii="Georgia" w:eastAsia="Times New Roman" w:hAnsi="Georgia" w:cs="Times New Roman"/>
          <w:b/>
          <w:sz w:val="24"/>
          <w:szCs w:val="24"/>
          <w:lang w:eastAsia="ru-RU"/>
        </w:rPr>
        <w:t>.</w:t>
      </w:r>
    </w:p>
    <w:p w:rsidR="00D13D4A" w:rsidRPr="00212383" w:rsidRDefault="00D13D4A" w:rsidP="00212383">
      <w:pPr>
        <w:pStyle w:val="a4"/>
        <w:jc w:val="both"/>
        <w:rPr>
          <w:rFonts w:ascii="Georgia" w:hAnsi="Georgia"/>
          <w:i/>
          <w:sz w:val="24"/>
          <w:szCs w:val="24"/>
        </w:rPr>
      </w:pPr>
    </w:p>
    <w:p w:rsidR="00D13D4A" w:rsidRPr="00212383" w:rsidRDefault="00736196" w:rsidP="00212383">
      <w:pPr>
        <w:pStyle w:val="a4"/>
        <w:jc w:val="both"/>
        <w:rPr>
          <w:rFonts w:ascii="Georgia" w:hAnsi="Georgia"/>
          <w:i/>
          <w:sz w:val="24"/>
          <w:szCs w:val="24"/>
        </w:rPr>
      </w:pPr>
      <w:r w:rsidRPr="00212383">
        <w:rPr>
          <w:rFonts w:ascii="Georgia" w:hAnsi="Georgia"/>
          <w:b/>
          <w:sz w:val="24"/>
          <w:szCs w:val="24"/>
        </w:rPr>
        <w:t>Педагог</w:t>
      </w:r>
      <w:r w:rsidRPr="00212383">
        <w:rPr>
          <w:rFonts w:ascii="Georgia" w:hAnsi="Georgia"/>
          <w:sz w:val="24"/>
          <w:szCs w:val="24"/>
        </w:rPr>
        <w:t xml:space="preserve">: </w:t>
      </w:r>
      <w:r w:rsidR="00D13D4A" w:rsidRPr="00212383">
        <w:rPr>
          <w:rFonts w:ascii="Georgia" w:hAnsi="Georgia"/>
          <w:sz w:val="24"/>
          <w:szCs w:val="24"/>
        </w:rPr>
        <w:t xml:space="preserve">Теперь во всем мире, и в России, в частности, остро стоит сложность сохранения здоровья. </w:t>
      </w:r>
      <w:r w:rsidR="00F443C3" w:rsidRPr="00212383">
        <w:rPr>
          <w:rFonts w:ascii="Georgia" w:hAnsi="Georgia"/>
          <w:sz w:val="24"/>
          <w:szCs w:val="24"/>
        </w:rPr>
        <w:t>Хотя чаще всего человек</w:t>
      </w:r>
      <w:r w:rsidR="00D13D4A" w:rsidRPr="00212383">
        <w:rPr>
          <w:rFonts w:ascii="Georgia" w:hAnsi="Georgia"/>
          <w:sz w:val="24"/>
          <w:szCs w:val="24"/>
        </w:rPr>
        <w:t xml:space="preserve"> сам вредит собственному здоровью. 1 из причин - курение. Сейчас мы узнаем о том, как и откуда к нам пришёл табак и о вреде, который наносит человеку курение</w:t>
      </w:r>
    </w:p>
    <w:p w:rsidR="00736196" w:rsidRPr="00212383" w:rsidRDefault="00F36FE1" w:rsidP="00212383">
      <w:pPr>
        <w:jc w:val="both"/>
        <w:rPr>
          <w:rFonts w:ascii="Georgia" w:hAnsi="Georgia"/>
          <w:sz w:val="24"/>
          <w:szCs w:val="24"/>
        </w:rPr>
      </w:pPr>
      <w:r w:rsidRPr="00212383">
        <w:rPr>
          <w:rFonts w:ascii="Georgia" w:hAnsi="Georgia"/>
          <w:b/>
          <w:sz w:val="24"/>
          <w:szCs w:val="24"/>
        </w:rPr>
        <w:t>Ученик</w:t>
      </w:r>
      <w:r w:rsidRPr="00212383">
        <w:rPr>
          <w:rFonts w:ascii="Georgia" w:hAnsi="Georgia"/>
          <w:sz w:val="24"/>
          <w:szCs w:val="24"/>
        </w:rPr>
        <w:t xml:space="preserve">. </w:t>
      </w:r>
      <w:r w:rsidR="00736196" w:rsidRPr="00212383">
        <w:rPr>
          <w:rFonts w:ascii="Georgia" w:hAnsi="Georgia"/>
          <w:sz w:val="24"/>
          <w:szCs w:val="24"/>
        </w:rPr>
        <w:t xml:space="preserve">История гласит: 15 </w:t>
      </w:r>
      <w:proofErr w:type="spellStart"/>
      <w:r w:rsidR="00736196" w:rsidRPr="00212383">
        <w:rPr>
          <w:rFonts w:ascii="Georgia" w:hAnsi="Georgia"/>
          <w:sz w:val="24"/>
          <w:szCs w:val="24"/>
        </w:rPr>
        <w:t>нояб</w:t>
      </w:r>
      <w:proofErr w:type="spellEnd"/>
      <w:r w:rsidR="00736196" w:rsidRPr="00212383">
        <w:rPr>
          <w:rFonts w:ascii="Georgia" w:hAnsi="Georgia"/>
          <w:sz w:val="24"/>
          <w:szCs w:val="24"/>
        </w:rPr>
        <w:t>. 1492 г. Христофор Колумб сделал в собственном дневнике запись:</w:t>
      </w:r>
    </w:p>
    <w:p w:rsidR="00736196" w:rsidRPr="00212383" w:rsidRDefault="00736196" w:rsidP="00212383">
      <w:pPr>
        <w:pStyle w:val="a4"/>
        <w:jc w:val="both"/>
        <w:rPr>
          <w:rFonts w:ascii="Georgia" w:hAnsi="Georgia"/>
          <w:sz w:val="24"/>
          <w:szCs w:val="24"/>
        </w:rPr>
      </w:pPr>
      <w:r w:rsidRPr="00212383">
        <w:rPr>
          <w:rFonts w:ascii="Georgia" w:hAnsi="Georgia"/>
          <w:sz w:val="24"/>
          <w:szCs w:val="24"/>
        </w:rPr>
        <w:t xml:space="preserve">“Высадившись на берег, мы отправились </w:t>
      </w:r>
      <w:proofErr w:type="gramStart"/>
      <w:r w:rsidRPr="00212383">
        <w:rPr>
          <w:rFonts w:ascii="Georgia" w:hAnsi="Georgia"/>
          <w:sz w:val="24"/>
          <w:szCs w:val="24"/>
        </w:rPr>
        <w:t>в глубь</w:t>
      </w:r>
      <w:proofErr w:type="gramEnd"/>
      <w:r w:rsidRPr="00212383">
        <w:rPr>
          <w:rFonts w:ascii="Georgia" w:hAnsi="Georgia"/>
          <w:sz w:val="24"/>
          <w:szCs w:val="24"/>
        </w:rPr>
        <w:t xml:space="preserve"> острова. Нас встретило большое число практически голых людей, весьма стройных и сильных, которые шли из своих деревень с горящими головешками в руках и травой, дым которой они пили. </w:t>
      </w:r>
      <w:r w:rsidRPr="00212383">
        <w:rPr>
          <w:rFonts w:ascii="Georgia" w:hAnsi="Georgia"/>
          <w:sz w:val="24"/>
          <w:szCs w:val="24"/>
        </w:rPr>
        <w:lastRenderedPageBreak/>
        <w:t>Аборигены сворачивали в трубки огромные желто- зеленоватые листья, какого - то растения, 1 конец трубки поджигали, а иной клали в рот. Пить дым аборигенам нравилось. Трубки индейцы называли, “</w:t>
      </w:r>
      <w:proofErr w:type="spellStart"/>
      <w:r w:rsidRPr="00212383">
        <w:rPr>
          <w:rFonts w:ascii="Georgia" w:hAnsi="Georgia"/>
          <w:sz w:val="24"/>
          <w:szCs w:val="24"/>
        </w:rPr>
        <w:t>табако</w:t>
      </w:r>
      <w:proofErr w:type="spellEnd"/>
      <w:r w:rsidRPr="00212383">
        <w:rPr>
          <w:rFonts w:ascii="Georgia" w:hAnsi="Georgia"/>
          <w:sz w:val="24"/>
          <w:szCs w:val="24"/>
        </w:rPr>
        <w:t>” или “</w:t>
      </w:r>
      <w:proofErr w:type="spellStart"/>
      <w:r w:rsidRPr="00212383">
        <w:rPr>
          <w:rFonts w:ascii="Georgia" w:hAnsi="Georgia"/>
          <w:sz w:val="24"/>
          <w:szCs w:val="24"/>
        </w:rPr>
        <w:t>сигаро</w:t>
      </w:r>
      <w:proofErr w:type="spellEnd"/>
      <w:r w:rsidRPr="00212383">
        <w:rPr>
          <w:rFonts w:ascii="Georgia" w:hAnsi="Georgia"/>
          <w:sz w:val="24"/>
          <w:szCs w:val="24"/>
        </w:rPr>
        <w:t>”</w:t>
      </w:r>
    </w:p>
    <w:p w:rsidR="00736196" w:rsidRPr="00212383" w:rsidRDefault="00736196" w:rsidP="00212383">
      <w:pPr>
        <w:pStyle w:val="a4"/>
        <w:jc w:val="both"/>
        <w:rPr>
          <w:rFonts w:ascii="Georgia" w:hAnsi="Georgia"/>
          <w:sz w:val="24"/>
          <w:szCs w:val="24"/>
        </w:rPr>
      </w:pPr>
      <w:r w:rsidRPr="00212383">
        <w:rPr>
          <w:rFonts w:ascii="Georgia" w:hAnsi="Georgia"/>
          <w:sz w:val="24"/>
          <w:szCs w:val="24"/>
        </w:rPr>
        <w:t xml:space="preserve">Туземцы угощали путешественников табаком, при этом </w:t>
      </w:r>
      <w:proofErr w:type="gramStart"/>
      <w:r w:rsidRPr="00212383">
        <w:rPr>
          <w:rFonts w:ascii="Georgia" w:hAnsi="Georgia"/>
          <w:sz w:val="24"/>
          <w:szCs w:val="24"/>
        </w:rPr>
        <w:t>сперва</w:t>
      </w:r>
      <w:proofErr w:type="gramEnd"/>
      <w:r w:rsidRPr="00212383">
        <w:rPr>
          <w:rFonts w:ascii="Georgia" w:hAnsi="Georgia"/>
          <w:sz w:val="24"/>
          <w:szCs w:val="24"/>
        </w:rPr>
        <w:t xml:space="preserve"> курили сами, позже передавали трубку гостям. Отказ от “трубки мира” хозяева рассматривали как недружелюбные действия. Испанцы же не хотели портить отношения с туземцами. Возможно, эти испанцы и были I-ми европейцами, пристрастившимися к курению.</w:t>
      </w:r>
    </w:p>
    <w:p w:rsidR="00736196" w:rsidRPr="00212383" w:rsidRDefault="00736196" w:rsidP="00212383">
      <w:pPr>
        <w:pStyle w:val="a4"/>
        <w:jc w:val="both"/>
        <w:rPr>
          <w:rFonts w:ascii="Georgia" w:hAnsi="Georgia"/>
          <w:sz w:val="24"/>
          <w:szCs w:val="24"/>
        </w:rPr>
      </w:pPr>
      <w:r w:rsidRPr="00212383">
        <w:rPr>
          <w:rFonts w:ascii="Georgia" w:hAnsi="Georgia"/>
          <w:sz w:val="24"/>
          <w:szCs w:val="24"/>
        </w:rPr>
        <w:t>На вернувшихся в Испанию моряков смотрели с подозрением: человек выпускает изо рта и носа дым, значит, спутался с нечистой силой.</w:t>
      </w:r>
    </w:p>
    <w:p w:rsidR="00F36FE1" w:rsidRPr="00212383" w:rsidRDefault="00F36FE1" w:rsidP="00212383">
      <w:pPr>
        <w:pStyle w:val="a4"/>
        <w:jc w:val="both"/>
        <w:rPr>
          <w:rFonts w:ascii="Georgia" w:hAnsi="Georgia"/>
          <w:sz w:val="24"/>
          <w:szCs w:val="24"/>
        </w:rPr>
      </w:pPr>
    </w:p>
    <w:p w:rsidR="00F36FE1" w:rsidRPr="00212383" w:rsidRDefault="00F36FE1" w:rsidP="00212383">
      <w:pPr>
        <w:pStyle w:val="a4"/>
        <w:jc w:val="both"/>
        <w:rPr>
          <w:rFonts w:ascii="Georgia" w:hAnsi="Georgia"/>
          <w:sz w:val="24"/>
          <w:szCs w:val="24"/>
        </w:rPr>
      </w:pPr>
      <w:r w:rsidRPr="00212383">
        <w:rPr>
          <w:rFonts w:ascii="Georgia" w:hAnsi="Georgia"/>
          <w:b/>
          <w:sz w:val="24"/>
          <w:szCs w:val="24"/>
        </w:rPr>
        <w:t>Ученик</w:t>
      </w:r>
      <w:r w:rsidRPr="00212383">
        <w:rPr>
          <w:rFonts w:ascii="Georgia" w:hAnsi="Georgia"/>
          <w:sz w:val="24"/>
          <w:szCs w:val="24"/>
        </w:rPr>
        <w:t>. Первое время курение преследовалось, и курильщиков жестоко наказывали. В Англии за курение, курильщики подвергались суровым наказаниям вплоть до смертной казни, головы с трубкой во рту выставлялись на площадях. В Турции за курение, злостных курильщиков сажали на кол. В Персии за курение отрезали губы и нос. В Италии римский папа Урбан VII отлучал от церкви католиков, курящих или нюхающих табак.</w:t>
      </w:r>
    </w:p>
    <w:p w:rsidR="00F36FE1" w:rsidRPr="00212383" w:rsidRDefault="00F36FE1" w:rsidP="00212383">
      <w:pPr>
        <w:pStyle w:val="a4"/>
        <w:jc w:val="both"/>
        <w:rPr>
          <w:rFonts w:ascii="Verdana" w:hAnsi="Verdana"/>
          <w:color w:val="5A5A5A"/>
          <w:sz w:val="24"/>
          <w:szCs w:val="24"/>
        </w:rPr>
      </w:pPr>
    </w:p>
    <w:p w:rsidR="00F36FE1" w:rsidRPr="00212383" w:rsidRDefault="00F36FE1" w:rsidP="00212383">
      <w:pPr>
        <w:pStyle w:val="a4"/>
        <w:jc w:val="both"/>
        <w:rPr>
          <w:rFonts w:ascii="Georgia" w:hAnsi="Georgia"/>
          <w:sz w:val="24"/>
          <w:szCs w:val="24"/>
        </w:rPr>
      </w:pPr>
      <w:r w:rsidRPr="00212383">
        <w:rPr>
          <w:rFonts w:ascii="Georgia" w:hAnsi="Georgia"/>
          <w:sz w:val="24"/>
          <w:szCs w:val="24"/>
        </w:rPr>
        <w:t>В Россию “тлеющие головешки” завезли английские торговцы в 1585</w:t>
      </w:r>
      <w:proofErr w:type="gramStart"/>
      <w:r w:rsidRPr="00212383">
        <w:rPr>
          <w:rFonts w:ascii="Georgia" w:hAnsi="Georgia"/>
          <w:sz w:val="24"/>
          <w:szCs w:val="24"/>
        </w:rPr>
        <w:t xml:space="preserve"> В</w:t>
      </w:r>
      <w:proofErr w:type="gramEnd"/>
      <w:r w:rsidRPr="00212383">
        <w:rPr>
          <w:rFonts w:ascii="Georgia" w:hAnsi="Georgia"/>
          <w:sz w:val="24"/>
          <w:szCs w:val="24"/>
        </w:rPr>
        <w:t>о время царствования Михаила Романова, за курение, курильщиков подвергали телесным наказаниям — палочным ударам по подошвам, при повторном курении отрезали нос. Алексей Романов за курение велел пороть кнутом, а торговцам табака «пороть ноздри, резать носы» и ссылать их в дальние места.</w:t>
      </w:r>
    </w:p>
    <w:p w:rsidR="00751CCC" w:rsidRPr="00212383" w:rsidRDefault="00751CCC" w:rsidP="00212383">
      <w:pPr>
        <w:pStyle w:val="a4"/>
        <w:jc w:val="both"/>
        <w:rPr>
          <w:rFonts w:ascii="Georgia" w:hAnsi="Georgia"/>
          <w:sz w:val="24"/>
          <w:szCs w:val="24"/>
        </w:rPr>
      </w:pPr>
    </w:p>
    <w:p w:rsidR="00F36FE1" w:rsidRPr="00212383" w:rsidRDefault="00F36FE1" w:rsidP="00212383">
      <w:pPr>
        <w:pStyle w:val="a4"/>
        <w:jc w:val="both"/>
        <w:rPr>
          <w:rFonts w:ascii="Georgia" w:hAnsi="Georgia"/>
          <w:sz w:val="24"/>
          <w:szCs w:val="24"/>
        </w:rPr>
      </w:pPr>
    </w:p>
    <w:p w:rsidR="00F443C3" w:rsidRPr="00212383" w:rsidRDefault="00736196" w:rsidP="00212383">
      <w:pPr>
        <w:jc w:val="both"/>
        <w:rPr>
          <w:rFonts w:ascii="Georgia" w:hAnsi="Georgia"/>
          <w:sz w:val="24"/>
          <w:szCs w:val="24"/>
        </w:rPr>
      </w:pPr>
      <w:r w:rsidRPr="00212383">
        <w:rPr>
          <w:rFonts w:ascii="Georgia" w:hAnsi="Georgia"/>
          <w:b/>
          <w:sz w:val="24"/>
          <w:szCs w:val="24"/>
        </w:rPr>
        <w:t>Педагог</w:t>
      </w:r>
      <w:r w:rsidRPr="00212383">
        <w:rPr>
          <w:rFonts w:ascii="Georgia" w:hAnsi="Georgia"/>
          <w:sz w:val="24"/>
          <w:szCs w:val="24"/>
        </w:rPr>
        <w:t>: Жестоко? Однако во благо.</w:t>
      </w:r>
      <w:r w:rsidR="00F443C3" w:rsidRPr="00212383">
        <w:rPr>
          <w:rFonts w:ascii="Georgia" w:hAnsi="Georgia"/>
          <w:sz w:val="24"/>
          <w:szCs w:val="24"/>
        </w:rPr>
        <w:t>Как вы думаете, как православные христиане относятся к вредным привычкам</w:t>
      </w:r>
      <w:r w:rsidR="00251352" w:rsidRPr="00212383">
        <w:rPr>
          <w:rFonts w:ascii="Georgia" w:hAnsi="Georgia"/>
          <w:sz w:val="24"/>
          <w:szCs w:val="24"/>
        </w:rPr>
        <w:t>,</w:t>
      </w:r>
      <w:r w:rsidR="00F443C3" w:rsidRPr="00212383">
        <w:rPr>
          <w:rFonts w:ascii="Georgia" w:hAnsi="Georgia"/>
          <w:sz w:val="24"/>
          <w:szCs w:val="24"/>
        </w:rPr>
        <w:t xml:space="preserve"> а именно к курению?</w:t>
      </w:r>
    </w:p>
    <w:p w:rsidR="00F443C3" w:rsidRPr="00212383" w:rsidRDefault="00F443C3" w:rsidP="00212383">
      <w:pPr>
        <w:jc w:val="both"/>
        <w:rPr>
          <w:rFonts w:ascii="Georgia" w:hAnsi="Georgia" w:cs="Tahoma"/>
          <w:sz w:val="24"/>
          <w:szCs w:val="24"/>
        </w:rPr>
      </w:pPr>
      <w:r w:rsidRPr="00212383">
        <w:rPr>
          <w:rFonts w:ascii="Georgia" w:hAnsi="Georgia"/>
          <w:b/>
          <w:sz w:val="24"/>
          <w:szCs w:val="24"/>
        </w:rPr>
        <w:t>Ученик:</w:t>
      </w:r>
      <w:r w:rsidRPr="00212383">
        <w:rPr>
          <w:rFonts w:ascii="Georgia" w:hAnsi="Georgia" w:cs="Tahoma"/>
          <w:sz w:val="24"/>
          <w:szCs w:val="24"/>
        </w:rPr>
        <w:t>В библии сказано, что человек должен любить своих близких, как самого себя. Бог даровал человеку здоровье, как духовное, так и физическое. Если же человек собственноручно разрушает то, что дал ему всевышний, то он совершает грех</w:t>
      </w:r>
    </w:p>
    <w:p w:rsidR="00212383" w:rsidRPr="00212383" w:rsidRDefault="00F443C3" w:rsidP="00212383">
      <w:pPr>
        <w:pStyle w:val="a4"/>
        <w:jc w:val="both"/>
        <w:rPr>
          <w:rFonts w:cs="Tahoma"/>
          <w:sz w:val="24"/>
          <w:szCs w:val="24"/>
        </w:rPr>
      </w:pPr>
      <w:r w:rsidRPr="00212383">
        <w:rPr>
          <w:rFonts w:ascii="Georgia" w:hAnsi="Georgia"/>
          <w:sz w:val="24"/>
          <w:szCs w:val="24"/>
        </w:rPr>
        <w:t>Педагог:</w:t>
      </w:r>
      <w:r w:rsidRPr="00212383">
        <w:rPr>
          <w:rFonts w:ascii="Georgia" w:hAnsi="Georgia" w:cs="Tahoma"/>
          <w:sz w:val="24"/>
          <w:szCs w:val="24"/>
        </w:rPr>
        <w:t xml:space="preserve"> Поэтому если вы являетесь, глубоко верующим человеком, вы ни в коем случае не должны курить. Так как при курении вы самостоятельно разрушаете свой организм, а значит, вы совершаете большой грех</w:t>
      </w:r>
      <w:r w:rsidR="00212383" w:rsidRPr="00212383">
        <w:rPr>
          <w:rFonts w:ascii="Georgia" w:hAnsi="Georgia" w:cs="Tahoma"/>
          <w:sz w:val="24"/>
          <w:szCs w:val="24"/>
        </w:rPr>
        <w:t>. Но не только негативно к курению относится церковь, но и наше правительство задумалось о вреде курения:</w:t>
      </w:r>
    </w:p>
    <w:p w:rsidR="00212383" w:rsidRPr="00212383" w:rsidRDefault="00212383" w:rsidP="00212383">
      <w:pPr>
        <w:pStyle w:val="a4"/>
        <w:jc w:val="both"/>
        <w:rPr>
          <w:rFonts w:ascii="Georgia" w:hAnsi="Georgia"/>
          <w:sz w:val="24"/>
          <w:szCs w:val="24"/>
          <w:lang w:eastAsia="ru-RU"/>
        </w:rPr>
      </w:pPr>
      <w:r w:rsidRPr="00212383">
        <w:rPr>
          <w:rFonts w:ascii="Georgia" w:hAnsi="Georgia"/>
          <w:sz w:val="24"/>
          <w:szCs w:val="24"/>
          <w:lang w:eastAsia="ru-RU"/>
        </w:rPr>
        <w:t>На основании Федерального закона</w:t>
      </w:r>
    </w:p>
    <w:p w:rsidR="00212383" w:rsidRPr="00212383" w:rsidRDefault="00212383" w:rsidP="00212383">
      <w:pPr>
        <w:pStyle w:val="a4"/>
        <w:jc w:val="both"/>
        <w:rPr>
          <w:rFonts w:ascii="Georgia" w:hAnsi="Georgia"/>
          <w:sz w:val="24"/>
          <w:szCs w:val="24"/>
          <w:lang w:eastAsia="ru-RU"/>
        </w:rPr>
      </w:pPr>
      <w:r w:rsidRPr="00212383">
        <w:rPr>
          <w:rFonts w:ascii="Georgia" w:hAnsi="Georgia"/>
          <w:sz w:val="24"/>
          <w:szCs w:val="24"/>
          <w:lang w:eastAsia="ru-RU"/>
        </w:rPr>
        <w:t>"О защите здоровья населения от последствий потребления табака"</w:t>
      </w:r>
    </w:p>
    <w:p w:rsidR="00212383" w:rsidRPr="00212383" w:rsidRDefault="00212383" w:rsidP="00212383">
      <w:pPr>
        <w:pStyle w:val="a5"/>
        <w:spacing w:line="330" w:lineRule="atLeast"/>
        <w:jc w:val="both"/>
        <w:rPr>
          <w:rStyle w:val="a3"/>
          <w:rFonts w:ascii="Georgia" w:hAnsi="Georgia"/>
          <w:color w:val="000000"/>
        </w:rPr>
      </w:pPr>
      <w:r w:rsidRPr="00212383">
        <w:rPr>
          <w:rStyle w:val="a3"/>
          <w:rFonts w:ascii="Georgia" w:hAnsi="Georgia" w:cs="Arial"/>
          <w:color w:val="000000"/>
        </w:rPr>
        <w:t xml:space="preserve"> В статье 12. говорится:</w:t>
      </w:r>
    </w:p>
    <w:p w:rsidR="00212383" w:rsidRPr="00212383" w:rsidRDefault="00212383" w:rsidP="00212383">
      <w:pPr>
        <w:pStyle w:val="a5"/>
        <w:spacing w:line="330" w:lineRule="atLeast"/>
      </w:pPr>
      <w:r w:rsidRPr="00212383">
        <w:rPr>
          <w:rFonts w:ascii="Georgia" w:hAnsi="Georgia" w:cs="Arial"/>
          <w:color w:val="000000"/>
        </w:rPr>
        <w:t>1. Для предотвращения воздействия окружающего табачного дыма на здоровье человека запрещается курение табака:</w:t>
      </w:r>
      <w:r w:rsidRPr="00212383">
        <w:rPr>
          <w:rFonts w:ascii="Georgia" w:hAnsi="Georgia" w:cs="Arial"/>
          <w:color w:val="000000"/>
        </w:rPr>
        <w:br/>
        <w:t>1) на территориях и в закрытых помещениях, предназначенных для оказания услуг в системе образования, услуг учреждений культуры, услуг физической культуры и спорта;</w:t>
      </w:r>
      <w:r w:rsidRPr="00212383">
        <w:rPr>
          <w:rFonts w:ascii="Georgia" w:hAnsi="Georgia" w:cs="Arial"/>
          <w:color w:val="000000"/>
        </w:rPr>
        <w:br/>
        <w:t>2) на территориях и в закрытых помещениях, предназначенных для оказания медицинских и санаторно-оздоровительных услуг,</w:t>
      </w:r>
      <w:r w:rsidRPr="00212383">
        <w:rPr>
          <w:rFonts w:ascii="Georgia" w:hAnsi="Georgia" w:cs="Arial"/>
          <w:color w:val="000000"/>
        </w:rPr>
        <w:br/>
      </w:r>
      <w:r w:rsidRPr="00212383">
        <w:rPr>
          <w:rFonts w:ascii="Georgia" w:hAnsi="Georgia" w:cs="Arial"/>
          <w:color w:val="000000"/>
        </w:rPr>
        <w:lastRenderedPageBreak/>
        <w:t>3) в поездах дальнего следования, на воздушных судах и судах дальнего плавания, предназначенных для оказания услуг пассажирского транспорта;</w:t>
      </w:r>
    </w:p>
    <w:p w:rsidR="00212383" w:rsidRPr="00212383" w:rsidRDefault="00212383" w:rsidP="00212383">
      <w:pPr>
        <w:jc w:val="both"/>
        <w:rPr>
          <w:rFonts w:ascii="Georgia" w:hAnsi="Georgia" w:cs="Arial"/>
          <w:color w:val="000000"/>
          <w:sz w:val="24"/>
          <w:szCs w:val="24"/>
        </w:rPr>
      </w:pPr>
      <w:r w:rsidRPr="00212383">
        <w:rPr>
          <w:rStyle w:val="a3"/>
          <w:rFonts w:ascii="Georgia" w:hAnsi="Georgia" w:cs="Arial"/>
          <w:color w:val="000000"/>
          <w:sz w:val="24"/>
          <w:szCs w:val="24"/>
        </w:rPr>
        <w:t xml:space="preserve">В статье 20.пункт </w:t>
      </w:r>
      <w:r w:rsidRPr="00212383">
        <w:rPr>
          <w:rFonts w:ascii="Georgia" w:hAnsi="Georgia" w:cs="Arial"/>
          <w:color w:val="000000"/>
          <w:sz w:val="24"/>
          <w:szCs w:val="24"/>
        </w:rPr>
        <w:t xml:space="preserve">4. Говорится о том </w:t>
      </w:r>
      <w:proofErr w:type="spellStart"/>
      <w:r w:rsidRPr="00212383">
        <w:rPr>
          <w:rFonts w:ascii="Georgia" w:hAnsi="Georgia" w:cs="Arial"/>
          <w:color w:val="000000"/>
          <w:sz w:val="24"/>
          <w:szCs w:val="24"/>
        </w:rPr>
        <w:t>что</w:t>
      </w:r>
      <w:proofErr w:type="gramStart"/>
      <w:r w:rsidRPr="00212383">
        <w:rPr>
          <w:rFonts w:ascii="Georgia" w:hAnsi="Georgia" w:cs="Arial"/>
          <w:color w:val="000000"/>
          <w:sz w:val="24"/>
          <w:szCs w:val="24"/>
        </w:rPr>
        <w:t>,п</w:t>
      </w:r>
      <w:proofErr w:type="gramEnd"/>
      <w:r w:rsidRPr="00212383">
        <w:rPr>
          <w:rFonts w:ascii="Georgia" w:hAnsi="Georgia" w:cs="Arial"/>
          <w:color w:val="000000"/>
          <w:sz w:val="24"/>
          <w:szCs w:val="24"/>
        </w:rPr>
        <w:t>родажа</w:t>
      </w:r>
      <w:proofErr w:type="spellEnd"/>
      <w:r w:rsidRPr="00212383">
        <w:rPr>
          <w:rFonts w:ascii="Georgia" w:hAnsi="Georgia" w:cs="Arial"/>
          <w:color w:val="000000"/>
          <w:sz w:val="24"/>
          <w:szCs w:val="24"/>
        </w:rPr>
        <w:t xml:space="preserve"> табачных изделий лицами, не достигшими возраста 18 лет, запрещается.</w:t>
      </w:r>
    </w:p>
    <w:p w:rsidR="00212383" w:rsidRPr="00212383" w:rsidRDefault="00212383" w:rsidP="00212383">
      <w:pPr>
        <w:pStyle w:val="a5"/>
        <w:spacing w:line="330" w:lineRule="atLeast"/>
        <w:jc w:val="both"/>
        <w:rPr>
          <w:rFonts w:ascii="Georgia" w:hAnsi="Georgia" w:cs="Arial"/>
          <w:color w:val="000000"/>
        </w:rPr>
      </w:pPr>
      <w:r w:rsidRPr="00212383">
        <w:rPr>
          <w:rStyle w:val="a3"/>
          <w:rFonts w:ascii="Georgia" w:hAnsi="Georgia" w:cs="Arial"/>
          <w:color w:val="000000"/>
        </w:rPr>
        <w:t>В статье 24. говорится о том что, з</w:t>
      </w:r>
      <w:r w:rsidRPr="00212383">
        <w:rPr>
          <w:rFonts w:ascii="Georgia" w:hAnsi="Georgia" w:cs="Arial"/>
          <w:color w:val="000000"/>
        </w:rPr>
        <w:t>а нарушение законодательства Российской Федерации в области защиты населения от последствий потребления табака устанавливается дисциплинарная, административная и уголовная ответственность в соответствии с законодательством Российской Федерации.</w:t>
      </w:r>
    </w:p>
    <w:p w:rsidR="008C5B4F" w:rsidRPr="00212383" w:rsidRDefault="00212383" w:rsidP="00212383">
      <w:pPr>
        <w:jc w:val="both"/>
        <w:rPr>
          <w:rFonts w:ascii="Georgia" w:hAnsi="Georgia"/>
          <w:sz w:val="24"/>
          <w:szCs w:val="24"/>
        </w:rPr>
      </w:pPr>
      <w:r w:rsidRPr="00212383">
        <w:rPr>
          <w:rFonts w:ascii="Georgia" w:hAnsi="Georgia"/>
          <w:b/>
          <w:sz w:val="24"/>
          <w:szCs w:val="24"/>
        </w:rPr>
        <w:t xml:space="preserve">Учитель: </w:t>
      </w:r>
      <w:proofErr w:type="gramStart"/>
      <w:r w:rsidRPr="00212383">
        <w:rPr>
          <w:rFonts w:ascii="Georgia" w:hAnsi="Georgia"/>
          <w:sz w:val="24"/>
          <w:szCs w:val="24"/>
        </w:rPr>
        <w:t>Как, вы,  думаете, что входит в состав сигареты? (ответы детей, после чего, предлагается посмотреть в</w:t>
      </w:r>
      <w:r w:rsidR="00F443C3" w:rsidRPr="00212383">
        <w:rPr>
          <w:rFonts w:ascii="Georgia" w:hAnsi="Georgia"/>
          <w:sz w:val="24"/>
          <w:szCs w:val="24"/>
        </w:rPr>
        <w:t>идеоролик.</w:t>
      </w:r>
      <w:proofErr w:type="gramEnd"/>
    </w:p>
    <w:p w:rsidR="00736196" w:rsidRPr="00212383" w:rsidRDefault="00736196" w:rsidP="00212383">
      <w:pPr>
        <w:pStyle w:val="a4"/>
        <w:jc w:val="both"/>
        <w:rPr>
          <w:rFonts w:ascii="Georgia" w:hAnsi="Georgia"/>
          <w:sz w:val="24"/>
          <w:szCs w:val="24"/>
        </w:rPr>
      </w:pPr>
      <w:r w:rsidRPr="00212383">
        <w:rPr>
          <w:rFonts w:ascii="Georgia" w:hAnsi="Georgia"/>
          <w:b/>
          <w:sz w:val="24"/>
          <w:szCs w:val="24"/>
        </w:rPr>
        <w:t>Ученик 1</w:t>
      </w:r>
      <w:r w:rsidRPr="00212383">
        <w:rPr>
          <w:rFonts w:ascii="Georgia" w:hAnsi="Georgia"/>
          <w:sz w:val="24"/>
          <w:szCs w:val="24"/>
        </w:rPr>
        <w:t>: В среднем, курящие люди живут на 6 - 8 лет менее</w:t>
      </w:r>
      <w:proofErr w:type="gramStart"/>
      <w:r w:rsidRPr="00212383">
        <w:rPr>
          <w:rFonts w:ascii="Georgia" w:hAnsi="Georgia"/>
          <w:sz w:val="24"/>
          <w:szCs w:val="24"/>
        </w:rPr>
        <w:t>,</w:t>
      </w:r>
      <w:proofErr w:type="gramEnd"/>
      <w:r w:rsidRPr="00212383">
        <w:rPr>
          <w:rFonts w:ascii="Georgia" w:hAnsi="Georgia"/>
          <w:sz w:val="24"/>
          <w:szCs w:val="24"/>
        </w:rPr>
        <w:t xml:space="preserve"> чем некурящие.</w:t>
      </w:r>
    </w:p>
    <w:p w:rsidR="00736196" w:rsidRPr="00212383" w:rsidRDefault="00736196" w:rsidP="00212383">
      <w:pPr>
        <w:pStyle w:val="a4"/>
        <w:jc w:val="both"/>
        <w:rPr>
          <w:rFonts w:ascii="Georgia" w:hAnsi="Georgia"/>
          <w:sz w:val="24"/>
          <w:szCs w:val="24"/>
        </w:rPr>
      </w:pPr>
      <w:r w:rsidRPr="00212383">
        <w:rPr>
          <w:rFonts w:ascii="Georgia" w:hAnsi="Georgia"/>
          <w:b/>
          <w:sz w:val="24"/>
          <w:szCs w:val="24"/>
        </w:rPr>
        <w:t>Ученик 2</w:t>
      </w:r>
      <w:r w:rsidRPr="00212383">
        <w:rPr>
          <w:rFonts w:ascii="Georgia" w:hAnsi="Georgia"/>
          <w:sz w:val="24"/>
          <w:szCs w:val="24"/>
        </w:rPr>
        <w:t>: Если ребенок выкурил как минимум 2 сигареты, в 70 ситуациях из 100 он будет курить всю жизнь.</w:t>
      </w:r>
    </w:p>
    <w:p w:rsidR="00736196" w:rsidRPr="00212383" w:rsidRDefault="00736196" w:rsidP="00212383">
      <w:pPr>
        <w:pStyle w:val="a4"/>
        <w:jc w:val="both"/>
        <w:rPr>
          <w:rFonts w:ascii="Georgia" w:hAnsi="Georgia"/>
          <w:sz w:val="24"/>
          <w:szCs w:val="24"/>
        </w:rPr>
      </w:pPr>
      <w:r w:rsidRPr="00212383">
        <w:rPr>
          <w:rFonts w:ascii="Georgia" w:hAnsi="Georgia"/>
          <w:b/>
          <w:sz w:val="24"/>
          <w:szCs w:val="24"/>
        </w:rPr>
        <w:t>Ученик 3</w:t>
      </w:r>
      <w:r w:rsidRPr="00212383">
        <w:rPr>
          <w:rFonts w:ascii="Georgia" w:hAnsi="Georgia"/>
          <w:sz w:val="24"/>
          <w:szCs w:val="24"/>
        </w:rPr>
        <w:t xml:space="preserve">: У женщин так же, как и у мужчин, курение увеличивает риск болезней сердца, рака легкого, язвы желудка. Однако курение приносит женщине еще и дополнительный вред: портится цвет лица, желтеют зубы, возникают многочисленные морщины, появляется дурной запах изо рта, с высокой скоростью грубеет голос. Вместе с табачным дымом улетучивается женственность, красота, организм с высокой скоростью увядает. Так стоит ли за такое сомнительное наслаждение платить </w:t>
      </w:r>
      <w:proofErr w:type="gramStart"/>
      <w:r w:rsidRPr="00212383">
        <w:rPr>
          <w:rFonts w:ascii="Georgia" w:hAnsi="Georgia"/>
          <w:sz w:val="24"/>
          <w:szCs w:val="24"/>
        </w:rPr>
        <w:t>такую дорогую цену</w:t>
      </w:r>
      <w:proofErr w:type="gramEnd"/>
      <w:r w:rsidRPr="00212383">
        <w:rPr>
          <w:rFonts w:ascii="Georgia" w:hAnsi="Georgia"/>
          <w:sz w:val="24"/>
          <w:szCs w:val="24"/>
        </w:rPr>
        <w:t>.</w:t>
      </w:r>
    </w:p>
    <w:p w:rsidR="00F36FE1" w:rsidRPr="00212383" w:rsidRDefault="00F36FE1" w:rsidP="00212383">
      <w:pPr>
        <w:pStyle w:val="a4"/>
        <w:jc w:val="both"/>
        <w:rPr>
          <w:rFonts w:ascii="Georgia" w:hAnsi="Georgia"/>
          <w:sz w:val="24"/>
          <w:szCs w:val="24"/>
        </w:rPr>
      </w:pPr>
    </w:p>
    <w:p w:rsidR="008C5B4F" w:rsidRPr="00212383" w:rsidRDefault="008C5B4F" w:rsidP="00212383">
      <w:pPr>
        <w:pStyle w:val="a4"/>
        <w:jc w:val="both"/>
        <w:rPr>
          <w:rFonts w:ascii="Georgia" w:hAnsi="Georgia"/>
          <w:sz w:val="24"/>
          <w:szCs w:val="24"/>
        </w:rPr>
      </w:pPr>
      <w:proofErr w:type="spellStart"/>
      <w:r w:rsidRPr="00212383">
        <w:rPr>
          <w:rFonts w:ascii="Georgia" w:hAnsi="Georgia"/>
          <w:b/>
          <w:sz w:val="24"/>
          <w:szCs w:val="24"/>
        </w:rPr>
        <w:t>Физминутка</w:t>
      </w:r>
      <w:proofErr w:type="spellEnd"/>
    </w:p>
    <w:p w:rsidR="002722B4" w:rsidRPr="00212383" w:rsidRDefault="002722B4" w:rsidP="00212383">
      <w:pPr>
        <w:pStyle w:val="a4"/>
        <w:jc w:val="both"/>
        <w:rPr>
          <w:rFonts w:ascii="Georgia" w:hAnsi="Georgia"/>
          <w:sz w:val="24"/>
          <w:szCs w:val="24"/>
        </w:rPr>
      </w:pPr>
    </w:p>
    <w:p w:rsidR="002722B4" w:rsidRPr="00212383" w:rsidRDefault="002722B4" w:rsidP="00212383">
      <w:pPr>
        <w:pStyle w:val="a4"/>
        <w:jc w:val="both"/>
        <w:rPr>
          <w:rFonts w:ascii="Georgia" w:hAnsi="Georgia"/>
          <w:sz w:val="24"/>
          <w:szCs w:val="24"/>
        </w:rPr>
      </w:pPr>
      <w:r w:rsidRPr="00212383">
        <w:rPr>
          <w:rFonts w:ascii="Georgia" w:hAnsi="Georgia"/>
          <w:b/>
          <w:sz w:val="24"/>
          <w:szCs w:val="24"/>
        </w:rPr>
        <w:t>Педагог</w:t>
      </w:r>
      <w:r w:rsidRPr="00212383">
        <w:rPr>
          <w:rFonts w:ascii="Georgia" w:hAnsi="Georgia"/>
          <w:sz w:val="24"/>
          <w:szCs w:val="24"/>
        </w:rPr>
        <w:t>:</w:t>
      </w:r>
    </w:p>
    <w:p w:rsidR="002722B4" w:rsidRPr="00212383" w:rsidRDefault="002722B4" w:rsidP="00212383">
      <w:pPr>
        <w:pStyle w:val="a4"/>
        <w:jc w:val="both"/>
        <w:rPr>
          <w:rFonts w:ascii="Georgia" w:hAnsi="Georgia"/>
          <w:sz w:val="24"/>
          <w:szCs w:val="24"/>
        </w:rPr>
      </w:pPr>
      <w:r w:rsidRPr="00212383">
        <w:rPr>
          <w:rFonts w:ascii="Georgia" w:hAnsi="Georgia"/>
          <w:sz w:val="24"/>
          <w:szCs w:val="24"/>
        </w:rPr>
        <w:t>Давайте подумаем, а что заставляет людей, особенно детей курить?</w:t>
      </w:r>
    </w:p>
    <w:p w:rsidR="002722B4" w:rsidRPr="00212383" w:rsidRDefault="002722B4" w:rsidP="00212383">
      <w:pPr>
        <w:spacing w:after="0" w:line="240" w:lineRule="auto"/>
        <w:ind w:left="360"/>
        <w:jc w:val="both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212383">
        <w:rPr>
          <w:rFonts w:ascii="Georgia" w:eastAsia="Times New Roman" w:hAnsi="Georgia" w:cs="Times New Roman"/>
          <w:sz w:val="24"/>
          <w:szCs w:val="24"/>
          <w:lang w:eastAsia="ru-RU"/>
        </w:rPr>
        <w:t>-     любопытство;</w:t>
      </w:r>
    </w:p>
    <w:p w:rsidR="002722B4" w:rsidRPr="00212383" w:rsidRDefault="002722B4" w:rsidP="00212383">
      <w:pPr>
        <w:spacing w:after="0" w:line="240" w:lineRule="auto"/>
        <w:ind w:left="360"/>
        <w:jc w:val="both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212383">
        <w:rPr>
          <w:rFonts w:ascii="Georgia" w:eastAsia="Times New Roman" w:hAnsi="Georgia" w:cs="Times New Roman"/>
          <w:sz w:val="24"/>
          <w:szCs w:val="24"/>
          <w:lang w:eastAsia="ru-RU"/>
        </w:rPr>
        <w:t>-     влияние родителей;</w:t>
      </w:r>
    </w:p>
    <w:p w:rsidR="002722B4" w:rsidRPr="00212383" w:rsidRDefault="002722B4" w:rsidP="00212383">
      <w:pPr>
        <w:spacing w:after="0" w:line="240" w:lineRule="auto"/>
        <w:ind w:left="360"/>
        <w:jc w:val="both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212383">
        <w:rPr>
          <w:rFonts w:ascii="Georgia" w:eastAsia="Times New Roman" w:hAnsi="Georgia" w:cs="Times New Roman"/>
          <w:sz w:val="24"/>
          <w:szCs w:val="24"/>
          <w:lang w:eastAsia="ru-RU"/>
        </w:rPr>
        <w:t>-     снятие напряжения;</w:t>
      </w:r>
    </w:p>
    <w:p w:rsidR="002722B4" w:rsidRPr="00212383" w:rsidRDefault="002722B4" w:rsidP="00212383">
      <w:pPr>
        <w:spacing w:after="0" w:line="240" w:lineRule="auto"/>
        <w:ind w:left="360"/>
        <w:jc w:val="both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212383">
        <w:rPr>
          <w:rFonts w:ascii="Georgia" w:eastAsia="Times New Roman" w:hAnsi="Georgia" w:cs="Times New Roman"/>
          <w:sz w:val="24"/>
          <w:szCs w:val="24"/>
          <w:lang w:eastAsia="ru-RU"/>
        </w:rPr>
        <w:t>-     слабохарактерность;</w:t>
      </w:r>
    </w:p>
    <w:p w:rsidR="002722B4" w:rsidRPr="00212383" w:rsidRDefault="002722B4" w:rsidP="00212383">
      <w:pPr>
        <w:spacing w:after="0" w:line="240" w:lineRule="auto"/>
        <w:ind w:left="360"/>
        <w:jc w:val="both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212383">
        <w:rPr>
          <w:rFonts w:ascii="Georgia" w:eastAsia="Times New Roman" w:hAnsi="Georgia" w:cs="Times New Roman"/>
          <w:sz w:val="24"/>
          <w:szCs w:val="24"/>
          <w:lang w:eastAsia="ru-RU"/>
        </w:rPr>
        <w:t>-     желание подражать красивым героям рекламы, кино, телевидения;</w:t>
      </w:r>
    </w:p>
    <w:p w:rsidR="002722B4" w:rsidRPr="00212383" w:rsidRDefault="002722B4" w:rsidP="00212383">
      <w:pPr>
        <w:spacing w:after="0" w:line="240" w:lineRule="auto"/>
        <w:ind w:left="360"/>
        <w:jc w:val="both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212383">
        <w:rPr>
          <w:rFonts w:ascii="Georgia" w:eastAsia="Times New Roman" w:hAnsi="Georgia" w:cs="Times New Roman"/>
          <w:sz w:val="24"/>
          <w:szCs w:val="24"/>
          <w:lang w:eastAsia="ru-RU"/>
        </w:rPr>
        <w:t>-     желание казаться взрослым.</w:t>
      </w:r>
    </w:p>
    <w:p w:rsidR="002722B4" w:rsidRPr="00212383" w:rsidRDefault="00C205FA" w:rsidP="00212383">
      <w:pPr>
        <w:spacing w:after="0" w:line="240" w:lineRule="auto"/>
        <w:ind w:left="360"/>
        <w:jc w:val="both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212383">
        <w:rPr>
          <w:rFonts w:ascii="Georgia" w:eastAsia="Times New Roman" w:hAnsi="Georgia" w:cs="Times New Roman"/>
          <w:sz w:val="24"/>
          <w:szCs w:val="24"/>
          <w:lang w:eastAsia="ru-RU"/>
        </w:rPr>
        <w:t>К сожалению,  в нашем классе есть ребята, которые курят. Есть смельчаки</w:t>
      </w:r>
      <w:proofErr w:type="gramStart"/>
      <w:r w:rsidRPr="00212383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,</w:t>
      </w:r>
      <w:proofErr w:type="gramEnd"/>
      <w:r w:rsidRPr="00212383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которые смогут ответить, что чувствуют при этом?</w:t>
      </w:r>
    </w:p>
    <w:p w:rsidR="00C205FA" w:rsidRPr="00212383" w:rsidRDefault="00C205FA" w:rsidP="00212383">
      <w:pPr>
        <w:spacing w:after="0" w:line="240" w:lineRule="auto"/>
        <w:ind w:left="360"/>
        <w:jc w:val="both"/>
        <w:rPr>
          <w:rFonts w:ascii="Georgia" w:eastAsia="Times New Roman" w:hAnsi="Georgia" w:cs="Times New Roman"/>
          <w:sz w:val="24"/>
          <w:szCs w:val="24"/>
          <w:lang w:eastAsia="ru-RU"/>
        </w:rPr>
      </w:pPr>
    </w:p>
    <w:p w:rsidR="002722B4" w:rsidRPr="00212383" w:rsidRDefault="0058136E" w:rsidP="00212383">
      <w:pPr>
        <w:spacing w:after="0" w:line="240" w:lineRule="auto"/>
        <w:ind w:left="360"/>
        <w:jc w:val="both"/>
        <w:rPr>
          <w:ins w:id="1" w:author="Unknown"/>
          <w:rFonts w:ascii="Georgia" w:hAnsi="Georgia"/>
          <w:sz w:val="24"/>
          <w:szCs w:val="24"/>
        </w:rPr>
      </w:pPr>
      <w:r w:rsidRPr="00212383">
        <w:rPr>
          <w:rFonts w:ascii="Georgia" w:eastAsia="Times New Roman" w:hAnsi="Georgia" w:cs="Times New Roman"/>
          <w:sz w:val="24"/>
          <w:szCs w:val="24"/>
          <w:lang w:eastAsia="ru-RU"/>
        </w:rPr>
        <w:t>А сейчас предлагаю проследить, какие трудности появляются у ребят, которые курят.</w:t>
      </w:r>
    </w:p>
    <w:p w:rsidR="002722B4" w:rsidRPr="00212383" w:rsidRDefault="002722B4" w:rsidP="00212383">
      <w:pPr>
        <w:pStyle w:val="a4"/>
        <w:jc w:val="both"/>
        <w:rPr>
          <w:ins w:id="2" w:author="Unknown"/>
          <w:rFonts w:ascii="Georgia" w:hAnsi="Georgia"/>
          <w:sz w:val="24"/>
          <w:szCs w:val="24"/>
        </w:rPr>
      </w:pPr>
      <w:ins w:id="3" w:author="Unknown">
        <w:r w:rsidRPr="00212383">
          <w:rPr>
            <w:rFonts w:ascii="Georgia" w:hAnsi="Georgia"/>
            <w:sz w:val="24"/>
            <w:szCs w:val="24"/>
          </w:rPr>
          <w:t>Примерные ответы:</w:t>
        </w:r>
      </w:ins>
    </w:p>
    <w:p w:rsidR="002722B4" w:rsidRPr="00212383" w:rsidRDefault="002722B4" w:rsidP="00212383">
      <w:pPr>
        <w:pStyle w:val="a4"/>
        <w:jc w:val="both"/>
        <w:rPr>
          <w:ins w:id="4" w:author="Unknown"/>
          <w:rFonts w:ascii="Georgia" w:hAnsi="Georgia"/>
          <w:sz w:val="24"/>
          <w:szCs w:val="24"/>
        </w:rPr>
      </w:pPr>
      <w:ins w:id="5" w:author="Unknown">
        <w:r w:rsidRPr="00212383">
          <w:rPr>
            <w:rFonts w:ascii="Georgia" w:hAnsi="Georgia"/>
            <w:sz w:val="24"/>
            <w:szCs w:val="24"/>
          </w:rPr>
          <w:t>- где извлечь денежные средства на покупку сигарет?</w:t>
        </w:r>
      </w:ins>
    </w:p>
    <w:p w:rsidR="002722B4" w:rsidRPr="00212383" w:rsidRDefault="002722B4" w:rsidP="00212383">
      <w:pPr>
        <w:pStyle w:val="a4"/>
        <w:jc w:val="both"/>
        <w:rPr>
          <w:ins w:id="6" w:author="Unknown"/>
          <w:rFonts w:ascii="Georgia" w:hAnsi="Georgia"/>
          <w:sz w:val="24"/>
          <w:szCs w:val="24"/>
        </w:rPr>
      </w:pPr>
      <w:ins w:id="7" w:author="Unknown">
        <w:r w:rsidRPr="00212383">
          <w:rPr>
            <w:rFonts w:ascii="Georgia" w:hAnsi="Georgia"/>
            <w:sz w:val="24"/>
            <w:szCs w:val="24"/>
          </w:rPr>
          <w:t>- плохо пахнет от волос и одежды;</w:t>
        </w:r>
      </w:ins>
    </w:p>
    <w:p w:rsidR="002722B4" w:rsidRPr="00212383" w:rsidRDefault="002722B4" w:rsidP="00212383">
      <w:pPr>
        <w:pStyle w:val="a4"/>
        <w:jc w:val="both"/>
        <w:rPr>
          <w:rFonts w:ascii="Georgia" w:hAnsi="Georgia"/>
          <w:sz w:val="24"/>
          <w:szCs w:val="24"/>
        </w:rPr>
      </w:pPr>
      <w:ins w:id="8" w:author="Unknown">
        <w:r w:rsidRPr="00212383">
          <w:rPr>
            <w:rFonts w:ascii="Georgia" w:hAnsi="Georgia"/>
            <w:sz w:val="24"/>
            <w:szCs w:val="24"/>
          </w:rPr>
          <w:t>- приходится говорить неправду родителям и др.</w:t>
        </w:r>
      </w:ins>
    </w:p>
    <w:p w:rsidR="00C205FA" w:rsidRPr="00212383" w:rsidRDefault="00C205FA" w:rsidP="00212383">
      <w:pPr>
        <w:pStyle w:val="a4"/>
        <w:jc w:val="both"/>
        <w:rPr>
          <w:ins w:id="9" w:author="Unknown"/>
          <w:rFonts w:ascii="Georgia" w:hAnsi="Georgia"/>
          <w:sz w:val="24"/>
          <w:szCs w:val="24"/>
        </w:rPr>
      </w:pPr>
      <w:r w:rsidRPr="00212383">
        <w:rPr>
          <w:rFonts w:ascii="Georgia" w:hAnsi="Georgia"/>
          <w:sz w:val="24"/>
          <w:szCs w:val="24"/>
        </w:rPr>
        <w:t>- курение отрицательно оказывает влияние на успеваемость ученика</w:t>
      </w:r>
    </w:p>
    <w:p w:rsidR="002722B4" w:rsidRPr="00212383" w:rsidRDefault="0058136E" w:rsidP="00212383">
      <w:pPr>
        <w:pStyle w:val="a4"/>
        <w:jc w:val="both"/>
        <w:rPr>
          <w:ins w:id="10" w:author="Unknown"/>
          <w:rFonts w:ascii="Georgia" w:hAnsi="Georgia"/>
          <w:sz w:val="24"/>
          <w:szCs w:val="24"/>
        </w:rPr>
      </w:pPr>
      <w:r w:rsidRPr="00212383">
        <w:rPr>
          <w:rFonts w:ascii="Georgia" w:hAnsi="Georgia"/>
          <w:sz w:val="24"/>
          <w:szCs w:val="24"/>
        </w:rPr>
        <w:t>Что же случится во взрослой жизни</w:t>
      </w:r>
    </w:p>
    <w:p w:rsidR="002722B4" w:rsidRPr="00212383" w:rsidRDefault="002722B4" w:rsidP="00212383">
      <w:pPr>
        <w:pStyle w:val="a4"/>
        <w:jc w:val="both"/>
        <w:rPr>
          <w:ins w:id="11" w:author="Unknown"/>
          <w:rFonts w:ascii="Georgia" w:hAnsi="Georgia"/>
          <w:sz w:val="24"/>
          <w:szCs w:val="24"/>
        </w:rPr>
      </w:pPr>
      <w:ins w:id="12" w:author="Unknown">
        <w:r w:rsidRPr="00212383">
          <w:rPr>
            <w:rFonts w:ascii="Georgia" w:hAnsi="Georgia"/>
            <w:sz w:val="24"/>
            <w:szCs w:val="24"/>
          </w:rPr>
          <w:t>Примерные ответы:</w:t>
        </w:r>
      </w:ins>
    </w:p>
    <w:p w:rsidR="002722B4" w:rsidRPr="00212383" w:rsidRDefault="002722B4" w:rsidP="00212383">
      <w:pPr>
        <w:pStyle w:val="a4"/>
        <w:jc w:val="both"/>
        <w:rPr>
          <w:ins w:id="13" w:author="Unknown"/>
          <w:rFonts w:ascii="Georgia" w:hAnsi="Georgia"/>
          <w:sz w:val="24"/>
          <w:szCs w:val="24"/>
        </w:rPr>
      </w:pPr>
      <w:ins w:id="14" w:author="Unknown">
        <w:r w:rsidRPr="00212383">
          <w:rPr>
            <w:rFonts w:ascii="Georgia" w:hAnsi="Georgia"/>
            <w:sz w:val="24"/>
            <w:szCs w:val="24"/>
          </w:rPr>
          <w:t>- немало денег уходит на сигареты, следовательно, семья чего-то лишается.</w:t>
        </w:r>
      </w:ins>
    </w:p>
    <w:p w:rsidR="002722B4" w:rsidRPr="00212383" w:rsidRDefault="002722B4" w:rsidP="00212383">
      <w:pPr>
        <w:pStyle w:val="a4"/>
        <w:jc w:val="both"/>
        <w:rPr>
          <w:ins w:id="15" w:author="Unknown"/>
          <w:rFonts w:ascii="Georgia" w:hAnsi="Georgia"/>
          <w:sz w:val="24"/>
          <w:szCs w:val="24"/>
        </w:rPr>
      </w:pPr>
      <w:ins w:id="16" w:author="Unknown">
        <w:r w:rsidRPr="00212383">
          <w:rPr>
            <w:rFonts w:ascii="Georgia" w:hAnsi="Georgia"/>
            <w:sz w:val="24"/>
            <w:szCs w:val="24"/>
          </w:rPr>
          <w:t>- плохой пример для детей</w:t>
        </w:r>
      </w:ins>
    </w:p>
    <w:p w:rsidR="002722B4" w:rsidRPr="00212383" w:rsidRDefault="002722B4" w:rsidP="00212383">
      <w:pPr>
        <w:pStyle w:val="a4"/>
        <w:jc w:val="both"/>
        <w:rPr>
          <w:rFonts w:ascii="Georgia" w:eastAsia="Times New Roman" w:hAnsi="Georgia"/>
          <w:sz w:val="24"/>
          <w:szCs w:val="24"/>
          <w:lang w:eastAsia="ru-RU"/>
        </w:rPr>
      </w:pPr>
      <w:ins w:id="17" w:author="Unknown">
        <w:r w:rsidRPr="00212383">
          <w:rPr>
            <w:rFonts w:ascii="Georgia" w:hAnsi="Georgia"/>
            <w:sz w:val="24"/>
            <w:szCs w:val="24"/>
          </w:rPr>
          <w:t xml:space="preserve">- </w:t>
        </w:r>
      </w:ins>
      <w:r w:rsidR="00C205FA" w:rsidRPr="00212383">
        <w:rPr>
          <w:rFonts w:ascii="Georgia" w:hAnsi="Georgia"/>
          <w:sz w:val="24"/>
          <w:szCs w:val="24"/>
        </w:rPr>
        <w:t>часто болеют, рано стареют, умирают</w:t>
      </w:r>
    </w:p>
    <w:p w:rsidR="00251352" w:rsidRPr="00212383" w:rsidRDefault="00251352" w:rsidP="00212383">
      <w:pPr>
        <w:pStyle w:val="a4"/>
        <w:jc w:val="both"/>
        <w:rPr>
          <w:rFonts w:ascii="Georgia" w:hAnsi="Georgia"/>
          <w:b/>
          <w:sz w:val="24"/>
          <w:szCs w:val="24"/>
        </w:rPr>
      </w:pPr>
    </w:p>
    <w:p w:rsidR="00F36FE1" w:rsidRPr="00212383" w:rsidRDefault="00F36FE1" w:rsidP="00212383">
      <w:pPr>
        <w:pStyle w:val="a4"/>
        <w:jc w:val="both"/>
        <w:rPr>
          <w:rFonts w:ascii="Georgia" w:hAnsi="Georgia"/>
          <w:b/>
          <w:sz w:val="24"/>
          <w:szCs w:val="24"/>
        </w:rPr>
      </w:pPr>
      <w:r w:rsidRPr="00212383">
        <w:rPr>
          <w:rFonts w:ascii="Georgia" w:hAnsi="Georgia"/>
          <w:b/>
          <w:sz w:val="24"/>
          <w:szCs w:val="24"/>
        </w:rPr>
        <w:lastRenderedPageBreak/>
        <w:t>Педагог:</w:t>
      </w:r>
    </w:p>
    <w:p w:rsidR="00D52E73" w:rsidRPr="00212383" w:rsidRDefault="00D52E73" w:rsidP="00212383">
      <w:pPr>
        <w:pStyle w:val="a4"/>
        <w:jc w:val="both"/>
        <w:rPr>
          <w:rFonts w:ascii="Georgia" w:hAnsi="Georgia"/>
          <w:sz w:val="24"/>
          <w:szCs w:val="24"/>
        </w:rPr>
      </w:pPr>
      <w:r w:rsidRPr="00212383">
        <w:rPr>
          <w:rFonts w:ascii="Georgia" w:hAnsi="Georgia"/>
          <w:sz w:val="24"/>
          <w:szCs w:val="24"/>
        </w:rPr>
        <w:t>В литературе описан случай, когда в комнату, где лежал табак, положили спать девочку</w:t>
      </w:r>
      <w:r w:rsidR="002722B4" w:rsidRPr="00212383">
        <w:rPr>
          <w:rFonts w:ascii="Georgia" w:hAnsi="Georgia"/>
          <w:sz w:val="24"/>
          <w:szCs w:val="24"/>
        </w:rPr>
        <w:t xml:space="preserve">, </w:t>
      </w:r>
      <w:r w:rsidRPr="00212383">
        <w:rPr>
          <w:rFonts w:ascii="Georgia" w:hAnsi="Georgia"/>
          <w:sz w:val="24"/>
          <w:szCs w:val="24"/>
        </w:rPr>
        <w:t xml:space="preserve"> и она через несколько часов скончалась.</w:t>
      </w:r>
    </w:p>
    <w:p w:rsidR="00C70785" w:rsidRPr="00212383" w:rsidRDefault="00DE6C2A" w:rsidP="002123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12383">
        <w:rPr>
          <w:rFonts w:ascii="Georgia" w:hAnsi="Georgia"/>
          <w:sz w:val="24"/>
          <w:szCs w:val="24"/>
        </w:rPr>
        <w:t>Народная мудрость гласит: 1 кури</w:t>
      </w:r>
      <w:proofErr w:type="gramStart"/>
      <w:r w:rsidRPr="00212383">
        <w:rPr>
          <w:rFonts w:ascii="Georgia" w:hAnsi="Georgia"/>
          <w:sz w:val="24"/>
          <w:szCs w:val="24"/>
        </w:rPr>
        <w:t>т-</w:t>
      </w:r>
      <w:proofErr w:type="gramEnd"/>
      <w:r w:rsidRPr="00212383">
        <w:rPr>
          <w:rFonts w:ascii="Georgia" w:hAnsi="Georgia"/>
          <w:sz w:val="24"/>
          <w:szCs w:val="24"/>
        </w:rPr>
        <w:t xml:space="preserve"> весь дом болеет.</w:t>
      </w:r>
    </w:p>
    <w:p w:rsidR="00C70785" w:rsidRPr="00212383" w:rsidRDefault="00C70785" w:rsidP="00212383">
      <w:pPr>
        <w:pStyle w:val="a4"/>
        <w:jc w:val="both"/>
        <w:rPr>
          <w:rFonts w:ascii="Georgia" w:hAnsi="Georgia"/>
          <w:sz w:val="24"/>
          <w:szCs w:val="24"/>
          <w:lang w:eastAsia="ru-RU"/>
        </w:rPr>
      </w:pPr>
      <w:r w:rsidRPr="00212383">
        <w:rPr>
          <w:rFonts w:ascii="Georgia" w:hAnsi="Georgia"/>
          <w:sz w:val="24"/>
          <w:szCs w:val="24"/>
          <w:lang w:eastAsia="ru-RU"/>
        </w:rPr>
        <w:t>Кто курит табак, тот себе враг.</w:t>
      </w:r>
    </w:p>
    <w:p w:rsidR="00C70785" w:rsidRPr="00212383" w:rsidRDefault="00C70785" w:rsidP="00212383">
      <w:pPr>
        <w:pStyle w:val="a4"/>
        <w:jc w:val="both"/>
        <w:rPr>
          <w:rFonts w:ascii="Georgia" w:hAnsi="Georgia"/>
          <w:sz w:val="24"/>
          <w:szCs w:val="24"/>
          <w:lang w:eastAsia="ru-RU"/>
        </w:rPr>
      </w:pPr>
      <w:r w:rsidRPr="00212383">
        <w:rPr>
          <w:rFonts w:ascii="Georgia" w:hAnsi="Georgia"/>
          <w:sz w:val="24"/>
          <w:szCs w:val="24"/>
          <w:lang w:eastAsia="ru-RU"/>
        </w:rPr>
        <w:t>Кто не курит и не пьет, тот здоровье бережет.</w:t>
      </w:r>
    </w:p>
    <w:p w:rsidR="00C70785" w:rsidRPr="00212383" w:rsidRDefault="00C70785" w:rsidP="00212383">
      <w:pPr>
        <w:pStyle w:val="a4"/>
        <w:jc w:val="both"/>
        <w:rPr>
          <w:rStyle w:val="a3"/>
          <w:rFonts w:ascii="Georgia" w:hAnsi="Georgia"/>
          <w:b w:val="0"/>
          <w:sz w:val="24"/>
          <w:szCs w:val="24"/>
        </w:rPr>
      </w:pPr>
      <w:r w:rsidRPr="00212383">
        <w:rPr>
          <w:rStyle w:val="a3"/>
          <w:rFonts w:ascii="Georgia" w:hAnsi="Georgia"/>
          <w:b w:val="0"/>
          <w:sz w:val="24"/>
          <w:szCs w:val="24"/>
        </w:rPr>
        <w:t>Кто табак жует, тот долго не живет.</w:t>
      </w:r>
    </w:p>
    <w:p w:rsidR="00C70785" w:rsidRPr="00212383" w:rsidRDefault="00C70785" w:rsidP="00212383">
      <w:pPr>
        <w:pStyle w:val="a4"/>
        <w:jc w:val="both"/>
        <w:rPr>
          <w:rStyle w:val="a3"/>
          <w:rFonts w:ascii="Georgia" w:hAnsi="Georgia"/>
          <w:b w:val="0"/>
          <w:sz w:val="24"/>
          <w:szCs w:val="24"/>
        </w:rPr>
      </w:pPr>
      <w:r w:rsidRPr="00212383">
        <w:rPr>
          <w:rStyle w:val="a3"/>
          <w:rFonts w:ascii="Georgia" w:hAnsi="Georgia"/>
          <w:b w:val="0"/>
          <w:sz w:val="24"/>
          <w:szCs w:val="24"/>
        </w:rPr>
        <w:t>Курильщик сам себе могильщик</w:t>
      </w:r>
    </w:p>
    <w:p w:rsidR="00C70785" w:rsidRPr="00212383" w:rsidRDefault="00C70785" w:rsidP="00212383">
      <w:pPr>
        <w:pStyle w:val="a4"/>
        <w:jc w:val="both"/>
        <w:rPr>
          <w:rStyle w:val="a3"/>
          <w:rFonts w:ascii="Georgia" w:hAnsi="Georgia"/>
          <w:b w:val="0"/>
          <w:sz w:val="24"/>
          <w:szCs w:val="24"/>
        </w:rPr>
      </w:pPr>
      <w:r w:rsidRPr="00212383">
        <w:rPr>
          <w:rStyle w:val="a3"/>
          <w:rFonts w:ascii="Georgia" w:hAnsi="Georgia"/>
          <w:b w:val="0"/>
          <w:sz w:val="24"/>
          <w:szCs w:val="24"/>
        </w:rPr>
        <w:t>Тот долго живет, кто не курит и не пьет.</w:t>
      </w:r>
    </w:p>
    <w:p w:rsidR="0058136E" w:rsidRPr="00212383" w:rsidRDefault="0058136E" w:rsidP="00212383">
      <w:pPr>
        <w:pStyle w:val="a4"/>
        <w:jc w:val="both"/>
        <w:rPr>
          <w:rFonts w:ascii="Georgia" w:hAnsi="Georgia"/>
          <w:sz w:val="24"/>
          <w:szCs w:val="24"/>
        </w:rPr>
      </w:pPr>
    </w:p>
    <w:p w:rsidR="00E77E13" w:rsidRPr="00212383" w:rsidRDefault="005F527A" w:rsidP="00212383">
      <w:pPr>
        <w:pStyle w:val="a4"/>
        <w:jc w:val="both"/>
        <w:rPr>
          <w:rFonts w:ascii="Georgia" w:hAnsi="Georgia"/>
          <w:sz w:val="24"/>
          <w:szCs w:val="24"/>
        </w:rPr>
      </w:pPr>
      <w:r w:rsidRPr="00212383">
        <w:rPr>
          <w:rFonts w:ascii="Georgia" w:hAnsi="Georgia"/>
          <w:sz w:val="24"/>
          <w:szCs w:val="24"/>
        </w:rPr>
        <w:t>Предлагаю просмотр видео ролика, после чего дается минута для размышления.</w:t>
      </w:r>
    </w:p>
    <w:p w:rsidR="00251352" w:rsidRPr="00212383" w:rsidRDefault="00251352" w:rsidP="00212383">
      <w:pPr>
        <w:pStyle w:val="a4"/>
        <w:jc w:val="both"/>
        <w:rPr>
          <w:rFonts w:ascii="Georgia" w:hAnsi="Georgia"/>
          <w:sz w:val="24"/>
          <w:szCs w:val="24"/>
        </w:rPr>
      </w:pPr>
    </w:p>
    <w:p w:rsidR="00251352" w:rsidRPr="00212383" w:rsidRDefault="00251352" w:rsidP="00212383">
      <w:pPr>
        <w:pStyle w:val="a4"/>
        <w:jc w:val="both"/>
        <w:rPr>
          <w:rFonts w:ascii="Georgia" w:hAnsi="Georgia"/>
          <w:sz w:val="24"/>
          <w:szCs w:val="24"/>
        </w:rPr>
      </w:pPr>
    </w:p>
    <w:p w:rsidR="00251352" w:rsidRPr="00212383" w:rsidRDefault="00251352" w:rsidP="00212383">
      <w:pPr>
        <w:pStyle w:val="a4"/>
        <w:jc w:val="both"/>
        <w:rPr>
          <w:rFonts w:ascii="Georgia" w:hAnsi="Georgia"/>
          <w:sz w:val="24"/>
          <w:szCs w:val="24"/>
        </w:rPr>
      </w:pPr>
      <w:r w:rsidRPr="00212383">
        <w:rPr>
          <w:rFonts w:ascii="Georgia" w:hAnsi="Georgia"/>
          <w:sz w:val="24"/>
          <w:szCs w:val="24"/>
        </w:rPr>
        <w:t xml:space="preserve">Сейчас, когда мы услышали и видели, какой вред приносит курение, ваше мнение о курении изменилось или нет? Почему? </w:t>
      </w:r>
    </w:p>
    <w:p w:rsidR="00251352" w:rsidRPr="00212383" w:rsidRDefault="00251352" w:rsidP="00212383">
      <w:pPr>
        <w:pStyle w:val="a4"/>
        <w:jc w:val="both"/>
        <w:rPr>
          <w:rFonts w:ascii="Georgia" w:hAnsi="Georgia"/>
          <w:sz w:val="24"/>
          <w:szCs w:val="24"/>
        </w:rPr>
      </w:pPr>
      <w:r w:rsidRPr="00212383">
        <w:rPr>
          <w:rFonts w:ascii="Georgia" w:hAnsi="Georgia"/>
          <w:sz w:val="24"/>
          <w:szCs w:val="24"/>
        </w:rPr>
        <w:t>А надо ли начинать курить? Почему?</w:t>
      </w:r>
    </w:p>
    <w:p w:rsidR="00251352" w:rsidRPr="00212383" w:rsidRDefault="00251352" w:rsidP="00212383">
      <w:pPr>
        <w:pStyle w:val="a4"/>
        <w:jc w:val="both"/>
        <w:rPr>
          <w:rFonts w:ascii="Georgia" w:hAnsi="Georgia"/>
          <w:sz w:val="24"/>
          <w:szCs w:val="24"/>
        </w:rPr>
      </w:pPr>
      <w:r w:rsidRPr="00212383">
        <w:rPr>
          <w:rFonts w:ascii="Georgia" w:hAnsi="Georgia"/>
          <w:sz w:val="24"/>
          <w:szCs w:val="24"/>
        </w:rPr>
        <w:t>В группах продолжите фразу  «Я  не советую вам курить потому что……»</w:t>
      </w:r>
    </w:p>
    <w:p w:rsidR="00251352" w:rsidRPr="00212383" w:rsidRDefault="00251352" w:rsidP="00212383">
      <w:pPr>
        <w:pStyle w:val="a4"/>
        <w:jc w:val="both"/>
        <w:rPr>
          <w:rFonts w:ascii="Georgia" w:hAnsi="Georgia"/>
          <w:sz w:val="24"/>
          <w:szCs w:val="24"/>
        </w:rPr>
      </w:pPr>
    </w:p>
    <w:p w:rsidR="00251352" w:rsidRPr="00212383" w:rsidRDefault="00DE6C2A" w:rsidP="00212383">
      <w:pPr>
        <w:pStyle w:val="a4"/>
        <w:jc w:val="both"/>
        <w:rPr>
          <w:rFonts w:ascii="Georgia" w:hAnsi="Georgia"/>
          <w:sz w:val="24"/>
          <w:szCs w:val="24"/>
        </w:rPr>
      </w:pPr>
      <w:r w:rsidRPr="00212383">
        <w:rPr>
          <w:rFonts w:ascii="Georgia" w:hAnsi="Georgia"/>
          <w:sz w:val="24"/>
          <w:szCs w:val="24"/>
        </w:rPr>
        <w:t>С кем бы хотели поделиться впечатлениями о том</w:t>
      </w:r>
      <w:r w:rsidR="009B273C" w:rsidRPr="00212383">
        <w:rPr>
          <w:rFonts w:ascii="Georgia" w:hAnsi="Georgia"/>
          <w:sz w:val="24"/>
          <w:szCs w:val="24"/>
        </w:rPr>
        <w:t>,</w:t>
      </w:r>
      <w:r w:rsidRPr="00212383">
        <w:rPr>
          <w:rFonts w:ascii="Georgia" w:hAnsi="Georgia"/>
          <w:sz w:val="24"/>
          <w:szCs w:val="24"/>
        </w:rPr>
        <w:t xml:space="preserve"> что вы узнали на уроке из своих близких или друзей?</w:t>
      </w:r>
    </w:p>
    <w:p w:rsidR="009B273C" w:rsidRPr="00212383" w:rsidRDefault="009B273C" w:rsidP="00212383">
      <w:pPr>
        <w:pStyle w:val="a4"/>
        <w:jc w:val="both"/>
        <w:rPr>
          <w:rFonts w:ascii="Georgia" w:hAnsi="Georgia"/>
          <w:sz w:val="24"/>
          <w:szCs w:val="24"/>
        </w:rPr>
      </w:pPr>
    </w:p>
    <w:p w:rsidR="00DE6C2A" w:rsidRPr="00212383" w:rsidRDefault="00DE6C2A" w:rsidP="00212383">
      <w:pPr>
        <w:pStyle w:val="a4"/>
        <w:jc w:val="both"/>
        <w:rPr>
          <w:rFonts w:ascii="Georgia" w:hAnsi="Georgia"/>
          <w:sz w:val="24"/>
          <w:szCs w:val="24"/>
        </w:rPr>
      </w:pPr>
      <w:r w:rsidRPr="00212383">
        <w:rPr>
          <w:rFonts w:ascii="Georgia" w:hAnsi="Georgia"/>
          <w:sz w:val="24"/>
          <w:szCs w:val="24"/>
        </w:rPr>
        <w:t>Я надеюсь</w:t>
      </w:r>
      <w:proofErr w:type="gramStart"/>
      <w:r w:rsidRPr="00212383">
        <w:rPr>
          <w:rFonts w:ascii="Georgia" w:hAnsi="Georgia"/>
          <w:sz w:val="24"/>
          <w:szCs w:val="24"/>
        </w:rPr>
        <w:t xml:space="preserve"> ,</w:t>
      </w:r>
      <w:proofErr w:type="gramEnd"/>
      <w:r w:rsidRPr="00212383">
        <w:rPr>
          <w:rFonts w:ascii="Georgia" w:hAnsi="Georgia"/>
          <w:sz w:val="24"/>
          <w:szCs w:val="24"/>
        </w:rPr>
        <w:t xml:space="preserve"> что этот урок убедил вас в том что курение – колоссальный вред здоровью, и у каждого из вас хватит здравого смысла не курить никогда.</w:t>
      </w:r>
    </w:p>
    <w:p w:rsidR="009B273C" w:rsidRPr="00212383" w:rsidRDefault="009B273C" w:rsidP="00212383">
      <w:pPr>
        <w:pStyle w:val="a4"/>
        <w:jc w:val="both"/>
        <w:rPr>
          <w:rFonts w:ascii="Georgia" w:hAnsi="Georgia"/>
          <w:sz w:val="24"/>
          <w:szCs w:val="24"/>
        </w:rPr>
      </w:pPr>
    </w:p>
    <w:p w:rsidR="00DE6C2A" w:rsidRPr="00212383" w:rsidRDefault="00DE6C2A" w:rsidP="00212383">
      <w:pPr>
        <w:pStyle w:val="a4"/>
        <w:jc w:val="both"/>
        <w:rPr>
          <w:rFonts w:ascii="Georgia" w:hAnsi="Georgia"/>
          <w:sz w:val="24"/>
          <w:szCs w:val="24"/>
        </w:rPr>
      </w:pPr>
      <w:r w:rsidRPr="00212383">
        <w:rPr>
          <w:rFonts w:ascii="Georgia" w:hAnsi="Georgia"/>
          <w:sz w:val="24"/>
          <w:szCs w:val="24"/>
        </w:rPr>
        <w:t>В конце нашего занятия я предлагаю вам провести акцию. Сломать сигареты и закопать их в землю, тем самым похоронить эту дурную привычку, либо она может похоронить жизни многих людей.</w:t>
      </w:r>
    </w:p>
    <w:p w:rsidR="005F527A" w:rsidRDefault="005F527A" w:rsidP="001E7A69">
      <w:pPr>
        <w:pStyle w:val="a4"/>
        <w:rPr>
          <w:rFonts w:ascii="Georgia" w:hAnsi="Georgia"/>
          <w:sz w:val="28"/>
          <w:szCs w:val="28"/>
        </w:rPr>
      </w:pPr>
    </w:p>
    <w:p w:rsidR="002722B4" w:rsidRDefault="002722B4" w:rsidP="001E7A69">
      <w:pPr>
        <w:pStyle w:val="a4"/>
        <w:rPr>
          <w:rFonts w:ascii="Georgia" w:hAnsi="Georgia"/>
          <w:sz w:val="28"/>
          <w:szCs w:val="28"/>
        </w:rPr>
      </w:pPr>
    </w:p>
    <w:p w:rsidR="00736196" w:rsidRDefault="00736196" w:rsidP="00736196"/>
    <w:sectPr w:rsidR="00736196" w:rsidSect="00F12D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062E8D"/>
    <w:rsid w:val="00062E8D"/>
    <w:rsid w:val="001E7A69"/>
    <w:rsid w:val="00212383"/>
    <w:rsid w:val="00251352"/>
    <w:rsid w:val="002722B4"/>
    <w:rsid w:val="0058136E"/>
    <w:rsid w:val="005B4AF2"/>
    <w:rsid w:val="005F527A"/>
    <w:rsid w:val="00736196"/>
    <w:rsid w:val="00751CCC"/>
    <w:rsid w:val="00776303"/>
    <w:rsid w:val="007B7EA5"/>
    <w:rsid w:val="007C4DBE"/>
    <w:rsid w:val="008C5B4F"/>
    <w:rsid w:val="009B273C"/>
    <w:rsid w:val="00AC6C34"/>
    <w:rsid w:val="00C205FA"/>
    <w:rsid w:val="00C70785"/>
    <w:rsid w:val="00C95052"/>
    <w:rsid w:val="00D13D4A"/>
    <w:rsid w:val="00D52E73"/>
    <w:rsid w:val="00DE6C2A"/>
    <w:rsid w:val="00E77E13"/>
    <w:rsid w:val="00EB30FE"/>
    <w:rsid w:val="00ED1297"/>
    <w:rsid w:val="00F12D7C"/>
    <w:rsid w:val="00F36FE1"/>
    <w:rsid w:val="00F443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D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776303"/>
    <w:rPr>
      <w:b/>
      <w:bCs/>
    </w:rPr>
  </w:style>
  <w:style w:type="paragraph" w:styleId="a4">
    <w:name w:val="No Spacing"/>
    <w:uiPriority w:val="1"/>
    <w:qFormat/>
    <w:rsid w:val="00776303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semiHidden/>
    <w:unhideWhenUsed/>
    <w:rsid w:val="002123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D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776303"/>
    <w:rPr>
      <w:b/>
      <w:bCs/>
    </w:rPr>
  </w:style>
  <w:style w:type="paragraph" w:styleId="a4">
    <w:name w:val="No Spacing"/>
    <w:uiPriority w:val="1"/>
    <w:qFormat/>
    <w:rsid w:val="00776303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semiHidden/>
    <w:unhideWhenUsed/>
    <w:rsid w:val="002123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7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4061D-CDDF-4712-B2A1-99510B7F0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1232</Words>
  <Characters>7027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Computer</cp:lastModifiedBy>
  <cp:revision>16</cp:revision>
  <dcterms:created xsi:type="dcterms:W3CDTF">2013-10-10T14:12:00Z</dcterms:created>
  <dcterms:modified xsi:type="dcterms:W3CDTF">2022-03-03T11:23:00Z</dcterms:modified>
</cp:coreProperties>
</file>