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C3" w:rsidRDefault="002007C3" w:rsidP="00216D30">
      <w:pPr>
        <w:shd w:val="clear" w:color="auto" w:fill="FFFFFF"/>
        <w:spacing w:after="0" w:line="240" w:lineRule="auto"/>
        <w:rPr>
          <w:rFonts w:ascii="Times New Roman" w:hAnsi="Times New Roman" w:cs="Times New Roman"/>
          <w:sz w:val="24"/>
          <w:szCs w:val="24"/>
        </w:rPr>
      </w:pPr>
    </w:p>
    <w:p w:rsidR="007D60BA" w:rsidRDefault="007D60BA" w:rsidP="000C70FE">
      <w:pPr>
        <w:pStyle w:val="af1"/>
        <w:jc w:val="center"/>
        <w:rPr>
          <w:rFonts w:ascii="Times New Roman" w:hAnsi="Times New Roman" w:cs="Times New Roman"/>
          <w:sz w:val="24"/>
          <w:szCs w:val="24"/>
        </w:rPr>
      </w:pPr>
    </w:p>
    <w:p w:rsidR="007D60BA" w:rsidRDefault="007D60BA" w:rsidP="000C70FE">
      <w:pPr>
        <w:pStyle w:val="af1"/>
        <w:jc w:val="center"/>
        <w:rPr>
          <w:rFonts w:ascii="Times New Roman" w:hAnsi="Times New Roman" w:cs="Times New Roman"/>
          <w:sz w:val="24"/>
          <w:szCs w:val="24"/>
        </w:rPr>
      </w:pPr>
      <w:r>
        <w:rPr>
          <w:rFonts w:ascii="Times New Roman" w:hAnsi="Times New Roman" w:cs="Times New Roman"/>
          <w:sz w:val="24"/>
          <w:szCs w:val="24"/>
        </w:rPr>
        <w:t xml:space="preserve">Райх Лейла </w:t>
      </w:r>
      <w:proofErr w:type="spellStart"/>
      <w:r>
        <w:rPr>
          <w:rFonts w:ascii="Times New Roman" w:hAnsi="Times New Roman" w:cs="Times New Roman"/>
          <w:sz w:val="24"/>
          <w:szCs w:val="24"/>
        </w:rPr>
        <w:t>Гивиевна</w:t>
      </w:r>
      <w:proofErr w:type="spellEnd"/>
      <w:r>
        <w:rPr>
          <w:rFonts w:ascii="Times New Roman" w:hAnsi="Times New Roman" w:cs="Times New Roman"/>
          <w:sz w:val="24"/>
          <w:szCs w:val="24"/>
        </w:rPr>
        <w:t>, педагог-психолог, МБОУ «Школа №</w:t>
      </w:r>
      <w:r w:rsidR="00A92287">
        <w:rPr>
          <w:rFonts w:ascii="Times New Roman" w:hAnsi="Times New Roman" w:cs="Times New Roman"/>
          <w:sz w:val="24"/>
          <w:szCs w:val="24"/>
        </w:rPr>
        <w:t xml:space="preserve"> </w:t>
      </w:r>
      <w:r>
        <w:rPr>
          <w:rFonts w:ascii="Times New Roman" w:hAnsi="Times New Roman" w:cs="Times New Roman"/>
          <w:sz w:val="24"/>
          <w:szCs w:val="24"/>
        </w:rPr>
        <w:t>2», г. Муравленко, ЯНАО</w:t>
      </w:r>
    </w:p>
    <w:p w:rsidR="00A92287" w:rsidRDefault="00A92287" w:rsidP="000C70FE">
      <w:pPr>
        <w:pStyle w:val="af1"/>
        <w:jc w:val="center"/>
        <w:rPr>
          <w:rFonts w:ascii="Times New Roman" w:hAnsi="Times New Roman" w:cs="Times New Roman"/>
          <w:sz w:val="24"/>
          <w:szCs w:val="24"/>
        </w:rPr>
      </w:pPr>
      <w:r>
        <w:rPr>
          <w:rFonts w:ascii="Times New Roman" w:hAnsi="Times New Roman" w:cs="Times New Roman"/>
          <w:sz w:val="24"/>
          <w:szCs w:val="24"/>
        </w:rPr>
        <w:t>Методическая разработка.</w:t>
      </w:r>
    </w:p>
    <w:p w:rsidR="007D60BA" w:rsidRDefault="007D60BA" w:rsidP="000C70FE">
      <w:pPr>
        <w:pStyle w:val="af1"/>
        <w:jc w:val="center"/>
        <w:rPr>
          <w:rFonts w:ascii="Times New Roman" w:hAnsi="Times New Roman" w:cs="Times New Roman"/>
          <w:sz w:val="24"/>
          <w:szCs w:val="24"/>
        </w:rPr>
      </w:pPr>
    </w:p>
    <w:p w:rsidR="007D60BA" w:rsidRDefault="007D60BA" w:rsidP="000C70FE">
      <w:pPr>
        <w:pStyle w:val="af1"/>
        <w:jc w:val="center"/>
        <w:rPr>
          <w:rFonts w:ascii="Times New Roman" w:hAnsi="Times New Roman" w:cs="Times New Roman"/>
          <w:sz w:val="24"/>
          <w:szCs w:val="24"/>
        </w:rPr>
      </w:pPr>
    </w:p>
    <w:p w:rsidR="007D60BA" w:rsidRDefault="007D60BA" w:rsidP="000C70FE">
      <w:pPr>
        <w:pStyle w:val="af1"/>
        <w:jc w:val="center"/>
        <w:rPr>
          <w:rFonts w:ascii="Times New Roman" w:hAnsi="Times New Roman" w:cs="Times New Roman"/>
          <w:sz w:val="24"/>
          <w:szCs w:val="24"/>
        </w:rPr>
      </w:pPr>
    </w:p>
    <w:p w:rsidR="007E37B8" w:rsidRPr="000C70FE" w:rsidRDefault="007E37B8" w:rsidP="000C70FE">
      <w:pPr>
        <w:pStyle w:val="af1"/>
        <w:jc w:val="center"/>
        <w:rPr>
          <w:rFonts w:ascii="Times New Roman" w:hAnsi="Times New Roman" w:cs="Times New Roman"/>
          <w:sz w:val="24"/>
          <w:szCs w:val="24"/>
        </w:rPr>
      </w:pPr>
      <w:r w:rsidRPr="000C70FE">
        <w:rPr>
          <w:rFonts w:ascii="Times New Roman" w:hAnsi="Times New Roman" w:cs="Times New Roman"/>
          <w:sz w:val="24"/>
          <w:szCs w:val="24"/>
        </w:rPr>
        <w:t xml:space="preserve">Программа </w:t>
      </w:r>
      <w:r w:rsidR="000C70FE">
        <w:rPr>
          <w:rFonts w:ascii="Times New Roman" w:hAnsi="Times New Roman" w:cs="Times New Roman"/>
          <w:sz w:val="24"/>
          <w:szCs w:val="24"/>
        </w:rPr>
        <w:t>«Учимся</w:t>
      </w:r>
      <w:r w:rsidRPr="000C70FE">
        <w:rPr>
          <w:rFonts w:ascii="Times New Roman" w:hAnsi="Times New Roman" w:cs="Times New Roman"/>
          <w:sz w:val="24"/>
          <w:szCs w:val="24"/>
        </w:rPr>
        <w:t xml:space="preserve"> взрослеть»</w:t>
      </w:r>
    </w:p>
    <w:p w:rsidR="005371BA" w:rsidRPr="000C70FE" w:rsidRDefault="005371BA" w:rsidP="000C70FE">
      <w:pPr>
        <w:pStyle w:val="af1"/>
        <w:jc w:val="center"/>
        <w:rPr>
          <w:rFonts w:ascii="Times New Roman" w:hAnsi="Times New Roman" w:cs="Times New Roman"/>
          <w:sz w:val="24"/>
          <w:szCs w:val="24"/>
        </w:rPr>
      </w:pPr>
    </w:p>
    <w:p w:rsidR="005371BA" w:rsidRPr="000C70FE" w:rsidRDefault="007E37B8" w:rsidP="000C70FE">
      <w:pPr>
        <w:pStyle w:val="af1"/>
        <w:jc w:val="center"/>
        <w:rPr>
          <w:rFonts w:ascii="Times New Roman" w:hAnsi="Times New Roman" w:cs="Times New Roman"/>
          <w:sz w:val="24"/>
          <w:szCs w:val="24"/>
        </w:rPr>
      </w:pPr>
      <w:proofErr w:type="gramStart"/>
      <w:r w:rsidRPr="000C70FE">
        <w:rPr>
          <w:rFonts w:ascii="Times New Roman" w:hAnsi="Times New Roman" w:cs="Times New Roman"/>
          <w:sz w:val="24"/>
          <w:szCs w:val="24"/>
        </w:rPr>
        <w:t>(коррекционно-развивающие занятия с элемента</w:t>
      </w:r>
      <w:r w:rsidR="000867AB">
        <w:rPr>
          <w:rFonts w:ascii="Times New Roman" w:hAnsi="Times New Roman" w:cs="Times New Roman"/>
          <w:sz w:val="24"/>
          <w:szCs w:val="24"/>
        </w:rPr>
        <w:t>ми тренинга для девятиклассников</w:t>
      </w:r>
      <w:proofErr w:type="gramEnd"/>
    </w:p>
    <w:p w:rsidR="007E37B8" w:rsidRPr="000C70FE" w:rsidRDefault="007E37B8" w:rsidP="000C70FE">
      <w:pPr>
        <w:pStyle w:val="af1"/>
        <w:jc w:val="center"/>
        <w:rPr>
          <w:rFonts w:ascii="Times New Roman" w:hAnsi="Times New Roman" w:cs="Times New Roman"/>
          <w:sz w:val="24"/>
          <w:szCs w:val="24"/>
        </w:rPr>
      </w:pPr>
      <w:r w:rsidRPr="000C70FE">
        <w:rPr>
          <w:rFonts w:ascii="Times New Roman" w:hAnsi="Times New Roman" w:cs="Times New Roman"/>
          <w:sz w:val="24"/>
          <w:szCs w:val="24"/>
        </w:rPr>
        <w:t xml:space="preserve">по сбережению психического здоровья </w:t>
      </w:r>
      <w:proofErr w:type="gramStart"/>
      <w:r w:rsidRPr="000C70FE">
        <w:rPr>
          <w:rFonts w:ascii="Times New Roman" w:hAnsi="Times New Roman" w:cs="Times New Roman"/>
          <w:sz w:val="24"/>
          <w:szCs w:val="24"/>
        </w:rPr>
        <w:t>испытывающих</w:t>
      </w:r>
      <w:proofErr w:type="gramEnd"/>
      <w:r w:rsidRPr="000C70FE">
        <w:rPr>
          <w:rFonts w:ascii="Times New Roman" w:hAnsi="Times New Roman" w:cs="Times New Roman"/>
          <w:sz w:val="24"/>
          <w:szCs w:val="24"/>
        </w:rPr>
        <w:t xml:space="preserve"> трудности в обучении)</w:t>
      </w:r>
    </w:p>
    <w:p w:rsidR="007E37B8" w:rsidRPr="000C70FE" w:rsidRDefault="007E37B8" w:rsidP="000C70FE">
      <w:pPr>
        <w:pStyle w:val="af1"/>
        <w:jc w:val="center"/>
        <w:rPr>
          <w:rFonts w:ascii="Times New Roman" w:hAnsi="Times New Roman" w:cs="Times New Roman"/>
          <w:sz w:val="24"/>
          <w:szCs w:val="24"/>
        </w:rPr>
      </w:pPr>
    </w:p>
    <w:p w:rsidR="007E37B8" w:rsidRPr="000C70FE" w:rsidRDefault="007E37B8" w:rsidP="000C70FE">
      <w:pPr>
        <w:pStyle w:val="af1"/>
        <w:jc w:val="right"/>
        <w:rPr>
          <w:rFonts w:ascii="Times New Roman" w:hAnsi="Times New Roman" w:cs="Times New Roman"/>
          <w:sz w:val="24"/>
          <w:szCs w:val="24"/>
        </w:rPr>
      </w:pPr>
      <w:r w:rsidRPr="000C70FE">
        <w:rPr>
          <w:rFonts w:ascii="Times New Roman" w:hAnsi="Times New Roman" w:cs="Times New Roman"/>
          <w:sz w:val="24"/>
          <w:szCs w:val="24"/>
        </w:rPr>
        <w:t>Думать легко, а превращать мысли в действие – самая трудная вещь на свете.</w:t>
      </w:r>
    </w:p>
    <w:p w:rsidR="00216D30" w:rsidRPr="000C70FE" w:rsidRDefault="00216D30" w:rsidP="000C70FE">
      <w:pPr>
        <w:pStyle w:val="af1"/>
        <w:jc w:val="right"/>
        <w:rPr>
          <w:rFonts w:ascii="Times New Roman" w:hAnsi="Times New Roman" w:cs="Times New Roman"/>
          <w:sz w:val="24"/>
          <w:szCs w:val="24"/>
        </w:rPr>
      </w:pPr>
    </w:p>
    <w:p w:rsidR="002007C3" w:rsidRDefault="007E37B8" w:rsidP="000C70FE">
      <w:pPr>
        <w:pStyle w:val="af1"/>
        <w:jc w:val="right"/>
        <w:rPr>
          <w:rFonts w:eastAsia="Times New Roman"/>
          <w:i/>
          <w:iCs/>
          <w:lang w:eastAsia="ru-RU"/>
        </w:rPr>
      </w:pPr>
      <w:r w:rsidRPr="000C70FE">
        <w:rPr>
          <w:rFonts w:ascii="Times New Roman" w:hAnsi="Times New Roman" w:cs="Times New Roman"/>
          <w:sz w:val="24"/>
          <w:szCs w:val="24"/>
        </w:rPr>
        <w:t>И. В. Гете</w:t>
      </w:r>
    </w:p>
    <w:p w:rsidR="009766A3" w:rsidRDefault="009766A3" w:rsidP="00017919">
      <w:pPr>
        <w:spacing w:beforeAutospacing="1" w:after="100" w:afterAutospacing="1" w:line="240" w:lineRule="auto"/>
        <w:jc w:val="right"/>
        <w:rPr>
          <w:rFonts w:ascii="Times New Roman" w:eastAsia="Times New Roman" w:hAnsi="Times New Roman" w:cs="Times New Roman"/>
          <w:i/>
          <w:iCs/>
          <w:sz w:val="24"/>
          <w:szCs w:val="24"/>
          <w:lang w:eastAsia="ru-RU"/>
        </w:rPr>
      </w:pPr>
    </w:p>
    <w:p w:rsidR="007E37B8" w:rsidRPr="00054023" w:rsidRDefault="007E37B8" w:rsidP="007E37B8">
      <w:pPr>
        <w:spacing w:before="100" w:beforeAutospacing="1" w:after="100" w:afterAutospacing="1" w:line="240" w:lineRule="auto"/>
        <w:jc w:val="center"/>
        <w:rPr>
          <w:rFonts w:ascii="Times New Roman" w:eastAsia="Times New Roman" w:hAnsi="Times New Roman" w:cs="Times New Roman"/>
          <w:b/>
          <w:sz w:val="24"/>
          <w:szCs w:val="24"/>
          <w:u w:val="single"/>
          <w:lang w:eastAsia="ru-RU"/>
        </w:rPr>
      </w:pPr>
      <w:r w:rsidRPr="00054023">
        <w:rPr>
          <w:rFonts w:ascii="Times New Roman" w:eastAsia="Times New Roman" w:hAnsi="Times New Roman" w:cs="Times New Roman"/>
          <w:b/>
          <w:iCs/>
          <w:sz w:val="24"/>
          <w:szCs w:val="24"/>
          <w:u w:val="single"/>
          <w:lang w:eastAsia="ru-RU"/>
        </w:rPr>
        <w:t>Пояснительная записка</w:t>
      </w:r>
    </w:p>
    <w:p w:rsidR="00D30E97" w:rsidRDefault="00A175C7" w:rsidP="00D30E97">
      <w:pPr>
        <w:ind w:firstLine="708"/>
        <w:jc w:val="both"/>
        <w:rPr>
          <w:rFonts w:ascii="Times New Roman" w:eastAsia="Times New Roman" w:hAnsi="Times New Roman" w:cs="Times New Roman"/>
          <w:sz w:val="24"/>
          <w:szCs w:val="24"/>
          <w:lang w:eastAsia="ru-RU"/>
        </w:rPr>
      </w:pPr>
      <w:r>
        <w:rPr>
          <w:rFonts w:ascii="Times New Roman" w:hAnsi="Times New Roman" w:cs="Times New Roman"/>
          <w:spacing w:val="7"/>
          <w:sz w:val="24"/>
          <w:szCs w:val="24"/>
        </w:rPr>
        <w:t>Необходимость программы</w:t>
      </w:r>
      <w:r w:rsidR="007E37B8" w:rsidRPr="008D3F7C">
        <w:rPr>
          <w:rFonts w:ascii="Times New Roman" w:hAnsi="Times New Roman" w:cs="Times New Roman"/>
          <w:sz w:val="24"/>
          <w:szCs w:val="24"/>
        </w:rPr>
        <w:t xml:space="preserve"> </w:t>
      </w:r>
      <w:r>
        <w:rPr>
          <w:rFonts w:ascii="Times New Roman" w:hAnsi="Times New Roman" w:cs="Times New Roman"/>
          <w:sz w:val="24"/>
          <w:szCs w:val="24"/>
        </w:rPr>
        <w:t xml:space="preserve">по сбережению </w:t>
      </w:r>
      <w:r w:rsidRPr="008D3F7C">
        <w:rPr>
          <w:rFonts w:ascii="Times New Roman" w:hAnsi="Times New Roman" w:cs="Times New Roman"/>
          <w:sz w:val="24"/>
          <w:szCs w:val="24"/>
        </w:rPr>
        <w:t>психического здоровья</w:t>
      </w:r>
      <w:r>
        <w:rPr>
          <w:rFonts w:ascii="Times New Roman" w:hAnsi="Times New Roman" w:cs="Times New Roman"/>
          <w:sz w:val="24"/>
          <w:szCs w:val="24"/>
        </w:rPr>
        <w:t xml:space="preserve"> </w:t>
      </w:r>
      <w:r w:rsidRPr="008D3F7C">
        <w:rPr>
          <w:rFonts w:ascii="Times New Roman" w:hAnsi="Times New Roman" w:cs="Times New Roman"/>
          <w:spacing w:val="7"/>
          <w:sz w:val="24"/>
          <w:szCs w:val="24"/>
        </w:rPr>
        <w:t>«</w:t>
      </w:r>
      <w:r w:rsidR="000C70FE">
        <w:rPr>
          <w:rFonts w:ascii="Times New Roman" w:hAnsi="Times New Roman" w:cs="Times New Roman"/>
          <w:b/>
          <w:sz w:val="24"/>
          <w:szCs w:val="24"/>
        </w:rPr>
        <w:t>Учимся</w:t>
      </w:r>
      <w:r w:rsidRPr="008D3F7C">
        <w:rPr>
          <w:rFonts w:ascii="Times New Roman" w:hAnsi="Times New Roman" w:cs="Times New Roman"/>
          <w:b/>
          <w:sz w:val="24"/>
          <w:szCs w:val="24"/>
        </w:rPr>
        <w:t xml:space="preserve"> взрослеть</w:t>
      </w:r>
      <w:r w:rsidRPr="008D3F7C">
        <w:rPr>
          <w:rFonts w:ascii="Times New Roman" w:hAnsi="Times New Roman" w:cs="Times New Roman"/>
          <w:spacing w:val="7"/>
          <w:sz w:val="24"/>
          <w:szCs w:val="24"/>
        </w:rPr>
        <w:t>»</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для </w:t>
      </w:r>
      <w:r w:rsidR="00D30E97">
        <w:rPr>
          <w:rFonts w:ascii="Times New Roman" w:hAnsi="Times New Roman" w:cs="Times New Roman"/>
          <w:sz w:val="24"/>
          <w:szCs w:val="24"/>
        </w:rPr>
        <w:t xml:space="preserve"> девятиклассников</w:t>
      </w:r>
      <w:r>
        <w:rPr>
          <w:rFonts w:ascii="Times New Roman" w:hAnsi="Times New Roman" w:cs="Times New Roman"/>
          <w:sz w:val="24"/>
          <w:szCs w:val="24"/>
        </w:rPr>
        <w:t>,</w:t>
      </w:r>
      <w:r w:rsidR="007E37B8" w:rsidRPr="008D3F7C">
        <w:rPr>
          <w:rFonts w:ascii="Times New Roman" w:hAnsi="Times New Roman" w:cs="Times New Roman"/>
          <w:sz w:val="24"/>
          <w:szCs w:val="24"/>
        </w:rPr>
        <w:t xml:space="preserve"> </w:t>
      </w:r>
      <w:r w:rsidR="003C4A5E" w:rsidRPr="008D3F7C">
        <w:rPr>
          <w:rFonts w:ascii="Times New Roman" w:hAnsi="Times New Roman" w:cs="Times New Roman"/>
          <w:sz w:val="24"/>
          <w:szCs w:val="24"/>
        </w:rPr>
        <w:t>испытывающих трудности при обучении</w:t>
      </w:r>
      <w:r>
        <w:rPr>
          <w:rFonts w:ascii="Times New Roman" w:hAnsi="Times New Roman" w:cs="Times New Roman"/>
          <w:sz w:val="24"/>
          <w:szCs w:val="24"/>
        </w:rPr>
        <w:t>,</w:t>
      </w:r>
      <w:r w:rsidR="003C4A5E" w:rsidRPr="008D3F7C">
        <w:rPr>
          <w:rFonts w:ascii="Times New Roman" w:hAnsi="Times New Roman" w:cs="Times New Roman"/>
          <w:sz w:val="24"/>
          <w:szCs w:val="24"/>
        </w:rPr>
        <w:t xml:space="preserve"> </w:t>
      </w:r>
      <w:r w:rsidR="007E37B8" w:rsidRPr="008D3F7C">
        <w:rPr>
          <w:rFonts w:ascii="Times New Roman" w:hAnsi="Times New Roman" w:cs="Times New Roman"/>
          <w:spacing w:val="7"/>
          <w:sz w:val="24"/>
          <w:szCs w:val="24"/>
        </w:rPr>
        <w:t xml:space="preserve">обусловливается тем, что </w:t>
      </w:r>
      <w:r w:rsidR="00D30E97">
        <w:rPr>
          <w:rFonts w:ascii="Times New Roman" w:hAnsi="Times New Roman" w:cs="Times New Roman"/>
          <w:spacing w:val="7"/>
          <w:sz w:val="24"/>
          <w:szCs w:val="24"/>
        </w:rPr>
        <w:t>девятиклассники</w:t>
      </w:r>
      <w:r w:rsidR="007E37B8" w:rsidRPr="008D3F7C">
        <w:rPr>
          <w:rFonts w:ascii="Times New Roman" w:hAnsi="Times New Roman" w:cs="Times New Roman"/>
          <w:spacing w:val="7"/>
          <w:sz w:val="24"/>
          <w:szCs w:val="24"/>
        </w:rPr>
        <w:t xml:space="preserve"> </w:t>
      </w:r>
      <w:r w:rsidR="007E37B8" w:rsidRPr="008D3F7C">
        <w:rPr>
          <w:rFonts w:ascii="Times New Roman" w:hAnsi="Times New Roman" w:cs="Times New Roman"/>
          <w:spacing w:val="2"/>
          <w:sz w:val="24"/>
          <w:szCs w:val="24"/>
        </w:rPr>
        <w:t>нуждаются в  помощи по</w:t>
      </w:r>
      <w:r w:rsidR="003C4A5E" w:rsidRPr="008D3F7C">
        <w:rPr>
          <w:rFonts w:ascii="Times New Roman" w:hAnsi="Times New Roman" w:cs="Times New Roman"/>
          <w:spacing w:val="2"/>
          <w:sz w:val="24"/>
          <w:szCs w:val="24"/>
        </w:rPr>
        <w:t xml:space="preserve"> </w:t>
      </w:r>
      <w:r w:rsidR="007E37B8" w:rsidRPr="008D3F7C">
        <w:rPr>
          <w:rFonts w:ascii="Times New Roman" w:eastAsia="Times New Roman" w:hAnsi="Times New Roman" w:cs="Times New Roman"/>
          <w:sz w:val="24"/>
          <w:szCs w:val="24"/>
          <w:lang w:eastAsia="ru-RU"/>
        </w:rPr>
        <w:t xml:space="preserve">организации своей </w:t>
      </w:r>
      <w:r w:rsidR="003C4A5E" w:rsidRPr="008D3F7C">
        <w:rPr>
          <w:rFonts w:ascii="Times New Roman" w:eastAsia="Times New Roman" w:hAnsi="Times New Roman" w:cs="Times New Roman"/>
          <w:sz w:val="24"/>
          <w:szCs w:val="24"/>
          <w:lang w:eastAsia="ru-RU"/>
        </w:rPr>
        <w:t>учебной деятельности. Программа построена с учетом</w:t>
      </w:r>
      <w:r w:rsidR="00D519AD" w:rsidRPr="008D3F7C">
        <w:rPr>
          <w:rFonts w:ascii="Times New Roman" w:eastAsia="Times New Roman" w:hAnsi="Times New Roman" w:cs="Times New Roman"/>
          <w:sz w:val="24"/>
          <w:szCs w:val="24"/>
          <w:lang w:eastAsia="ru-RU"/>
        </w:rPr>
        <w:t xml:space="preserve"> </w:t>
      </w:r>
      <w:r w:rsidR="008D3F7C" w:rsidRPr="008D3F7C">
        <w:rPr>
          <w:rFonts w:ascii="Times New Roman" w:eastAsia="Times New Roman" w:hAnsi="Times New Roman" w:cs="Times New Roman"/>
          <w:sz w:val="24"/>
          <w:szCs w:val="24"/>
          <w:lang w:eastAsia="ru-RU"/>
        </w:rPr>
        <w:t>возрастны</w:t>
      </w:r>
      <w:r>
        <w:rPr>
          <w:rFonts w:ascii="Times New Roman" w:eastAsia="Times New Roman" w:hAnsi="Times New Roman" w:cs="Times New Roman"/>
          <w:sz w:val="24"/>
          <w:szCs w:val="24"/>
          <w:lang w:eastAsia="ru-RU"/>
        </w:rPr>
        <w:t xml:space="preserve">х особенностей </w:t>
      </w:r>
      <w:r w:rsidR="00D30E97">
        <w:rPr>
          <w:rFonts w:ascii="Times New Roman" w:eastAsia="Times New Roman" w:hAnsi="Times New Roman" w:cs="Times New Roman"/>
          <w:sz w:val="24"/>
          <w:szCs w:val="24"/>
          <w:lang w:eastAsia="ru-RU"/>
        </w:rPr>
        <w:t xml:space="preserve"> девятиклассников</w:t>
      </w:r>
      <w:r>
        <w:rPr>
          <w:rFonts w:ascii="Times New Roman" w:eastAsia="Times New Roman" w:hAnsi="Times New Roman" w:cs="Times New Roman"/>
          <w:sz w:val="24"/>
          <w:szCs w:val="24"/>
          <w:lang w:eastAsia="ru-RU"/>
        </w:rPr>
        <w:t>.</w:t>
      </w:r>
      <w:r w:rsidR="008D3F7C" w:rsidRPr="008D3F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8D3F7C" w:rsidRPr="008D3F7C">
        <w:rPr>
          <w:rFonts w:ascii="Times New Roman" w:eastAsia="Times New Roman" w:hAnsi="Times New Roman" w:cs="Times New Roman"/>
          <w:sz w:val="24"/>
          <w:szCs w:val="24"/>
          <w:lang w:eastAsia="ru-RU"/>
        </w:rPr>
        <w:t xml:space="preserve">собое внимание </w:t>
      </w:r>
      <w:r>
        <w:rPr>
          <w:rFonts w:ascii="Times New Roman" w:eastAsia="Times New Roman" w:hAnsi="Times New Roman" w:cs="Times New Roman"/>
          <w:sz w:val="24"/>
          <w:szCs w:val="24"/>
          <w:lang w:eastAsia="ru-RU"/>
        </w:rPr>
        <w:t>уделяется</w:t>
      </w:r>
      <w:r w:rsidR="008D3F7C" w:rsidRPr="008D3F7C">
        <w:rPr>
          <w:rFonts w:ascii="Times New Roman" w:eastAsia="Times New Roman" w:hAnsi="Times New Roman" w:cs="Times New Roman"/>
          <w:sz w:val="24"/>
          <w:szCs w:val="24"/>
          <w:lang w:eastAsia="ru-RU"/>
        </w:rPr>
        <w:t xml:space="preserve"> </w:t>
      </w:r>
      <w:r w:rsidR="004A5B6E">
        <w:rPr>
          <w:rFonts w:ascii="Times New Roman" w:eastAsia="Times New Roman" w:hAnsi="Times New Roman" w:cs="Times New Roman"/>
          <w:sz w:val="24"/>
          <w:szCs w:val="24"/>
          <w:lang w:eastAsia="ru-RU"/>
        </w:rPr>
        <w:t>то</w:t>
      </w:r>
      <w:r>
        <w:rPr>
          <w:rFonts w:ascii="Times New Roman" w:eastAsia="Times New Roman" w:hAnsi="Times New Roman" w:cs="Times New Roman"/>
          <w:sz w:val="24"/>
          <w:szCs w:val="24"/>
          <w:lang w:eastAsia="ru-RU"/>
        </w:rPr>
        <w:t>му,</w:t>
      </w:r>
      <w:r w:rsidR="004A5B6E">
        <w:rPr>
          <w:rFonts w:ascii="Times New Roman" w:eastAsia="Times New Roman" w:hAnsi="Times New Roman" w:cs="Times New Roman"/>
          <w:sz w:val="24"/>
          <w:szCs w:val="24"/>
          <w:lang w:eastAsia="ru-RU"/>
        </w:rPr>
        <w:t xml:space="preserve"> </w:t>
      </w:r>
      <w:r w:rsidR="008D3F7C">
        <w:rPr>
          <w:rFonts w:ascii="Times New Roman" w:eastAsia="Times New Roman" w:hAnsi="Times New Roman" w:cs="Times New Roman"/>
          <w:sz w:val="24"/>
          <w:szCs w:val="24"/>
          <w:lang w:eastAsia="ru-RU"/>
        </w:rPr>
        <w:t>что</w:t>
      </w:r>
      <w:r w:rsidR="008D3F7C" w:rsidRPr="008D3F7C">
        <w:rPr>
          <w:rFonts w:ascii="Times New Roman" w:eastAsia="Times New Roman" w:hAnsi="Times New Roman" w:cs="Times New Roman"/>
          <w:sz w:val="24"/>
          <w:szCs w:val="24"/>
          <w:lang w:eastAsia="ru-RU"/>
        </w:rPr>
        <w:t xml:space="preserve"> в старших классах у ребят возникают проблемы с </w:t>
      </w:r>
      <w:r w:rsidR="00E176BE">
        <w:rPr>
          <w:rFonts w:ascii="Times New Roman" w:eastAsia="Times New Roman" w:hAnsi="Times New Roman" w:cs="Times New Roman"/>
          <w:sz w:val="24"/>
          <w:szCs w:val="24"/>
          <w:lang w:eastAsia="ru-RU"/>
        </w:rPr>
        <w:t xml:space="preserve">обучением, </w:t>
      </w:r>
      <w:r w:rsidR="008D3F7C" w:rsidRPr="008D3F7C">
        <w:rPr>
          <w:rFonts w:ascii="Times New Roman" w:eastAsia="Times New Roman" w:hAnsi="Times New Roman" w:cs="Times New Roman"/>
          <w:sz w:val="24"/>
          <w:szCs w:val="24"/>
          <w:lang w:eastAsia="ru-RU"/>
        </w:rPr>
        <w:t>поведением и адаптацией в</w:t>
      </w:r>
      <w:r w:rsidR="004A5B6E">
        <w:rPr>
          <w:rFonts w:ascii="Times New Roman" w:eastAsia="Times New Roman" w:hAnsi="Times New Roman" w:cs="Times New Roman"/>
          <w:sz w:val="24"/>
          <w:szCs w:val="24"/>
          <w:lang w:eastAsia="ru-RU"/>
        </w:rPr>
        <w:t xml:space="preserve"> коллективе. </w:t>
      </w:r>
      <w:r w:rsidR="00D30E97">
        <w:rPr>
          <w:rFonts w:ascii="Times New Roman" w:eastAsia="Times New Roman" w:hAnsi="Times New Roman" w:cs="Times New Roman"/>
          <w:sz w:val="24"/>
          <w:szCs w:val="24"/>
          <w:lang w:eastAsia="ru-RU"/>
        </w:rPr>
        <w:t>В 9</w:t>
      </w:r>
      <w:r w:rsidR="00E176BE">
        <w:rPr>
          <w:rFonts w:ascii="Times New Roman" w:eastAsia="Times New Roman" w:hAnsi="Times New Roman" w:cs="Times New Roman"/>
          <w:sz w:val="24"/>
          <w:szCs w:val="24"/>
          <w:lang w:eastAsia="ru-RU"/>
        </w:rPr>
        <w:t xml:space="preserve">-х классах есть </w:t>
      </w:r>
      <w:r w:rsidR="00D30E97">
        <w:rPr>
          <w:rFonts w:ascii="Times New Roman" w:eastAsia="Times New Roman" w:hAnsi="Times New Roman" w:cs="Times New Roman"/>
          <w:sz w:val="24"/>
          <w:szCs w:val="24"/>
          <w:lang w:eastAsia="ru-RU"/>
        </w:rPr>
        <w:t xml:space="preserve"> обучающиеся</w:t>
      </w:r>
      <w:r w:rsidR="00E176BE">
        <w:rPr>
          <w:rFonts w:ascii="Times New Roman" w:eastAsia="Times New Roman" w:hAnsi="Times New Roman" w:cs="Times New Roman"/>
          <w:sz w:val="24"/>
          <w:szCs w:val="24"/>
          <w:lang w:eastAsia="ru-RU"/>
        </w:rPr>
        <w:t>, которые теряют</w:t>
      </w:r>
      <w:r w:rsidR="008315AA">
        <w:rPr>
          <w:rFonts w:ascii="Times New Roman" w:eastAsia="Times New Roman" w:hAnsi="Times New Roman" w:cs="Times New Roman"/>
          <w:sz w:val="24"/>
          <w:szCs w:val="24"/>
          <w:lang w:eastAsia="ru-RU"/>
        </w:rPr>
        <w:t xml:space="preserve"> стимул к учебе. П</w:t>
      </w:r>
      <w:r w:rsidR="008D3F7C" w:rsidRPr="008D3F7C">
        <w:rPr>
          <w:rFonts w:ascii="Times New Roman" w:eastAsia="Times New Roman" w:hAnsi="Times New Roman" w:cs="Times New Roman"/>
          <w:sz w:val="24"/>
          <w:szCs w:val="24"/>
          <w:lang w:eastAsia="ru-RU"/>
        </w:rPr>
        <w:t>роблемы об</w:t>
      </w:r>
      <w:r w:rsidR="008315AA">
        <w:rPr>
          <w:rFonts w:ascii="Times New Roman" w:eastAsia="Times New Roman" w:hAnsi="Times New Roman" w:cs="Times New Roman"/>
          <w:sz w:val="24"/>
          <w:szCs w:val="24"/>
          <w:lang w:eastAsia="ru-RU"/>
        </w:rPr>
        <w:t>ычно крою</w:t>
      </w:r>
      <w:r w:rsidR="008D3F7C" w:rsidRPr="008D3F7C">
        <w:rPr>
          <w:rFonts w:ascii="Times New Roman" w:eastAsia="Times New Roman" w:hAnsi="Times New Roman" w:cs="Times New Roman"/>
          <w:sz w:val="24"/>
          <w:szCs w:val="24"/>
          <w:lang w:eastAsia="ru-RU"/>
        </w:rPr>
        <w:t>тся</w:t>
      </w:r>
      <w:r w:rsidR="008D3F7C">
        <w:rPr>
          <w:rFonts w:ascii="Times New Roman" w:eastAsia="Times New Roman" w:hAnsi="Times New Roman" w:cs="Times New Roman"/>
          <w:sz w:val="24"/>
          <w:szCs w:val="24"/>
          <w:lang w:eastAsia="ru-RU"/>
        </w:rPr>
        <w:t xml:space="preserve"> в педагоги</w:t>
      </w:r>
      <w:r w:rsidR="004A5B6E">
        <w:rPr>
          <w:rFonts w:ascii="Times New Roman" w:eastAsia="Times New Roman" w:hAnsi="Times New Roman" w:cs="Times New Roman"/>
          <w:sz w:val="24"/>
          <w:szCs w:val="24"/>
          <w:lang w:eastAsia="ru-RU"/>
        </w:rPr>
        <w:t>ческой запущенности детей</w:t>
      </w:r>
      <w:r>
        <w:rPr>
          <w:rFonts w:ascii="Times New Roman" w:eastAsia="Times New Roman" w:hAnsi="Times New Roman" w:cs="Times New Roman"/>
          <w:sz w:val="24"/>
          <w:szCs w:val="24"/>
          <w:lang w:eastAsia="ru-RU"/>
        </w:rPr>
        <w:t>, их взаимоотношениях</w:t>
      </w:r>
      <w:r w:rsidR="008D3F7C">
        <w:rPr>
          <w:rFonts w:ascii="Times New Roman" w:eastAsia="Times New Roman" w:hAnsi="Times New Roman" w:cs="Times New Roman"/>
          <w:sz w:val="24"/>
          <w:szCs w:val="24"/>
          <w:lang w:eastAsia="ru-RU"/>
        </w:rPr>
        <w:t xml:space="preserve"> с учителями</w:t>
      </w:r>
      <w:r w:rsidR="008D3F7C" w:rsidRPr="008D3F7C">
        <w:rPr>
          <w:rFonts w:ascii="Times New Roman" w:eastAsia="Times New Roman" w:hAnsi="Times New Roman" w:cs="Times New Roman"/>
          <w:sz w:val="24"/>
          <w:szCs w:val="24"/>
          <w:lang w:eastAsia="ru-RU"/>
        </w:rPr>
        <w:t xml:space="preserve">. Наиболее свойственны детям в этом возрасте такие качества, как импульсивность, нетерпеливость, сниженная ответственность, меньшая уверенность в себе и социальная смелость. Большинство параметров имеет тесную связь со сферой общения. Стремление быть лидером без необходимых коммуникативных навыков порой приводит к конфликтным ситуациям как со сверстниками, так и </w:t>
      </w:r>
      <w:proofErr w:type="gramStart"/>
      <w:r w:rsidR="008D3F7C" w:rsidRPr="008D3F7C">
        <w:rPr>
          <w:rFonts w:ascii="Times New Roman" w:eastAsia="Times New Roman" w:hAnsi="Times New Roman" w:cs="Times New Roman"/>
          <w:sz w:val="24"/>
          <w:szCs w:val="24"/>
          <w:lang w:eastAsia="ru-RU"/>
        </w:rPr>
        <w:t>со</w:t>
      </w:r>
      <w:proofErr w:type="gramEnd"/>
      <w:r w:rsidR="008D3F7C" w:rsidRPr="008D3F7C">
        <w:rPr>
          <w:rFonts w:ascii="Times New Roman" w:eastAsia="Times New Roman" w:hAnsi="Times New Roman" w:cs="Times New Roman"/>
          <w:sz w:val="24"/>
          <w:szCs w:val="24"/>
          <w:lang w:eastAsia="ru-RU"/>
        </w:rPr>
        <w:t xml:space="preserve"> взрослыми. Помимо этого можно выделить такое свойство характера подростка, как</w:t>
      </w:r>
      <w:r>
        <w:rPr>
          <w:rFonts w:ascii="Times New Roman" w:eastAsia="Times New Roman" w:hAnsi="Times New Roman" w:cs="Times New Roman"/>
          <w:sz w:val="24"/>
          <w:szCs w:val="24"/>
          <w:lang w:eastAsia="ru-RU"/>
        </w:rPr>
        <w:t xml:space="preserve"> с</w:t>
      </w:r>
      <w:r w:rsidR="00BE1882">
        <w:rPr>
          <w:rFonts w:ascii="Times New Roman" w:eastAsia="Times New Roman" w:hAnsi="Times New Roman" w:cs="Times New Roman"/>
          <w:sz w:val="24"/>
          <w:szCs w:val="24"/>
          <w:lang w:eastAsia="ru-RU"/>
        </w:rPr>
        <w:t xml:space="preserve">ниженная самооценка, </w:t>
      </w:r>
      <w:r>
        <w:rPr>
          <w:rFonts w:ascii="Times New Roman" w:eastAsia="Times New Roman" w:hAnsi="Times New Roman" w:cs="Times New Roman"/>
          <w:sz w:val="24"/>
          <w:szCs w:val="24"/>
          <w:lang w:eastAsia="ru-RU"/>
        </w:rPr>
        <w:t>наблюдаемая</w:t>
      </w:r>
      <w:r w:rsidR="008D3F7C" w:rsidRPr="008D3F7C">
        <w:rPr>
          <w:rFonts w:ascii="Times New Roman" w:eastAsia="Times New Roman" w:hAnsi="Times New Roman" w:cs="Times New Roman"/>
          <w:sz w:val="24"/>
          <w:szCs w:val="24"/>
          <w:lang w:eastAsia="ru-RU"/>
        </w:rPr>
        <w:t xml:space="preserve"> у большинства </w:t>
      </w:r>
      <w:r>
        <w:rPr>
          <w:rFonts w:ascii="Times New Roman" w:eastAsia="Times New Roman" w:hAnsi="Times New Roman" w:cs="Times New Roman"/>
          <w:sz w:val="24"/>
          <w:szCs w:val="24"/>
          <w:lang w:eastAsia="ru-RU"/>
        </w:rPr>
        <w:t xml:space="preserve"> школьников как</w:t>
      </w:r>
      <w:r w:rsidR="008D3F7C" w:rsidRPr="008D3F7C">
        <w:rPr>
          <w:rFonts w:ascii="Times New Roman" w:eastAsia="Times New Roman" w:hAnsi="Times New Roman" w:cs="Times New Roman"/>
          <w:sz w:val="24"/>
          <w:szCs w:val="24"/>
          <w:lang w:eastAsia="ru-RU"/>
        </w:rPr>
        <w:t xml:space="preserve"> с </w:t>
      </w:r>
      <w:r w:rsidR="008D3F7C" w:rsidRPr="006F1288">
        <w:rPr>
          <w:rFonts w:ascii="Times New Roman" w:eastAsia="Times New Roman" w:hAnsi="Times New Roman" w:cs="Times New Roman"/>
          <w:sz w:val="24"/>
          <w:szCs w:val="24"/>
          <w:lang w:eastAsia="ru-RU"/>
        </w:rPr>
        <w:t>нарушениями адаптации (</w:t>
      </w:r>
      <w:r w:rsidR="002007C3" w:rsidRPr="006F1288">
        <w:rPr>
          <w:rFonts w:ascii="Times New Roman" w:eastAsia="Times New Roman" w:hAnsi="Times New Roman" w:cs="Times New Roman"/>
          <w:sz w:val="24"/>
          <w:szCs w:val="24"/>
          <w:lang w:eastAsia="ru-RU"/>
        </w:rPr>
        <w:t>17</w:t>
      </w:r>
      <w:r w:rsidR="008D3F7C" w:rsidRPr="006F1288">
        <w:rPr>
          <w:rFonts w:ascii="Times New Roman" w:eastAsia="Times New Roman" w:hAnsi="Times New Roman" w:cs="Times New Roman"/>
          <w:sz w:val="24"/>
          <w:szCs w:val="24"/>
          <w:lang w:eastAsia="ru-RU"/>
        </w:rPr>
        <w:t xml:space="preserve">%), </w:t>
      </w:r>
      <w:r w:rsidR="00BE1882" w:rsidRPr="006F1288">
        <w:rPr>
          <w:rFonts w:ascii="Times New Roman" w:eastAsia="Times New Roman" w:hAnsi="Times New Roman" w:cs="Times New Roman"/>
          <w:sz w:val="24"/>
          <w:szCs w:val="24"/>
          <w:lang w:eastAsia="ru-RU"/>
        </w:rPr>
        <w:t xml:space="preserve">так и хорошо </w:t>
      </w:r>
      <w:r w:rsidR="008D3F7C" w:rsidRPr="006F1288">
        <w:rPr>
          <w:rFonts w:ascii="Times New Roman" w:eastAsia="Times New Roman" w:hAnsi="Times New Roman" w:cs="Times New Roman"/>
          <w:sz w:val="24"/>
          <w:szCs w:val="24"/>
          <w:lang w:eastAsia="ru-RU"/>
        </w:rPr>
        <w:t>а</w:t>
      </w:r>
      <w:r w:rsidR="00BE1882" w:rsidRPr="006F1288">
        <w:rPr>
          <w:rFonts w:ascii="Times New Roman" w:eastAsia="Times New Roman" w:hAnsi="Times New Roman" w:cs="Times New Roman"/>
          <w:sz w:val="24"/>
          <w:szCs w:val="24"/>
          <w:lang w:eastAsia="ru-RU"/>
        </w:rPr>
        <w:t>даптировавшихся к новой среде.</w:t>
      </w:r>
      <w:r w:rsidR="008D3F7C" w:rsidRPr="006F1288">
        <w:rPr>
          <w:rFonts w:ascii="Times New Roman" w:eastAsia="Times New Roman" w:hAnsi="Times New Roman" w:cs="Times New Roman"/>
          <w:sz w:val="24"/>
          <w:szCs w:val="24"/>
          <w:lang w:eastAsia="ru-RU"/>
        </w:rPr>
        <w:t xml:space="preserve"> </w:t>
      </w:r>
      <w:r w:rsidR="00BE1882" w:rsidRPr="006F1288">
        <w:rPr>
          <w:rFonts w:ascii="Times New Roman" w:eastAsia="Times New Roman" w:hAnsi="Times New Roman" w:cs="Times New Roman"/>
          <w:sz w:val="24"/>
          <w:szCs w:val="24"/>
          <w:lang w:eastAsia="ru-RU"/>
        </w:rPr>
        <w:t>Это проявляется</w:t>
      </w:r>
      <w:r w:rsidR="00BE1882">
        <w:rPr>
          <w:rFonts w:ascii="Times New Roman" w:eastAsia="Times New Roman" w:hAnsi="Times New Roman" w:cs="Times New Roman"/>
          <w:sz w:val="24"/>
          <w:szCs w:val="24"/>
          <w:lang w:eastAsia="ru-RU"/>
        </w:rPr>
        <w:t xml:space="preserve"> </w:t>
      </w:r>
      <w:r w:rsidR="008D3F7C" w:rsidRPr="008D3F7C">
        <w:rPr>
          <w:rFonts w:ascii="Times New Roman" w:eastAsia="Times New Roman" w:hAnsi="Times New Roman" w:cs="Times New Roman"/>
          <w:sz w:val="24"/>
          <w:szCs w:val="24"/>
          <w:lang w:eastAsia="ru-RU"/>
        </w:rPr>
        <w:t>в неуверенности в себе, зажатост</w:t>
      </w:r>
      <w:r w:rsidR="00854237">
        <w:rPr>
          <w:rFonts w:ascii="Times New Roman" w:eastAsia="Times New Roman" w:hAnsi="Times New Roman" w:cs="Times New Roman"/>
          <w:sz w:val="24"/>
          <w:szCs w:val="24"/>
          <w:lang w:eastAsia="ru-RU"/>
        </w:rPr>
        <w:t>и, боязни сделать ошибку. П</w:t>
      </w:r>
      <w:r w:rsidR="008D3F7C" w:rsidRPr="008D3F7C">
        <w:rPr>
          <w:rFonts w:ascii="Times New Roman" w:eastAsia="Times New Roman" w:hAnsi="Times New Roman" w:cs="Times New Roman"/>
          <w:sz w:val="24"/>
          <w:szCs w:val="24"/>
          <w:lang w:eastAsia="ru-RU"/>
        </w:rPr>
        <w:t>овышение самооценки и формирование позитивного отношения к жизни и учебе являются одной из основ</w:t>
      </w:r>
      <w:r w:rsidR="008D3F7C">
        <w:rPr>
          <w:rFonts w:ascii="Times New Roman" w:eastAsia="Times New Roman" w:hAnsi="Times New Roman" w:cs="Times New Roman"/>
          <w:sz w:val="24"/>
          <w:szCs w:val="24"/>
          <w:lang w:eastAsia="ru-RU"/>
        </w:rPr>
        <w:t xml:space="preserve">ных задач школьного психолога. Программа </w:t>
      </w:r>
      <w:r w:rsidR="004A5B6E">
        <w:rPr>
          <w:rFonts w:ascii="Times New Roman" w:eastAsia="Times New Roman" w:hAnsi="Times New Roman" w:cs="Times New Roman"/>
          <w:sz w:val="24"/>
          <w:szCs w:val="24"/>
          <w:lang w:eastAsia="ru-RU"/>
        </w:rPr>
        <w:t>направлена</w:t>
      </w:r>
      <w:r w:rsidR="008D3F7C">
        <w:rPr>
          <w:rFonts w:ascii="Times New Roman" w:eastAsia="Times New Roman" w:hAnsi="Times New Roman" w:cs="Times New Roman"/>
          <w:sz w:val="24"/>
          <w:szCs w:val="24"/>
          <w:lang w:eastAsia="ru-RU"/>
        </w:rPr>
        <w:t xml:space="preserve"> на то</w:t>
      </w:r>
      <w:r w:rsidR="00854237">
        <w:rPr>
          <w:rFonts w:ascii="Times New Roman" w:eastAsia="Times New Roman" w:hAnsi="Times New Roman" w:cs="Times New Roman"/>
          <w:sz w:val="24"/>
          <w:szCs w:val="24"/>
          <w:lang w:eastAsia="ru-RU"/>
        </w:rPr>
        <w:t>,</w:t>
      </w:r>
      <w:r w:rsidR="008D3F7C">
        <w:rPr>
          <w:rFonts w:ascii="Times New Roman" w:eastAsia="Times New Roman" w:hAnsi="Times New Roman" w:cs="Times New Roman"/>
          <w:sz w:val="24"/>
          <w:szCs w:val="24"/>
          <w:lang w:eastAsia="ru-RU"/>
        </w:rPr>
        <w:t xml:space="preserve"> чтобы </w:t>
      </w:r>
      <w:r w:rsidR="007E37B8" w:rsidRPr="008D3F7C">
        <w:rPr>
          <w:rFonts w:ascii="Times New Roman" w:eastAsia="Times New Roman" w:hAnsi="Times New Roman" w:cs="Times New Roman"/>
          <w:sz w:val="24"/>
          <w:szCs w:val="24"/>
          <w:lang w:eastAsia="ru-RU"/>
        </w:rPr>
        <w:t>добиться не только устранения у них отставания в учебе, но и компенсации задержки в развитии.</w:t>
      </w:r>
      <w:r w:rsidR="005371BA">
        <w:rPr>
          <w:rFonts w:ascii="Times New Roman" w:eastAsia="Times New Roman" w:hAnsi="Times New Roman" w:cs="Times New Roman"/>
          <w:sz w:val="24"/>
          <w:szCs w:val="24"/>
          <w:lang w:eastAsia="ru-RU"/>
        </w:rPr>
        <w:t xml:space="preserve"> </w:t>
      </w:r>
      <w:r w:rsidR="007E37B8" w:rsidRPr="008D3F7C">
        <w:rPr>
          <w:rFonts w:ascii="Times New Roman" w:eastAsia="Times New Roman" w:hAnsi="Times New Roman" w:cs="Times New Roman"/>
          <w:sz w:val="24"/>
          <w:szCs w:val="24"/>
          <w:lang w:eastAsia="ru-RU"/>
        </w:rPr>
        <w:t xml:space="preserve"> Как правило, основная проблема в том, что ребенок просто не умеет учиться. </w:t>
      </w:r>
      <w:r w:rsidR="004A5B6E">
        <w:rPr>
          <w:rFonts w:ascii="Times New Roman" w:eastAsia="Times New Roman" w:hAnsi="Times New Roman" w:cs="Times New Roman"/>
          <w:sz w:val="24"/>
          <w:szCs w:val="24"/>
          <w:lang w:eastAsia="ru-RU"/>
        </w:rPr>
        <w:t xml:space="preserve"> </w:t>
      </w:r>
    </w:p>
    <w:p w:rsidR="007828A9" w:rsidRDefault="004A5B6E" w:rsidP="00D30E97">
      <w:pPr>
        <w:ind w:firstLine="708"/>
        <w:jc w:val="both"/>
        <w:rPr>
          <w:rFonts w:ascii="Arial" w:eastAsia="Times New Roman" w:hAnsi="Arial" w:cs="Arial"/>
          <w:sz w:val="24"/>
          <w:szCs w:val="24"/>
          <w:lang w:eastAsia="ru-RU"/>
        </w:rPr>
      </w:pPr>
      <w:r w:rsidRPr="006D296D">
        <w:rPr>
          <w:rFonts w:ascii="Times New Roman" w:eastAsia="Times New Roman" w:hAnsi="Times New Roman" w:cs="Times New Roman"/>
          <w:sz w:val="24"/>
          <w:szCs w:val="24"/>
          <w:lang w:eastAsia="ru-RU"/>
        </w:rPr>
        <w:t xml:space="preserve">Возникает проблема: как </w:t>
      </w:r>
      <w:r w:rsidR="006F1288">
        <w:rPr>
          <w:rFonts w:ascii="Times New Roman" w:eastAsia="Times New Roman" w:hAnsi="Times New Roman" w:cs="Times New Roman"/>
          <w:sz w:val="24"/>
          <w:szCs w:val="24"/>
          <w:lang w:eastAsia="ru-RU"/>
        </w:rPr>
        <w:t xml:space="preserve"> помочь </w:t>
      </w:r>
      <w:r w:rsidR="00D30E97">
        <w:rPr>
          <w:rFonts w:ascii="Times New Roman" w:eastAsia="Times New Roman" w:hAnsi="Times New Roman" w:cs="Times New Roman"/>
          <w:sz w:val="24"/>
          <w:szCs w:val="24"/>
          <w:lang w:eastAsia="ru-RU"/>
        </w:rPr>
        <w:t xml:space="preserve"> девятиклассникам</w:t>
      </w:r>
      <w:r w:rsidR="007828A9">
        <w:rPr>
          <w:rFonts w:ascii="Times New Roman" w:eastAsia="Times New Roman" w:hAnsi="Times New Roman" w:cs="Times New Roman"/>
          <w:sz w:val="24"/>
          <w:szCs w:val="24"/>
          <w:lang w:eastAsia="ru-RU"/>
        </w:rPr>
        <w:t>,</w:t>
      </w:r>
    </w:p>
    <w:p w:rsidR="007828A9" w:rsidRPr="00017919" w:rsidRDefault="004A5B6E" w:rsidP="00017919">
      <w:pPr>
        <w:pStyle w:val="a5"/>
        <w:numPr>
          <w:ilvl w:val="0"/>
          <w:numId w:val="43"/>
        </w:numPr>
        <w:jc w:val="both"/>
        <w:rPr>
          <w:rFonts w:ascii="Arial" w:eastAsia="Times New Roman" w:hAnsi="Arial" w:cs="Arial"/>
          <w:sz w:val="24"/>
          <w:szCs w:val="24"/>
          <w:lang w:eastAsia="ru-RU"/>
        </w:rPr>
      </w:pPr>
      <w:r w:rsidRPr="007828A9">
        <w:rPr>
          <w:rFonts w:ascii="Times New Roman" w:eastAsia="Times New Roman" w:hAnsi="Times New Roman" w:cs="Times New Roman"/>
          <w:sz w:val="24"/>
          <w:szCs w:val="24"/>
          <w:lang w:eastAsia="ru-RU"/>
        </w:rPr>
        <w:t xml:space="preserve">интеллектуальный </w:t>
      </w:r>
      <w:proofErr w:type="gramStart"/>
      <w:r w:rsidRPr="007828A9">
        <w:rPr>
          <w:rFonts w:ascii="Times New Roman" w:eastAsia="Times New Roman" w:hAnsi="Times New Roman" w:cs="Times New Roman"/>
          <w:sz w:val="24"/>
          <w:szCs w:val="24"/>
          <w:lang w:eastAsia="ru-RU"/>
        </w:rPr>
        <w:t>уровень</w:t>
      </w:r>
      <w:proofErr w:type="gramEnd"/>
      <w:r w:rsidRPr="007828A9">
        <w:rPr>
          <w:rFonts w:ascii="Times New Roman" w:eastAsia="Times New Roman" w:hAnsi="Times New Roman" w:cs="Times New Roman"/>
          <w:sz w:val="24"/>
          <w:szCs w:val="24"/>
          <w:lang w:eastAsia="ru-RU"/>
        </w:rPr>
        <w:t xml:space="preserve"> </w:t>
      </w:r>
      <w:r w:rsidR="006F1288">
        <w:rPr>
          <w:rFonts w:ascii="Times New Roman" w:eastAsia="Times New Roman" w:hAnsi="Times New Roman" w:cs="Times New Roman"/>
          <w:sz w:val="24"/>
          <w:szCs w:val="24"/>
          <w:lang w:eastAsia="ru-RU"/>
        </w:rPr>
        <w:t xml:space="preserve">которых </w:t>
      </w:r>
      <w:r w:rsidRPr="007828A9">
        <w:rPr>
          <w:rFonts w:ascii="Times New Roman" w:eastAsia="Times New Roman" w:hAnsi="Times New Roman" w:cs="Times New Roman"/>
          <w:sz w:val="24"/>
          <w:szCs w:val="24"/>
          <w:lang w:eastAsia="ru-RU"/>
        </w:rPr>
        <w:t>соответствует возрастной норме, но имеются низкие показатели (оценки), так называемым «трудным», «педагогически запущенным»;</w:t>
      </w:r>
    </w:p>
    <w:p w:rsidR="004A5B6E" w:rsidRPr="007828A9" w:rsidRDefault="007828A9" w:rsidP="007828A9">
      <w:pPr>
        <w:pStyle w:val="a5"/>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имеющи</w:t>
      </w:r>
      <w:r w:rsidR="001A0F43">
        <w:rPr>
          <w:rFonts w:ascii="Times New Roman" w:eastAsia="Times New Roman" w:hAnsi="Times New Roman" w:cs="Times New Roman"/>
          <w:sz w:val="24"/>
          <w:szCs w:val="24"/>
          <w:lang w:eastAsia="ru-RU"/>
        </w:rPr>
        <w:t>м очень много пропусков в связи с</w:t>
      </w:r>
      <w:r w:rsidRPr="007828A9">
        <w:rPr>
          <w:rFonts w:ascii="Times New Roman" w:eastAsia="Times New Roman" w:hAnsi="Times New Roman" w:cs="Times New Roman"/>
          <w:sz w:val="24"/>
          <w:szCs w:val="24"/>
          <w:lang w:eastAsia="ru-RU"/>
        </w:rPr>
        <w:t xml:space="preserve"> ослабленным здоровьем</w:t>
      </w:r>
      <w:r>
        <w:rPr>
          <w:rFonts w:ascii="Times New Roman" w:eastAsia="Times New Roman" w:hAnsi="Times New Roman" w:cs="Times New Roman"/>
          <w:sz w:val="24"/>
          <w:szCs w:val="24"/>
          <w:lang w:eastAsia="ru-RU"/>
        </w:rPr>
        <w:t>;</w:t>
      </w:r>
      <w:proofErr w:type="gramEnd"/>
    </w:p>
    <w:p w:rsidR="004A5B6E" w:rsidRPr="007828A9" w:rsidRDefault="004A5B6E" w:rsidP="007828A9">
      <w:pPr>
        <w:pStyle w:val="a5"/>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sidRPr="007828A9">
        <w:rPr>
          <w:rFonts w:ascii="Times New Roman" w:eastAsia="Times New Roman" w:hAnsi="Times New Roman" w:cs="Times New Roman"/>
          <w:sz w:val="24"/>
          <w:szCs w:val="24"/>
          <w:lang w:eastAsia="ru-RU"/>
        </w:rPr>
        <w:t>занимающимся серьезно каким-</w:t>
      </w:r>
      <w:r w:rsidR="007828A9">
        <w:rPr>
          <w:rFonts w:ascii="Times New Roman" w:eastAsia="Times New Roman" w:hAnsi="Times New Roman" w:cs="Times New Roman"/>
          <w:sz w:val="24"/>
          <w:szCs w:val="24"/>
          <w:lang w:eastAsia="ru-RU"/>
        </w:rPr>
        <w:t>либо видом спорта или искусства</w:t>
      </w:r>
      <w:r w:rsidR="001A0F43">
        <w:rPr>
          <w:rFonts w:ascii="Times New Roman" w:eastAsia="Times New Roman" w:hAnsi="Times New Roman" w:cs="Times New Roman"/>
          <w:sz w:val="24"/>
          <w:szCs w:val="24"/>
          <w:lang w:eastAsia="ru-RU"/>
        </w:rPr>
        <w:t xml:space="preserve"> </w:t>
      </w:r>
      <w:r w:rsidRPr="007828A9">
        <w:rPr>
          <w:rFonts w:ascii="Times New Roman" w:eastAsia="Times New Roman" w:hAnsi="Times New Roman" w:cs="Times New Roman"/>
          <w:sz w:val="24"/>
          <w:szCs w:val="24"/>
          <w:lang w:eastAsia="ru-RU"/>
        </w:rPr>
        <w:t xml:space="preserve">и имеющим соответственно большие пробелы в знаниях. </w:t>
      </w:r>
    </w:p>
    <w:p w:rsidR="004A5B6E" w:rsidRPr="006D296D" w:rsidRDefault="004A5B6E" w:rsidP="004A5B6E">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Действительно, каждый старшеклассник</w:t>
      </w:r>
      <w:r w:rsidRPr="006D296D">
        <w:rPr>
          <w:rFonts w:ascii="Times New Roman" w:eastAsia="Times New Roman" w:hAnsi="Times New Roman" w:cs="Times New Roman"/>
          <w:sz w:val="24"/>
          <w:szCs w:val="24"/>
          <w:lang w:eastAsia="ru-RU"/>
        </w:rPr>
        <w:t xml:space="preserve"> имеет индивидуальные способност</w:t>
      </w:r>
      <w:r w:rsidR="008757A6">
        <w:rPr>
          <w:rFonts w:ascii="Times New Roman" w:eastAsia="Times New Roman" w:hAnsi="Times New Roman" w:cs="Times New Roman"/>
          <w:sz w:val="24"/>
          <w:szCs w:val="24"/>
          <w:lang w:eastAsia="ru-RU"/>
        </w:rPr>
        <w:t>и, склонности, симпатии к каким-</w:t>
      </w:r>
      <w:r w:rsidRPr="006D296D">
        <w:rPr>
          <w:rFonts w:ascii="Times New Roman" w:eastAsia="Times New Roman" w:hAnsi="Times New Roman" w:cs="Times New Roman"/>
          <w:sz w:val="24"/>
          <w:szCs w:val="24"/>
          <w:lang w:eastAsia="ru-RU"/>
        </w:rPr>
        <w:t xml:space="preserve">либо наукам, точным или гуманитарным. </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 xml:space="preserve">Но чаще всего </w:t>
      </w:r>
      <w:r>
        <w:rPr>
          <w:rFonts w:ascii="Times New Roman" w:eastAsia="Times New Roman" w:hAnsi="Times New Roman" w:cs="Times New Roman"/>
          <w:sz w:val="24"/>
          <w:szCs w:val="24"/>
          <w:lang w:eastAsia="ru-RU"/>
        </w:rPr>
        <w:t xml:space="preserve"> подростку </w:t>
      </w:r>
      <w:r w:rsidRPr="006D296D">
        <w:rPr>
          <w:rFonts w:ascii="Times New Roman" w:eastAsia="Times New Roman" w:hAnsi="Times New Roman" w:cs="Times New Roman"/>
          <w:sz w:val="24"/>
          <w:szCs w:val="24"/>
          <w:lang w:eastAsia="ru-RU"/>
        </w:rPr>
        <w:t xml:space="preserve"> нужна педагогическая помощь и поддержка, внимание и понимание, добрые и ласковые </w:t>
      </w:r>
      <w:r w:rsidRPr="006D296D">
        <w:rPr>
          <w:rFonts w:ascii="Times New Roman" w:eastAsia="Times New Roman" w:hAnsi="Times New Roman" w:cs="Times New Roman"/>
          <w:sz w:val="24"/>
          <w:szCs w:val="24"/>
          <w:lang w:eastAsia="ru-RU"/>
        </w:rPr>
        <w:lastRenderedPageBreak/>
        <w:t>сл</w:t>
      </w:r>
      <w:r w:rsidR="008757A6">
        <w:rPr>
          <w:rFonts w:ascii="Times New Roman" w:eastAsia="Times New Roman" w:hAnsi="Times New Roman" w:cs="Times New Roman"/>
          <w:sz w:val="24"/>
          <w:szCs w:val="24"/>
          <w:lang w:eastAsia="ru-RU"/>
        </w:rPr>
        <w:t>ова, которых так ему не хватает</w:t>
      </w:r>
      <w:r w:rsidRPr="006D296D">
        <w:rPr>
          <w:rFonts w:ascii="Times New Roman" w:eastAsia="Times New Roman" w:hAnsi="Times New Roman" w:cs="Times New Roman"/>
          <w:sz w:val="24"/>
          <w:szCs w:val="24"/>
          <w:lang w:eastAsia="ru-RU"/>
        </w:rPr>
        <w:t xml:space="preserve"> как в </w:t>
      </w:r>
      <w:r w:rsidR="008757A6">
        <w:rPr>
          <w:rFonts w:ascii="Times New Roman" w:eastAsia="Times New Roman" w:hAnsi="Times New Roman" w:cs="Times New Roman"/>
          <w:sz w:val="24"/>
          <w:szCs w:val="24"/>
          <w:lang w:eastAsia="ru-RU"/>
        </w:rPr>
        <w:t xml:space="preserve"> лицее</w:t>
      </w:r>
      <w:r w:rsidRPr="006D296D">
        <w:rPr>
          <w:rFonts w:ascii="Times New Roman" w:eastAsia="Times New Roman" w:hAnsi="Times New Roman" w:cs="Times New Roman"/>
          <w:sz w:val="24"/>
          <w:szCs w:val="24"/>
          <w:lang w:eastAsia="ru-RU"/>
        </w:rPr>
        <w:t>, так и дома.</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Учитель об</w:t>
      </w:r>
      <w:r w:rsidR="008757A6">
        <w:rPr>
          <w:rFonts w:ascii="Times New Roman" w:eastAsia="Times New Roman" w:hAnsi="Times New Roman" w:cs="Times New Roman"/>
          <w:sz w:val="24"/>
          <w:szCs w:val="24"/>
          <w:lang w:eastAsia="ru-RU"/>
        </w:rPr>
        <w:t xml:space="preserve">язан верить в то, что ребенок </w:t>
      </w:r>
      <w:r w:rsidRPr="006D296D">
        <w:rPr>
          <w:rFonts w:ascii="Times New Roman" w:eastAsia="Times New Roman" w:hAnsi="Times New Roman" w:cs="Times New Roman"/>
          <w:sz w:val="24"/>
          <w:szCs w:val="24"/>
          <w:lang w:eastAsia="ru-RU"/>
        </w:rPr>
        <w:t>ошибается, а не</w:t>
      </w:r>
      <w:r w:rsidR="00A46DDA">
        <w:rPr>
          <w:rFonts w:ascii="Times New Roman" w:eastAsia="Times New Roman" w:hAnsi="Times New Roman" w:cs="Times New Roman"/>
          <w:sz w:val="24"/>
          <w:szCs w:val="24"/>
          <w:lang w:eastAsia="ru-RU"/>
        </w:rPr>
        <w:t xml:space="preserve"> умышленно </w:t>
      </w:r>
      <w:r w:rsidRPr="006D296D">
        <w:rPr>
          <w:rFonts w:ascii="Times New Roman" w:eastAsia="Times New Roman" w:hAnsi="Times New Roman" w:cs="Times New Roman"/>
          <w:sz w:val="24"/>
          <w:szCs w:val="24"/>
          <w:lang w:eastAsia="ru-RU"/>
        </w:rPr>
        <w:t>нарушает этические нормы</w:t>
      </w:r>
      <w:r w:rsidR="008757A6">
        <w:rPr>
          <w:rFonts w:ascii="Times New Roman" w:eastAsia="Times New Roman" w:hAnsi="Times New Roman" w:cs="Times New Roman"/>
          <w:sz w:val="24"/>
          <w:szCs w:val="24"/>
          <w:lang w:eastAsia="ru-RU"/>
        </w:rPr>
        <w:t>,</w:t>
      </w:r>
      <w:r w:rsidRPr="006D296D">
        <w:rPr>
          <w:rFonts w:ascii="Times New Roman" w:eastAsia="Times New Roman" w:hAnsi="Times New Roman" w:cs="Times New Roman"/>
          <w:sz w:val="24"/>
          <w:szCs w:val="24"/>
          <w:lang w:eastAsia="ru-RU"/>
        </w:rPr>
        <w:t xml:space="preserve"> что находится в состоянии самопознания, самоутверждения, самовоспитания.</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Педагогика сродни терапии: она всегда должна возвращать ребенку его физическое и психическое здоровье.</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Но всегда ли нам это удается?</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Чаще всег</w:t>
      </w:r>
      <w:r>
        <w:rPr>
          <w:rFonts w:ascii="Times New Roman" w:eastAsia="Times New Roman" w:hAnsi="Times New Roman" w:cs="Times New Roman"/>
          <w:sz w:val="24"/>
          <w:szCs w:val="24"/>
          <w:lang w:eastAsia="ru-RU"/>
        </w:rPr>
        <w:t>о такие ученики получают массу «2»</w:t>
      </w:r>
      <w:r w:rsidR="008757A6">
        <w:rPr>
          <w:rFonts w:ascii="Times New Roman" w:eastAsia="Times New Roman" w:hAnsi="Times New Roman" w:cs="Times New Roman"/>
          <w:sz w:val="24"/>
          <w:szCs w:val="24"/>
          <w:lang w:eastAsia="ru-RU"/>
        </w:rPr>
        <w:t xml:space="preserve">, а </w:t>
      </w:r>
      <w:r w:rsidR="00A46DDA">
        <w:rPr>
          <w:rFonts w:ascii="Times New Roman" w:eastAsia="Times New Roman" w:hAnsi="Times New Roman" w:cs="Times New Roman"/>
          <w:sz w:val="24"/>
          <w:szCs w:val="24"/>
          <w:lang w:eastAsia="ru-RU"/>
        </w:rPr>
        <w:t>в</w:t>
      </w:r>
      <w:r w:rsidR="00A46DDA" w:rsidRPr="006D296D">
        <w:rPr>
          <w:rFonts w:ascii="Times New Roman" w:eastAsia="Times New Roman" w:hAnsi="Times New Roman" w:cs="Times New Roman"/>
          <w:sz w:val="24"/>
          <w:szCs w:val="24"/>
          <w:lang w:eastAsia="ru-RU"/>
        </w:rPr>
        <w:t xml:space="preserve"> придачу</w:t>
      </w:r>
      <w:r w:rsidRPr="006D296D">
        <w:rPr>
          <w:rFonts w:ascii="Times New Roman" w:eastAsia="Times New Roman" w:hAnsi="Times New Roman" w:cs="Times New Roman"/>
          <w:sz w:val="24"/>
          <w:szCs w:val="24"/>
          <w:lang w:eastAsia="ru-RU"/>
        </w:rPr>
        <w:t xml:space="preserve"> еще иногда и ярлычки.</w:t>
      </w:r>
      <w:r>
        <w:rPr>
          <w:rFonts w:ascii="Times New Roman" w:eastAsia="Times New Roman" w:hAnsi="Times New Roman" w:cs="Times New Roman"/>
          <w:sz w:val="24"/>
          <w:szCs w:val="24"/>
          <w:lang w:eastAsia="ru-RU"/>
        </w:rPr>
        <w:t xml:space="preserve"> </w:t>
      </w:r>
      <w:r w:rsidRPr="006D296D">
        <w:rPr>
          <w:rFonts w:ascii="Times New Roman" w:eastAsia="Times New Roman" w:hAnsi="Times New Roman" w:cs="Times New Roman"/>
          <w:sz w:val="24"/>
          <w:szCs w:val="24"/>
          <w:lang w:eastAsia="ru-RU"/>
        </w:rPr>
        <w:t>Ученик и учитель попадают в треугольник, а мы</w:t>
      </w:r>
      <w:r>
        <w:rPr>
          <w:rFonts w:ascii="Times New Roman" w:eastAsia="Times New Roman" w:hAnsi="Times New Roman" w:cs="Times New Roman"/>
          <w:sz w:val="24"/>
          <w:szCs w:val="24"/>
          <w:lang w:eastAsia="ru-RU"/>
        </w:rPr>
        <w:t xml:space="preserve"> знаем, что треугольник</w:t>
      </w:r>
      <w:r w:rsidR="00875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фигура «жесткая»</w:t>
      </w:r>
      <w:r w:rsidRPr="006D296D">
        <w:rPr>
          <w:rFonts w:ascii="Times New Roman" w:eastAsia="Times New Roman" w:hAnsi="Times New Roman" w:cs="Times New Roman"/>
          <w:sz w:val="24"/>
          <w:szCs w:val="24"/>
          <w:lang w:eastAsia="ru-RU"/>
        </w:rPr>
        <w:t>, то есть неподвижная.</w:t>
      </w:r>
    </w:p>
    <w:p w:rsidR="004A5B6E" w:rsidRPr="006D296D" w:rsidRDefault="004A5B6E" w:rsidP="004A5B6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178657" cy="1955873"/>
            <wp:effectExtent l="0" t="0" r="0" b="0"/>
            <wp:docPr id="12" name="Рисунок 13" descr="http://festival.1september.ru/articles/314015/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314015/img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0447" cy="1957480"/>
                    </a:xfrm>
                    <a:prstGeom prst="rect">
                      <a:avLst/>
                    </a:prstGeom>
                    <a:noFill/>
                    <a:ln>
                      <a:noFill/>
                    </a:ln>
                  </pic:spPr>
                </pic:pic>
              </a:graphicData>
            </a:graphic>
          </wp:inline>
        </w:drawing>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 xml:space="preserve">Чаще всего в школе </w:t>
      </w:r>
      <w:r w:rsidRPr="006D296D">
        <w:rPr>
          <w:rFonts w:ascii="Times New Roman" w:eastAsia="Times New Roman" w:hAnsi="Times New Roman" w:cs="Times New Roman"/>
          <w:b/>
          <w:bCs/>
          <w:i/>
          <w:iCs/>
          <w:sz w:val="24"/>
          <w:szCs w:val="24"/>
          <w:lang w:eastAsia="ru-RU"/>
        </w:rPr>
        <w:t>ученик</w:t>
      </w:r>
      <w:r w:rsidRPr="006D296D">
        <w:rPr>
          <w:rFonts w:ascii="Times New Roman" w:eastAsia="Times New Roman" w:hAnsi="Times New Roman" w:cs="Times New Roman"/>
          <w:sz w:val="24"/>
          <w:szCs w:val="24"/>
          <w:lang w:eastAsia="ru-RU"/>
        </w:rPr>
        <w:t xml:space="preserve"> находится, говоря математическим языком, в </w:t>
      </w:r>
      <w:r>
        <w:rPr>
          <w:rFonts w:ascii="Times New Roman" w:eastAsia="Times New Roman" w:hAnsi="Times New Roman" w:cs="Times New Roman"/>
          <w:b/>
          <w:bCs/>
          <w:i/>
          <w:iCs/>
          <w:sz w:val="24"/>
          <w:szCs w:val="24"/>
          <w:lang w:eastAsia="ru-RU"/>
        </w:rPr>
        <w:t>«</w:t>
      </w:r>
      <w:r w:rsidRPr="006D296D">
        <w:rPr>
          <w:rFonts w:ascii="Times New Roman" w:eastAsia="Times New Roman" w:hAnsi="Times New Roman" w:cs="Times New Roman"/>
          <w:b/>
          <w:bCs/>
          <w:i/>
          <w:iCs/>
          <w:sz w:val="24"/>
          <w:szCs w:val="24"/>
          <w:lang w:eastAsia="ru-RU"/>
        </w:rPr>
        <w:t>жестком треугольнике</w:t>
      </w:r>
      <w:r>
        <w:rPr>
          <w:rFonts w:ascii="Times New Roman" w:eastAsia="Times New Roman" w:hAnsi="Times New Roman" w:cs="Times New Roman"/>
          <w:b/>
          <w:bCs/>
          <w:i/>
          <w:iCs/>
          <w:sz w:val="24"/>
          <w:szCs w:val="24"/>
          <w:lang w:eastAsia="ru-RU"/>
        </w:rPr>
        <w:t>»</w:t>
      </w:r>
      <w:r w:rsidRPr="006D296D">
        <w:rPr>
          <w:rFonts w:ascii="Times New Roman" w:eastAsia="Times New Roman" w:hAnsi="Times New Roman" w:cs="Times New Roman"/>
          <w:sz w:val="24"/>
          <w:szCs w:val="24"/>
          <w:lang w:eastAsia="ru-RU"/>
        </w:rPr>
        <w:t xml:space="preserve">: </w:t>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ученик – родители – учитель предметник;</w:t>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ученик – родители – классный руководитель;</w:t>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ученик – родители – администрация;</w:t>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ученик – родители – одноклассники;</w:t>
      </w:r>
    </w:p>
    <w:p w:rsidR="004A5B6E" w:rsidRPr="006D296D" w:rsidRDefault="004A5B6E" w:rsidP="004A5B6E">
      <w:pPr>
        <w:spacing w:before="100" w:beforeAutospacing="1" w:after="100" w:afterAutospacing="1" w:line="240" w:lineRule="auto"/>
        <w:rPr>
          <w:rFonts w:ascii="Times New Roman" w:eastAsia="Times New Roman" w:hAnsi="Times New Roman" w:cs="Times New Roman"/>
          <w:sz w:val="24"/>
          <w:szCs w:val="24"/>
          <w:lang w:eastAsia="ru-RU"/>
        </w:rPr>
      </w:pPr>
      <w:r w:rsidRPr="006D296D">
        <w:rPr>
          <w:rFonts w:ascii="Times New Roman" w:eastAsia="Times New Roman" w:hAnsi="Times New Roman" w:cs="Times New Roman"/>
          <w:sz w:val="24"/>
          <w:szCs w:val="24"/>
          <w:lang w:eastAsia="ru-RU"/>
        </w:rPr>
        <w:t>ученик – классный руководитель – одноклассники.</w:t>
      </w:r>
    </w:p>
    <w:p w:rsidR="00D519AD" w:rsidRPr="00D519AD" w:rsidRDefault="00D519AD" w:rsidP="004A5B6E">
      <w:pPr>
        <w:ind w:firstLine="360"/>
        <w:jc w:val="both"/>
        <w:rPr>
          <w:rFonts w:ascii="Arial" w:eastAsia="Times New Roman" w:hAnsi="Arial" w:cs="Arial"/>
          <w:color w:val="3C3C3C"/>
          <w:sz w:val="24"/>
          <w:szCs w:val="24"/>
          <w:lang w:eastAsia="ru-RU"/>
        </w:rPr>
      </w:pPr>
      <w:r w:rsidRPr="008757A6">
        <w:rPr>
          <w:rFonts w:ascii="Times New Roman" w:hAnsi="Times New Roman" w:cs="Times New Roman"/>
          <w:spacing w:val="-7"/>
          <w:sz w:val="24"/>
          <w:szCs w:val="24"/>
        </w:rPr>
        <w:t>Основные источники развития человека</w:t>
      </w:r>
      <w:r w:rsidRPr="00054023">
        <w:rPr>
          <w:rFonts w:ascii="Times New Roman" w:hAnsi="Times New Roman" w:cs="Times New Roman"/>
          <w:spacing w:val="-7"/>
          <w:sz w:val="24"/>
          <w:szCs w:val="24"/>
        </w:rPr>
        <w:t xml:space="preserve"> - это среда, наследственность и </w:t>
      </w:r>
      <w:proofErr w:type="spellStart"/>
      <w:r w:rsidRPr="00054023">
        <w:rPr>
          <w:rFonts w:ascii="Times New Roman" w:hAnsi="Times New Roman" w:cs="Times New Roman"/>
          <w:spacing w:val="-7"/>
          <w:sz w:val="24"/>
          <w:szCs w:val="24"/>
        </w:rPr>
        <w:t>са</w:t>
      </w:r>
      <w:r w:rsidRPr="00054023">
        <w:rPr>
          <w:rFonts w:ascii="Times New Roman" w:hAnsi="Times New Roman" w:cs="Times New Roman"/>
          <w:spacing w:val="-1"/>
          <w:sz w:val="24"/>
          <w:szCs w:val="24"/>
        </w:rPr>
        <w:t>мосозидательный</w:t>
      </w:r>
      <w:proofErr w:type="spellEnd"/>
      <w:r w:rsidRPr="00054023">
        <w:rPr>
          <w:rFonts w:ascii="Times New Roman" w:hAnsi="Times New Roman" w:cs="Times New Roman"/>
          <w:spacing w:val="-1"/>
          <w:sz w:val="24"/>
          <w:szCs w:val="24"/>
        </w:rPr>
        <w:t xml:space="preserve"> труд. Успех последнего зависит от того, насколько юноши и де</w:t>
      </w:r>
      <w:r w:rsidRPr="00054023">
        <w:rPr>
          <w:rFonts w:ascii="Times New Roman" w:hAnsi="Times New Roman" w:cs="Times New Roman"/>
          <w:spacing w:val="-1"/>
          <w:sz w:val="24"/>
          <w:szCs w:val="24"/>
        </w:rPr>
        <w:softHyphen/>
        <w:t xml:space="preserve">вушки осведомлены о возможностях человека вообще и своих личных резервах в </w:t>
      </w:r>
      <w:r w:rsidRPr="00054023">
        <w:rPr>
          <w:rFonts w:ascii="Times New Roman" w:hAnsi="Times New Roman" w:cs="Times New Roman"/>
          <w:sz w:val="24"/>
          <w:szCs w:val="24"/>
        </w:rPr>
        <w:t>частности. Это сказывается на осуществлении</w:t>
      </w:r>
      <w:r w:rsidRPr="00E47DEC">
        <w:rPr>
          <w:rFonts w:ascii="Times New Roman" w:hAnsi="Times New Roman" w:cs="Times New Roman"/>
          <w:sz w:val="24"/>
          <w:szCs w:val="24"/>
        </w:rPr>
        <w:t xml:space="preserve"> стремлений и попыток улучшить </w:t>
      </w:r>
      <w:r w:rsidR="008757A6">
        <w:rPr>
          <w:rFonts w:ascii="Times New Roman" w:hAnsi="Times New Roman" w:cs="Times New Roman"/>
          <w:spacing w:val="-1"/>
          <w:sz w:val="24"/>
          <w:szCs w:val="24"/>
        </w:rPr>
        <w:t>свои личностные качества, развить способности, воспита</w:t>
      </w:r>
      <w:r w:rsidRPr="00E47DEC">
        <w:rPr>
          <w:rFonts w:ascii="Times New Roman" w:hAnsi="Times New Roman" w:cs="Times New Roman"/>
          <w:spacing w:val="-1"/>
          <w:sz w:val="24"/>
          <w:szCs w:val="24"/>
        </w:rPr>
        <w:t>ть волю и характер. Многие учащиеся зачастую просто не знают, как работать над собой, как занимать</w:t>
      </w:r>
      <w:r w:rsidRPr="00E47DEC">
        <w:rPr>
          <w:rFonts w:ascii="Times New Roman" w:hAnsi="Times New Roman" w:cs="Times New Roman"/>
          <w:spacing w:val="-1"/>
          <w:sz w:val="24"/>
          <w:szCs w:val="24"/>
        </w:rPr>
        <w:softHyphen/>
      </w:r>
      <w:r w:rsidRPr="00E47DEC">
        <w:rPr>
          <w:rFonts w:ascii="Times New Roman" w:hAnsi="Times New Roman" w:cs="Times New Roman"/>
          <w:sz w:val="24"/>
          <w:szCs w:val="24"/>
        </w:rPr>
        <w:t xml:space="preserve">ся созиданием. Для полного развития своих возможностей человеку необходимо, по крайней мере, </w:t>
      </w:r>
      <w:r w:rsidRPr="00E47DEC">
        <w:rPr>
          <w:rFonts w:ascii="Times New Roman" w:hAnsi="Times New Roman" w:cs="Times New Roman"/>
          <w:b/>
          <w:sz w:val="24"/>
          <w:szCs w:val="24"/>
        </w:rPr>
        <w:t>три условия:</w:t>
      </w:r>
    </w:p>
    <w:p w:rsidR="00D519AD" w:rsidRPr="00E47DEC" w:rsidRDefault="00D519AD" w:rsidP="00D519AD">
      <w:pPr>
        <w:widowControl w:val="0"/>
        <w:numPr>
          <w:ilvl w:val="0"/>
          <w:numId w:val="23"/>
        </w:numPr>
        <w:autoSpaceDE w:val="0"/>
        <w:autoSpaceDN w:val="0"/>
        <w:adjustRightInd w:val="0"/>
        <w:spacing w:after="0" w:line="240" w:lineRule="auto"/>
        <w:rPr>
          <w:rFonts w:ascii="Times New Roman" w:hAnsi="Times New Roman" w:cs="Times New Roman"/>
          <w:spacing w:val="-27"/>
          <w:sz w:val="24"/>
          <w:szCs w:val="24"/>
        </w:rPr>
      </w:pPr>
      <w:r w:rsidRPr="00E47DEC">
        <w:rPr>
          <w:rFonts w:ascii="Times New Roman" w:hAnsi="Times New Roman" w:cs="Times New Roman"/>
          <w:spacing w:val="-1"/>
          <w:sz w:val="24"/>
          <w:szCs w:val="24"/>
        </w:rPr>
        <w:t>Человек должен знать о неограниченных возможностях личности.</w:t>
      </w:r>
    </w:p>
    <w:p w:rsidR="00D519AD" w:rsidRPr="00E47DEC" w:rsidRDefault="00D519AD" w:rsidP="00D519AD">
      <w:pPr>
        <w:widowControl w:val="0"/>
        <w:numPr>
          <w:ilvl w:val="0"/>
          <w:numId w:val="23"/>
        </w:numPr>
        <w:autoSpaceDE w:val="0"/>
        <w:autoSpaceDN w:val="0"/>
        <w:adjustRightInd w:val="0"/>
        <w:spacing w:after="0" w:line="240" w:lineRule="auto"/>
        <w:rPr>
          <w:rFonts w:ascii="Times New Roman" w:hAnsi="Times New Roman" w:cs="Times New Roman"/>
          <w:spacing w:val="-26"/>
          <w:sz w:val="24"/>
          <w:szCs w:val="24"/>
        </w:rPr>
      </w:pPr>
      <w:r w:rsidRPr="00E47DEC">
        <w:rPr>
          <w:rFonts w:ascii="Times New Roman" w:hAnsi="Times New Roman" w:cs="Times New Roman"/>
          <w:spacing w:val="-1"/>
          <w:sz w:val="24"/>
          <w:szCs w:val="24"/>
        </w:rPr>
        <w:t>Человек должен захотеть развивать эти возможности.</w:t>
      </w:r>
    </w:p>
    <w:p w:rsidR="00D519AD" w:rsidRPr="00E47DEC" w:rsidRDefault="00D519AD" w:rsidP="00D519AD">
      <w:pPr>
        <w:widowControl w:val="0"/>
        <w:numPr>
          <w:ilvl w:val="0"/>
          <w:numId w:val="23"/>
        </w:numPr>
        <w:autoSpaceDE w:val="0"/>
        <w:autoSpaceDN w:val="0"/>
        <w:adjustRightInd w:val="0"/>
        <w:spacing w:after="0" w:line="240" w:lineRule="auto"/>
        <w:rPr>
          <w:rFonts w:ascii="Times New Roman" w:hAnsi="Times New Roman" w:cs="Times New Roman"/>
          <w:spacing w:val="-25"/>
          <w:sz w:val="24"/>
          <w:szCs w:val="24"/>
        </w:rPr>
      </w:pPr>
      <w:r w:rsidRPr="00E47DEC">
        <w:rPr>
          <w:rFonts w:ascii="Times New Roman" w:hAnsi="Times New Roman" w:cs="Times New Roman"/>
          <w:spacing w:val="-1"/>
          <w:sz w:val="24"/>
          <w:szCs w:val="24"/>
        </w:rPr>
        <w:t xml:space="preserve">Человек должен обладать волей, необходимой для претворения в жизнь </w:t>
      </w:r>
      <w:r w:rsidRPr="00E47DEC">
        <w:rPr>
          <w:rFonts w:ascii="Times New Roman" w:hAnsi="Times New Roman" w:cs="Times New Roman"/>
          <w:sz w:val="24"/>
          <w:szCs w:val="24"/>
        </w:rPr>
        <w:t>своих планов.</w:t>
      </w:r>
    </w:p>
    <w:p w:rsidR="00D519AD" w:rsidRDefault="00D519AD" w:rsidP="00D519AD">
      <w:pPr>
        <w:rPr>
          <w:rFonts w:ascii="Times New Roman" w:hAnsi="Times New Roman" w:cs="Times New Roman"/>
          <w:spacing w:val="-1"/>
          <w:sz w:val="24"/>
          <w:szCs w:val="24"/>
        </w:rPr>
      </w:pPr>
      <w:r>
        <w:rPr>
          <w:rFonts w:ascii="Times New Roman" w:hAnsi="Times New Roman" w:cs="Times New Roman"/>
          <w:spacing w:val="-1"/>
          <w:sz w:val="24"/>
          <w:szCs w:val="24"/>
        </w:rPr>
        <w:t xml:space="preserve"> Программа </w:t>
      </w:r>
      <w:r w:rsidRPr="00E47DEC">
        <w:rPr>
          <w:rFonts w:ascii="Times New Roman" w:hAnsi="Times New Roman" w:cs="Times New Roman"/>
          <w:spacing w:val="-1"/>
          <w:sz w:val="24"/>
          <w:szCs w:val="24"/>
        </w:rPr>
        <w:t xml:space="preserve"> </w:t>
      </w:r>
      <w:r w:rsidRPr="00BD1100">
        <w:rPr>
          <w:rFonts w:ascii="Times New Roman" w:hAnsi="Times New Roman" w:cs="Times New Roman"/>
          <w:b/>
        </w:rPr>
        <w:t>«</w:t>
      </w:r>
      <w:r>
        <w:rPr>
          <w:rFonts w:ascii="Times New Roman" w:hAnsi="Times New Roman" w:cs="Times New Roman"/>
          <w:b/>
        </w:rPr>
        <w:t>Учись взрослеть</w:t>
      </w:r>
      <w:r w:rsidRPr="00BD1100">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spacing w:val="-1"/>
          <w:sz w:val="24"/>
          <w:szCs w:val="24"/>
        </w:rPr>
        <w:t>ориентирован</w:t>
      </w:r>
      <w:r w:rsidR="008757A6">
        <w:rPr>
          <w:rFonts w:ascii="Times New Roman" w:hAnsi="Times New Roman" w:cs="Times New Roman"/>
          <w:spacing w:val="-1"/>
          <w:sz w:val="24"/>
          <w:szCs w:val="24"/>
        </w:rPr>
        <w:t>а</w:t>
      </w:r>
      <w:r>
        <w:rPr>
          <w:rFonts w:ascii="Times New Roman" w:hAnsi="Times New Roman" w:cs="Times New Roman"/>
          <w:spacing w:val="-1"/>
          <w:sz w:val="24"/>
          <w:szCs w:val="24"/>
        </w:rPr>
        <w:t xml:space="preserve"> именно на это.</w:t>
      </w:r>
    </w:p>
    <w:p w:rsidR="001D7F57" w:rsidRPr="00E178FC" w:rsidRDefault="001D7F57" w:rsidP="004A5B6E">
      <w:pPr>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Цель курса</w:t>
      </w:r>
      <w:r w:rsidRPr="00E47DEC">
        <w:rPr>
          <w:rFonts w:ascii="Times New Roman" w:hAnsi="Times New Roman" w:cs="Times New Roman"/>
          <w:sz w:val="24"/>
          <w:szCs w:val="24"/>
        </w:rPr>
        <w:t xml:space="preserve"> - развитие личности </w:t>
      </w:r>
      <w:r>
        <w:rPr>
          <w:rFonts w:ascii="Times New Roman" w:hAnsi="Times New Roman" w:cs="Times New Roman"/>
          <w:sz w:val="24"/>
          <w:szCs w:val="24"/>
        </w:rPr>
        <w:t>старшеклассника</w:t>
      </w:r>
      <w:r w:rsidRPr="00E47DEC">
        <w:rPr>
          <w:rFonts w:ascii="Times New Roman" w:hAnsi="Times New Roman" w:cs="Times New Roman"/>
          <w:sz w:val="24"/>
          <w:szCs w:val="24"/>
        </w:rPr>
        <w:t>, содействие ему в определении и совер</w:t>
      </w:r>
      <w:r w:rsidRPr="00E47DEC">
        <w:rPr>
          <w:rFonts w:ascii="Times New Roman" w:hAnsi="Times New Roman" w:cs="Times New Roman"/>
          <w:sz w:val="24"/>
          <w:szCs w:val="24"/>
        </w:rPr>
        <w:softHyphen/>
      </w:r>
      <w:r w:rsidRPr="00E47DEC">
        <w:rPr>
          <w:rFonts w:ascii="Times New Roman" w:hAnsi="Times New Roman" w:cs="Times New Roman"/>
          <w:spacing w:val="-1"/>
          <w:sz w:val="24"/>
          <w:szCs w:val="24"/>
        </w:rPr>
        <w:t xml:space="preserve">шенствовании его отношения к самому себе, </w:t>
      </w:r>
      <w:r>
        <w:rPr>
          <w:rFonts w:ascii="Times New Roman" w:hAnsi="Times New Roman" w:cs="Times New Roman"/>
          <w:spacing w:val="-1"/>
          <w:sz w:val="24"/>
          <w:szCs w:val="24"/>
        </w:rPr>
        <w:t xml:space="preserve"> </w:t>
      </w:r>
      <w:r w:rsidRPr="006D296D">
        <w:rPr>
          <w:rFonts w:ascii="Times New Roman" w:eastAsia="Times New Roman" w:hAnsi="Times New Roman" w:cs="Times New Roman"/>
          <w:sz w:val="24"/>
          <w:szCs w:val="24"/>
          <w:lang w:eastAsia="ru-RU"/>
        </w:rPr>
        <w:t>создание усло</w:t>
      </w:r>
      <w:r>
        <w:rPr>
          <w:rFonts w:ascii="Times New Roman" w:eastAsia="Times New Roman" w:hAnsi="Times New Roman" w:cs="Times New Roman"/>
          <w:sz w:val="24"/>
          <w:szCs w:val="24"/>
          <w:lang w:eastAsia="ru-RU"/>
        </w:rPr>
        <w:t>вий для успешной самореализации.</w:t>
      </w:r>
    </w:p>
    <w:p w:rsidR="001D7F57" w:rsidRPr="00E47DEC" w:rsidRDefault="001D7F57" w:rsidP="004A5B6E">
      <w:pPr>
        <w:ind w:firstLine="708"/>
        <w:rPr>
          <w:rFonts w:ascii="Times New Roman" w:hAnsi="Times New Roman" w:cs="Times New Roman"/>
          <w:b/>
          <w:sz w:val="24"/>
          <w:szCs w:val="24"/>
        </w:rPr>
      </w:pPr>
      <w:r>
        <w:rPr>
          <w:rFonts w:ascii="Times New Roman" w:hAnsi="Times New Roman" w:cs="Times New Roman"/>
          <w:b/>
          <w:spacing w:val="-11"/>
          <w:sz w:val="24"/>
          <w:szCs w:val="24"/>
        </w:rPr>
        <w:t>Задачи курса</w:t>
      </w:r>
      <w:r w:rsidRPr="00E47DEC">
        <w:rPr>
          <w:rFonts w:ascii="Times New Roman" w:hAnsi="Times New Roman" w:cs="Times New Roman"/>
          <w:b/>
          <w:spacing w:val="-11"/>
          <w:sz w:val="24"/>
          <w:szCs w:val="24"/>
        </w:rPr>
        <w:t>:</w:t>
      </w:r>
    </w:p>
    <w:p w:rsidR="001D7F57" w:rsidRPr="0097171B" w:rsidRDefault="001D7F57" w:rsidP="001D7F57">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pacing w:val="-1"/>
          <w:sz w:val="24"/>
          <w:szCs w:val="24"/>
        </w:rPr>
        <w:t>Повысить качество  успеваемости.</w:t>
      </w:r>
    </w:p>
    <w:p w:rsidR="001D7F57" w:rsidRPr="006D296D" w:rsidRDefault="001D7F57" w:rsidP="001D7F57">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8757A6">
        <w:rPr>
          <w:rFonts w:ascii="Times New Roman" w:eastAsia="Times New Roman" w:hAnsi="Times New Roman" w:cs="Times New Roman"/>
          <w:sz w:val="24"/>
          <w:szCs w:val="24"/>
          <w:lang w:eastAsia="ru-RU"/>
        </w:rPr>
        <w:t>азвить навыки</w:t>
      </w:r>
      <w:r w:rsidRPr="006D296D">
        <w:rPr>
          <w:rFonts w:ascii="Times New Roman" w:eastAsia="Times New Roman" w:hAnsi="Times New Roman" w:cs="Times New Roman"/>
          <w:sz w:val="24"/>
          <w:szCs w:val="24"/>
          <w:lang w:eastAsia="ru-RU"/>
        </w:rPr>
        <w:t xml:space="preserve"> самообразования, формирования культуры умственного труда; </w:t>
      </w:r>
    </w:p>
    <w:p w:rsidR="001D7F57" w:rsidRPr="0097171B" w:rsidRDefault="001D7F57" w:rsidP="001D7F57">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97171B">
        <w:rPr>
          <w:rFonts w:ascii="Times New Roman" w:hAnsi="Times New Roman" w:cs="Times New Roman"/>
          <w:spacing w:val="-1"/>
          <w:sz w:val="24"/>
          <w:szCs w:val="24"/>
        </w:rPr>
        <w:t>Показать разнообразие способностей человека.</w:t>
      </w:r>
    </w:p>
    <w:p w:rsidR="001D7F57" w:rsidRPr="006D296D" w:rsidRDefault="001D7F57" w:rsidP="001D7F57">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008757A6">
        <w:rPr>
          <w:rFonts w:ascii="Times New Roman" w:eastAsia="Times New Roman" w:hAnsi="Times New Roman" w:cs="Times New Roman"/>
          <w:sz w:val="24"/>
          <w:szCs w:val="24"/>
          <w:lang w:eastAsia="ru-RU"/>
        </w:rPr>
        <w:t>оздать условия</w:t>
      </w:r>
      <w:r w:rsidRPr="006D296D">
        <w:rPr>
          <w:rFonts w:ascii="Times New Roman" w:eastAsia="Times New Roman" w:hAnsi="Times New Roman" w:cs="Times New Roman"/>
          <w:sz w:val="24"/>
          <w:szCs w:val="24"/>
          <w:lang w:eastAsia="ru-RU"/>
        </w:rPr>
        <w:t xml:space="preserve"> для реализации индивидуальных особенностей и возможностей личности; </w:t>
      </w:r>
    </w:p>
    <w:p w:rsidR="001D7F57" w:rsidRPr="00A84266" w:rsidRDefault="001D7F57" w:rsidP="001D7F57">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A84266">
        <w:rPr>
          <w:rFonts w:ascii="Times New Roman" w:hAnsi="Times New Roman" w:cs="Times New Roman"/>
          <w:sz w:val="24"/>
          <w:szCs w:val="24"/>
        </w:rPr>
        <w:t>Заинтересовать учеников изучением себя и своих способностей (люди го</w:t>
      </w:r>
      <w:r w:rsidRPr="00A84266">
        <w:rPr>
          <w:rFonts w:ascii="Times New Roman" w:hAnsi="Times New Roman" w:cs="Times New Roman"/>
          <w:sz w:val="24"/>
          <w:szCs w:val="24"/>
        </w:rPr>
        <w:softHyphen/>
      </w:r>
      <w:r w:rsidRPr="00A84266">
        <w:rPr>
          <w:rFonts w:ascii="Times New Roman" w:hAnsi="Times New Roman" w:cs="Times New Roman"/>
          <w:spacing w:val="-1"/>
          <w:sz w:val="24"/>
          <w:szCs w:val="24"/>
        </w:rPr>
        <w:t>ворят: лучший на свете педагог - наш собственный интерес).</w:t>
      </w:r>
    </w:p>
    <w:p w:rsidR="001D7F57" w:rsidRPr="00E47DEC" w:rsidRDefault="001D7F57" w:rsidP="001D7F57">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E47DEC">
        <w:rPr>
          <w:rFonts w:ascii="Times New Roman" w:hAnsi="Times New Roman" w:cs="Times New Roman"/>
          <w:spacing w:val="-1"/>
          <w:sz w:val="24"/>
          <w:szCs w:val="24"/>
        </w:rPr>
        <w:t>Способствовать формированию объективной самооценки школьников.</w:t>
      </w:r>
    </w:p>
    <w:p w:rsidR="001D7F57" w:rsidRPr="00E47DEC" w:rsidRDefault="001D7F57" w:rsidP="001D7F57">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E47DEC">
        <w:rPr>
          <w:rFonts w:ascii="Times New Roman" w:hAnsi="Times New Roman" w:cs="Times New Roman"/>
          <w:spacing w:val="-1"/>
          <w:sz w:val="24"/>
          <w:szCs w:val="24"/>
        </w:rPr>
        <w:t>Развивать коммуникативные и поведенческие навыки.</w:t>
      </w:r>
    </w:p>
    <w:p w:rsidR="001D7F57" w:rsidRPr="00141742" w:rsidRDefault="001D7F57" w:rsidP="003A1246">
      <w:pPr>
        <w:pStyle w:val="ab"/>
        <w:ind w:firstLine="0"/>
        <w:jc w:val="both"/>
        <w:rPr>
          <w:szCs w:val="24"/>
        </w:rPr>
      </w:pPr>
      <w:r w:rsidRPr="00141742">
        <w:rPr>
          <w:szCs w:val="24"/>
        </w:rPr>
        <w:t>Програм</w:t>
      </w:r>
      <w:r w:rsidR="00691F6B">
        <w:rPr>
          <w:szCs w:val="24"/>
        </w:rPr>
        <w:t>ма предназначена для обучающихся 9</w:t>
      </w:r>
      <w:r w:rsidRPr="00141742">
        <w:rPr>
          <w:szCs w:val="24"/>
        </w:rPr>
        <w:t>-х классов, желающих</w:t>
      </w:r>
      <w:r>
        <w:rPr>
          <w:szCs w:val="24"/>
        </w:rPr>
        <w:t xml:space="preserve"> изучать свои возможности</w:t>
      </w:r>
      <w:r w:rsidR="008757A6">
        <w:rPr>
          <w:szCs w:val="24"/>
        </w:rPr>
        <w:t xml:space="preserve">, </w:t>
      </w:r>
      <w:r w:rsidRPr="00141742">
        <w:rPr>
          <w:szCs w:val="24"/>
        </w:rPr>
        <w:t xml:space="preserve">развивать </w:t>
      </w:r>
      <w:r>
        <w:rPr>
          <w:szCs w:val="24"/>
        </w:rPr>
        <w:t>свои возможности</w:t>
      </w:r>
      <w:r w:rsidR="008757A6">
        <w:rPr>
          <w:szCs w:val="24"/>
        </w:rPr>
        <w:t xml:space="preserve">, </w:t>
      </w:r>
      <w:r>
        <w:rPr>
          <w:szCs w:val="24"/>
        </w:rPr>
        <w:t>использовать их  в учебной деятельности.</w:t>
      </w:r>
    </w:p>
    <w:p w:rsidR="007E37B8" w:rsidRPr="00BE6833" w:rsidRDefault="007E37B8" w:rsidP="00BE6833">
      <w:pPr>
        <w:shd w:val="clear" w:color="auto" w:fill="FFFFFF"/>
        <w:spacing w:line="240" w:lineRule="auto"/>
        <w:jc w:val="both"/>
        <w:rPr>
          <w:rFonts w:ascii="Times New Roman" w:hAnsi="Times New Roman" w:cs="Times New Roman"/>
          <w:color w:val="000000"/>
          <w:sz w:val="24"/>
          <w:szCs w:val="24"/>
        </w:rPr>
      </w:pPr>
      <w:r w:rsidRPr="00BE6833">
        <w:rPr>
          <w:rFonts w:ascii="Times New Roman" w:hAnsi="Times New Roman" w:cs="Times New Roman"/>
          <w:color w:val="000000"/>
          <w:sz w:val="24"/>
          <w:szCs w:val="24"/>
        </w:rPr>
        <w:t>Коррекционно-развивающая программа э</w:t>
      </w:r>
      <w:r w:rsidR="006E3780">
        <w:rPr>
          <w:rFonts w:ascii="Times New Roman" w:hAnsi="Times New Roman" w:cs="Times New Roman"/>
          <w:color w:val="000000"/>
          <w:sz w:val="24"/>
          <w:szCs w:val="24"/>
        </w:rPr>
        <w:t>лективного курса рассчитана на 10</w:t>
      </w:r>
      <w:r w:rsidRPr="00BE6833">
        <w:rPr>
          <w:rFonts w:ascii="Times New Roman" w:hAnsi="Times New Roman" w:cs="Times New Roman"/>
          <w:color w:val="000000"/>
          <w:sz w:val="24"/>
          <w:szCs w:val="24"/>
        </w:rPr>
        <w:t xml:space="preserve"> занятий. </w:t>
      </w:r>
    </w:p>
    <w:p w:rsidR="007E37B8" w:rsidRDefault="006E3780" w:rsidP="00BE6833">
      <w:pPr>
        <w:shd w:val="clear" w:color="auto" w:fill="FFFFFF"/>
        <w:spacing w:line="240" w:lineRule="auto"/>
        <w:ind w:firstLine="845"/>
        <w:jc w:val="both"/>
        <w:rPr>
          <w:rFonts w:ascii="Times New Roman" w:hAnsi="Times New Roman" w:cs="Times New Roman"/>
          <w:color w:val="000000"/>
          <w:sz w:val="24"/>
          <w:szCs w:val="24"/>
        </w:rPr>
      </w:pPr>
      <w:r>
        <w:rPr>
          <w:rFonts w:ascii="Times New Roman" w:hAnsi="Times New Roman" w:cs="Times New Roman"/>
          <w:color w:val="000000"/>
          <w:sz w:val="24"/>
          <w:szCs w:val="24"/>
        </w:rPr>
        <w:t>Общий объем - 10</w:t>
      </w:r>
      <w:r w:rsidR="00726B5F">
        <w:rPr>
          <w:rFonts w:ascii="Times New Roman" w:hAnsi="Times New Roman" w:cs="Times New Roman"/>
          <w:color w:val="000000"/>
          <w:sz w:val="24"/>
          <w:szCs w:val="24"/>
        </w:rPr>
        <w:t xml:space="preserve"> часов (</w:t>
      </w:r>
      <w:r w:rsidR="007E37B8" w:rsidRPr="00BE6833">
        <w:rPr>
          <w:rFonts w:ascii="Times New Roman" w:hAnsi="Times New Roman" w:cs="Times New Roman"/>
          <w:color w:val="000000"/>
          <w:sz w:val="24"/>
          <w:szCs w:val="24"/>
        </w:rPr>
        <w:t>практических занятий</w:t>
      </w:r>
      <w:r w:rsidR="00726B5F">
        <w:rPr>
          <w:rFonts w:ascii="Times New Roman" w:hAnsi="Times New Roman" w:cs="Times New Roman"/>
          <w:color w:val="000000"/>
          <w:sz w:val="24"/>
          <w:szCs w:val="24"/>
        </w:rPr>
        <w:t>)</w:t>
      </w:r>
      <w:r w:rsidR="007E37B8" w:rsidRPr="00BE6833">
        <w:rPr>
          <w:rFonts w:ascii="Times New Roman" w:hAnsi="Times New Roman" w:cs="Times New Roman"/>
          <w:color w:val="000000"/>
          <w:sz w:val="24"/>
          <w:szCs w:val="24"/>
        </w:rPr>
        <w:t>, з</w:t>
      </w:r>
      <w:r w:rsidR="00515243">
        <w:rPr>
          <w:rFonts w:ascii="Times New Roman" w:hAnsi="Times New Roman" w:cs="Times New Roman"/>
          <w:color w:val="000000"/>
          <w:sz w:val="24"/>
          <w:szCs w:val="24"/>
        </w:rPr>
        <w:t>анятия рекомендуется проводить 2</w:t>
      </w:r>
      <w:r w:rsidR="007E37B8" w:rsidRPr="00BE6833">
        <w:rPr>
          <w:rFonts w:ascii="Times New Roman" w:hAnsi="Times New Roman" w:cs="Times New Roman"/>
          <w:color w:val="000000"/>
          <w:sz w:val="24"/>
          <w:szCs w:val="24"/>
        </w:rPr>
        <w:t xml:space="preserve"> раз</w:t>
      </w:r>
      <w:r w:rsidR="00515243">
        <w:rPr>
          <w:rFonts w:ascii="Times New Roman" w:hAnsi="Times New Roman" w:cs="Times New Roman"/>
          <w:color w:val="000000"/>
          <w:sz w:val="24"/>
          <w:szCs w:val="24"/>
        </w:rPr>
        <w:t>а</w:t>
      </w:r>
      <w:r w:rsidR="007E37B8" w:rsidRPr="00BE6833">
        <w:rPr>
          <w:rFonts w:ascii="Times New Roman" w:hAnsi="Times New Roman" w:cs="Times New Roman"/>
          <w:color w:val="000000"/>
          <w:sz w:val="24"/>
          <w:szCs w:val="24"/>
        </w:rPr>
        <w:t xml:space="preserve"> в неделю.</w:t>
      </w:r>
    </w:p>
    <w:p w:rsidR="00F02F19" w:rsidRPr="00F02F19" w:rsidRDefault="00F02F19" w:rsidP="00F02F19">
      <w:pPr>
        <w:shd w:val="clear" w:color="auto" w:fill="FFFFFF"/>
        <w:spacing w:before="5" w:line="240" w:lineRule="auto"/>
        <w:ind w:left="10" w:right="29" w:firstLine="835"/>
        <w:jc w:val="both"/>
        <w:rPr>
          <w:rFonts w:ascii="Times New Roman" w:hAnsi="Times New Roman" w:cs="Times New Roman"/>
          <w:color w:val="000000"/>
          <w:sz w:val="24"/>
          <w:szCs w:val="24"/>
          <w:u w:val="single"/>
        </w:rPr>
      </w:pPr>
      <w:r w:rsidRPr="00321DD7">
        <w:rPr>
          <w:rFonts w:ascii="Times New Roman" w:hAnsi="Times New Roman" w:cs="Times New Roman"/>
          <w:color w:val="000000"/>
          <w:spacing w:val="1"/>
          <w:sz w:val="24"/>
          <w:szCs w:val="24"/>
        </w:rPr>
        <w:t>Практическая форма обучени</w:t>
      </w:r>
      <w:r w:rsidR="008757A6">
        <w:rPr>
          <w:rFonts w:ascii="Times New Roman" w:hAnsi="Times New Roman" w:cs="Times New Roman"/>
          <w:color w:val="000000"/>
          <w:spacing w:val="1"/>
          <w:sz w:val="24"/>
          <w:szCs w:val="24"/>
        </w:rPr>
        <w:t>я предполагает работу с тестами либо игровую ситуацию</w:t>
      </w:r>
      <w:r w:rsidRPr="00321DD7">
        <w:rPr>
          <w:rFonts w:ascii="Times New Roman" w:hAnsi="Times New Roman" w:cs="Times New Roman"/>
          <w:color w:val="000000"/>
          <w:spacing w:val="1"/>
          <w:sz w:val="24"/>
          <w:szCs w:val="24"/>
        </w:rPr>
        <w:t xml:space="preserve"> и </w:t>
      </w:r>
      <w:r w:rsidRPr="00321DD7">
        <w:rPr>
          <w:rFonts w:ascii="Times New Roman" w:hAnsi="Times New Roman" w:cs="Times New Roman"/>
          <w:color w:val="000000"/>
          <w:sz w:val="24"/>
          <w:szCs w:val="24"/>
        </w:rPr>
        <w:t>социально-психологический тренинг</w:t>
      </w:r>
      <w:r w:rsidRPr="00321DD7">
        <w:rPr>
          <w:rFonts w:ascii="Times New Roman" w:hAnsi="Times New Roman" w:cs="Times New Roman"/>
          <w:sz w:val="24"/>
          <w:szCs w:val="24"/>
        </w:rPr>
        <w:t>.</w:t>
      </w:r>
      <w:r w:rsidRPr="00F02F19">
        <w:rPr>
          <w:rFonts w:ascii="Times New Roman" w:hAnsi="Times New Roman" w:cs="Times New Roman"/>
          <w:sz w:val="24"/>
          <w:szCs w:val="24"/>
        </w:rPr>
        <w:t xml:space="preserve"> На каждом уроке учащиеся получают конкретную информацию о своих особенностях, которая может быть скорректирована педагогом-психологом  в случае необходимости.</w:t>
      </w:r>
    </w:p>
    <w:p w:rsidR="00F02F19" w:rsidRPr="00F02F19" w:rsidRDefault="00F02F19" w:rsidP="00F02F19">
      <w:pPr>
        <w:shd w:val="clear" w:color="auto" w:fill="FFFFFF"/>
        <w:spacing w:before="5" w:line="240" w:lineRule="auto"/>
        <w:ind w:right="38" w:firstLine="859"/>
        <w:jc w:val="both"/>
        <w:rPr>
          <w:rFonts w:ascii="Times New Roman" w:hAnsi="Times New Roman" w:cs="Times New Roman"/>
          <w:sz w:val="24"/>
          <w:szCs w:val="24"/>
        </w:rPr>
      </w:pPr>
      <w:proofErr w:type="gramStart"/>
      <w:r w:rsidRPr="00F02F19">
        <w:rPr>
          <w:rFonts w:ascii="Times New Roman" w:hAnsi="Times New Roman" w:cs="Times New Roman"/>
          <w:color w:val="000000"/>
          <w:spacing w:val="-1"/>
          <w:sz w:val="24"/>
          <w:szCs w:val="24"/>
        </w:rPr>
        <w:t>Со</w:t>
      </w:r>
      <w:r w:rsidR="008757A6">
        <w:rPr>
          <w:rFonts w:ascii="Times New Roman" w:hAnsi="Times New Roman" w:cs="Times New Roman"/>
          <w:color w:val="000000"/>
          <w:spacing w:val="-1"/>
          <w:sz w:val="24"/>
          <w:szCs w:val="24"/>
        </w:rPr>
        <w:t>циально-психологический тренинг-</w:t>
      </w:r>
      <w:r w:rsidRPr="00F02F19">
        <w:rPr>
          <w:rFonts w:ascii="Times New Roman" w:hAnsi="Times New Roman" w:cs="Times New Roman"/>
          <w:color w:val="000000"/>
          <w:spacing w:val="-1"/>
          <w:sz w:val="24"/>
          <w:szCs w:val="24"/>
        </w:rPr>
        <w:t xml:space="preserve">форма обучения, предполагающая </w:t>
      </w:r>
      <w:r w:rsidRPr="00F02F19">
        <w:rPr>
          <w:rFonts w:ascii="Times New Roman" w:hAnsi="Times New Roman" w:cs="Times New Roman"/>
          <w:color w:val="000000"/>
          <w:sz w:val="24"/>
          <w:szCs w:val="24"/>
        </w:rPr>
        <w:t>максимальную активность и исследовательскую, творческую позицию каждого участника группы.</w:t>
      </w:r>
      <w:proofErr w:type="gramEnd"/>
      <w:r w:rsidRPr="00F02F19">
        <w:rPr>
          <w:rFonts w:ascii="Times New Roman" w:hAnsi="Times New Roman" w:cs="Times New Roman"/>
          <w:color w:val="000000"/>
          <w:sz w:val="24"/>
          <w:szCs w:val="24"/>
        </w:rPr>
        <w:t xml:space="preserve"> Это обеспечивается с помощью использования специальных </w:t>
      </w:r>
      <w:r w:rsidRPr="00F02F19">
        <w:rPr>
          <w:rFonts w:ascii="Times New Roman" w:hAnsi="Times New Roman" w:cs="Times New Roman"/>
          <w:color w:val="000000"/>
          <w:spacing w:val="9"/>
          <w:sz w:val="24"/>
          <w:szCs w:val="24"/>
        </w:rPr>
        <w:t>методов   тренинговой   работы:   групповой   дискуссии,   ролевой   игры,</w:t>
      </w:r>
      <w:r w:rsidRPr="00F02F19">
        <w:rPr>
          <w:rFonts w:ascii="Times New Roman" w:hAnsi="Times New Roman" w:cs="Times New Roman"/>
          <w:sz w:val="24"/>
          <w:szCs w:val="24"/>
        </w:rPr>
        <w:t xml:space="preserve"> </w:t>
      </w:r>
      <w:proofErr w:type="spellStart"/>
      <w:r w:rsidRPr="00F02F19">
        <w:rPr>
          <w:rFonts w:ascii="Times New Roman" w:hAnsi="Times New Roman" w:cs="Times New Roman"/>
          <w:color w:val="000000"/>
          <w:spacing w:val="1"/>
          <w:sz w:val="24"/>
          <w:szCs w:val="24"/>
        </w:rPr>
        <w:t>психогимнастических</w:t>
      </w:r>
      <w:proofErr w:type="spellEnd"/>
      <w:r w:rsidRPr="00F02F19">
        <w:rPr>
          <w:rFonts w:ascii="Times New Roman" w:hAnsi="Times New Roman" w:cs="Times New Roman"/>
          <w:color w:val="000000"/>
          <w:spacing w:val="1"/>
          <w:sz w:val="24"/>
          <w:szCs w:val="24"/>
        </w:rPr>
        <w:t xml:space="preserve"> упражнений и т.п. Социально-психологический тренинг </w:t>
      </w:r>
      <w:r w:rsidRPr="00F02F19">
        <w:rPr>
          <w:rFonts w:ascii="Times New Roman" w:hAnsi="Times New Roman" w:cs="Times New Roman"/>
          <w:color w:val="000000"/>
          <w:spacing w:val="12"/>
          <w:sz w:val="24"/>
          <w:szCs w:val="24"/>
        </w:rPr>
        <w:t xml:space="preserve">построен на основе принципов тренинговой работы: активности, </w:t>
      </w:r>
      <w:r w:rsidRPr="00F02F19">
        <w:rPr>
          <w:rFonts w:ascii="Times New Roman" w:hAnsi="Times New Roman" w:cs="Times New Roman"/>
          <w:color w:val="000000"/>
          <w:sz w:val="24"/>
          <w:szCs w:val="24"/>
        </w:rPr>
        <w:t>исследовательской позиции, объективации поведения, которые способствуют личностному усвоению учебного материала.</w:t>
      </w:r>
    </w:p>
    <w:p w:rsidR="00F02F19" w:rsidRPr="00F02F19" w:rsidRDefault="00F02F19" w:rsidP="00F02F19">
      <w:pPr>
        <w:shd w:val="clear" w:color="auto" w:fill="FFFFFF"/>
        <w:jc w:val="both"/>
        <w:rPr>
          <w:rFonts w:ascii="Times New Roman" w:hAnsi="Times New Roman" w:cs="Times New Roman"/>
          <w:sz w:val="24"/>
          <w:szCs w:val="24"/>
        </w:rPr>
      </w:pPr>
      <w:r w:rsidRPr="00F02F19">
        <w:rPr>
          <w:rFonts w:ascii="Times New Roman" w:hAnsi="Times New Roman" w:cs="Times New Roman"/>
          <w:color w:val="000000"/>
          <w:sz w:val="24"/>
          <w:szCs w:val="24"/>
        </w:rPr>
        <w:t xml:space="preserve">Программа </w:t>
      </w:r>
      <w:r>
        <w:rPr>
          <w:rFonts w:ascii="Times New Roman" w:hAnsi="Times New Roman" w:cs="Times New Roman"/>
          <w:color w:val="000000"/>
          <w:sz w:val="24"/>
          <w:szCs w:val="24"/>
        </w:rPr>
        <w:t xml:space="preserve">элективного </w:t>
      </w:r>
      <w:r w:rsidRPr="00F02F19">
        <w:rPr>
          <w:rFonts w:ascii="Times New Roman" w:hAnsi="Times New Roman" w:cs="Times New Roman"/>
          <w:color w:val="000000"/>
          <w:sz w:val="24"/>
          <w:szCs w:val="24"/>
        </w:rPr>
        <w:t xml:space="preserve">курса содержит разделы: </w:t>
      </w:r>
      <w:proofErr w:type="gramStart"/>
      <w:r w:rsidRPr="00F02F19">
        <w:rPr>
          <w:rFonts w:ascii="Times New Roman" w:hAnsi="Times New Roman" w:cs="Times New Roman"/>
          <w:color w:val="000000"/>
          <w:sz w:val="24"/>
          <w:szCs w:val="24"/>
        </w:rPr>
        <w:t>в начале</w:t>
      </w:r>
      <w:proofErr w:type="gramEnd"/>
      <w:r w:rsidRPr="00F02F1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 занятиях </w:t>
      </w:r>
      <w:r w:rsidRPr="00F02F19">
        <w:rPr>
          <w:rFonts w:ascii="Times New Roman" w:hAnsi="Times New Roman" w:cs="Times New Roman"/>
          <w:color w:val="000000"/>
          <w:sz w:val="24"/>
          <w:szCs w:val="24"/>
        </w:rPr>
        <w:t>учащихся знакомят с определением понятия «</w:t>
      </w:r>
      <w:r w:rsidRPr="00F02F19">
        <w:rPr>
          <w:rFonts w:ascii="Times New Roman" w:hAnsi="Times New Roman" w:cs="Times New Roman"/>
          <w:sz w:val="24"/>
          <w:szCs w:val="24"/>
        </w:rPr>
        <w:t>процессы познания»</w:t>
      </w:r>
      <w:r w:rsidR="008757A6">
        <w:rPr>
          <w:rFonts w:ascii="Times New Roman" w:hAnsi="Times New Roman" w:cs="Times New Roman"/>
          <w:sz w:val="24"/>
          <w:szCs w:val="24"/>
        </w:rPr>
        <w:t>, методами их исследования и приемами</w:t>
      </w:r>
      <w:r>
        <w:rPr>
          <w:rFonts w:ascii="Times New Roman" w:hAnsi="Times New Roman" w:cs="Times New Roman"/>
          <w:sz w:val="24"/>
          <w:szCs w:val="24"/>
        </w:rPr>
        <w:t xml:space="preserve"> развития.</w:t>
      </w:r>
      <w:r w:rsidRPr="00F02F1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В </w:t>
      </w:r>
      <w:r w:rsidRPr="00F02F19">
        <w:rPr>
          <w:rFonts w:ascii="Times New Roman" w:hAnsi="Times New Roman" w:cs="Times New Roman"/>
          <w:color w:val="000000"/>
          <w:sz w:val="24"/>
          <w:szCs w:val="24"/>
        </w:rPr>
        <w:t xml:space="preserve">разделе </w:t>
      </w:r>
      <w:r>
        <w:rPr>
          <w:rFonts w:ascii="Times New Roman" w:hAnsi="Times New Roman" w:cs="Times New Roman"/>
          <w:color w:val="000000"/>
          <w:sz w:val="24"/>
          <w:szCs w:val="24"/>
        </w:rPr>
        <w:t>«</w:t>
      </w:r>
      <w:r w:rsidR="008757A6">
        <w:rPr>
          <w:rFonts w:ascii="Times New Roman" w:hAnsi="Times New Roman" w:cs="Times New Roman"/>
          <w:sz w:val="24"/>
          <w:szCs w:val="24"/>
        </w:rPr>
        <w:t>В</w:t>
      </w:r>
      <w:r w:rsidRPr="00F02F19">
        <w:rPr>
          <w:rFonts w:ascii="Times New Roman" w:hAnsi="Times New Roman" w:cs="Times New Roman"/>
          <w:sz w:val="24"/>
          <w:szCs w:val="24"/>
        </w:rPr>
        <w:t>озможности человека»</w:t>
      </w:r>
      <w:r w:rsidRPr="00F02F19">
        <w:rPr>
          <w:rFonts w:ascii="Times New Roman" w:hAnsi="Times New Roman" w:cs="Times New Roman"/>
          <w:color w:val="000000"/>
          <w:sz w:val="24"/>
          <w:szCs w:val="24"/>
        </w:rPr>
        <w:t xml:space="preserve"> дается информация теоретического знач</w:t>
      </w:r>
      <w:r w:rsidR="008D5A40">
        <w:rPr>
          <w:rFonts w:ascii="Times New Roman" w:hAnsi="Times New Roman" w:cs="Times New Roman"/>
          <w:color w:val="000000"/>
          <w:sz w:val="24"/>
          <w:szCs w:val="24"/>
        </w:rPr>
        <w:t>ения и подкрепляется практикой.</w:t>
      </w:r>
      <w:r w:rsidR="00321DD7">
        <w:rPr>
          <w:rFonts w:ascii="Times New Roman" w:hAnsi="Times New Roman" w:cs="Times New Roman"/>
          <w:color w:val="000000"/>
          <w:sz w:val="24"/>
          <w:szCs w:val="24"/>
        </w:rPr>
        <w:t xml:space="preserve"> </w:t>
      </w:r>
      <w:r w:rsidR="008D5A40">
        <w:rPr>
          <w:rFonts w:ascii="Times New Roman" w:hAnsi="Times New Roman" w:cs="Times New Roman"/>
          <w:color w:val="000000"/>
          <w:sz w:val="24"/>
          <w:szCs w:val="24"/>
        </w:rPr>
        <w:t xml:space="preserve"> В</w:t>
      </w:r>
      <w:r w:rsidR="00321DD7">
        <w:rPr>
          <w:rFonts w:ascii="Times New Roman" w:hAnsi="Times New Roman" w:cs="Times New Roman"/>
          <w:color w:val="000000"/>
          <w:sz w:val="24"/>
          <w:szCs w:val="24"/>
        </w:rPr>
        <w:t xml:space="preserve"> р</w:t>
      </w:r>
      <w:r>
        <w:rPr>
          <w:rFonts w:ascii="Times New Roman" w:hAnsi="Times New Roman" w:cs="Times New Roman"/>
          <w:color w:val="000000"/>
          <w:sz w:val="24"/>
          <w:szCs w:val="24"/>
        </w:rPr>
        <w:t>аздел</w:t>
      </w:r>
      <w:r w:rsidR="00321DD7">
        <w:rPr>
          <w:rFonts w:ascii="Times New Roman" w:hAnsi="Times New Roman" w:cs="Times New Roman"/>
          <w:color w:val="000000"/>
          <w:sz w:val="24"/>
          <w:szCs w:val="24"/>
        </w:rPr>
        <w:t>е</w:t>
      </w:r>
      <w:r>
        <w:rPr>
          <w:rFonts w:ascii="Times New Roman" w:hAnsi="Times New Roman" w:cs="Times New Roman"/>
          <w:color w:val="000000"/>
          <w:sz w:val="24"/>
          <w:szCs w:val="24"/>
        </w:rPr>
        <w:t xml:space="preserve"> «</w:t>
      </w:r>
      <w:r w:rsidR="008D5A40">
        <w:rPr>
          <w:rFonts w:ascii="Times New Roman" w:hAnsi="Times New Roman" w:cs="Times New Roman"/>
          <w:color w:val="000000"/>
          <w:sz w:val="24"/>
          <w:szCs w:val="24"/>
        </w:rPr>
        <w:t>К</w:t>
      </w:r>
      <w:r>
        <w:rPr>
          <w:rFonts w:ascii="Times New Roman" w:hAnsi="Times New Roman" w:cs="Times New Roman"/>
          <w:color w:val="000000"/>
          <w:sz w:val="24"/>
          <w:szCs w:val="24"/>
        </w:rPr>
        <w:t>онтакт» у</w:t>
      </w:r>
      <w:r w:rsidRPr="00F02F1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старшеклассников </w:t>
      </w:r>
      <w:r w:rsidRPr="00F02F19">
        <w:rPr>
          <w:rFonts w:ascii="Times New Roman" w:hAnsi="Times New Roman" w:cs="Times New Roman"/>
          <w:color w:val="000000"/>
          <w:sz w:val="24"/>
          <w:szCs w:val="24"/>
        </w:rPr>
        <w:t>появляется возможность оценить свои базовые компетенции, которые важны для достижени</w:t>
      </w:r>
      <w:r w:rsidR="008D5A40">
        <w:rPr>
          <w:rFonts w:ascii="Times New Roman" w:hAnsi="Times New Roman" w:cs="Times New Roman"/>
          <w:color w:val="000000"/>
          <w:sz w:val="24"/>
          <w:szCs w:val="24"/>
        </w:rPr>
        <w:t>я успеха в деятельности общения, к</w:t>
      </w:r>
      <w:r w:rsidRPr="00F02F19">
        <w:rPr>
          <w:rFonts w:ascii="Times New Roman" w:hAnsi="Times New Roman" w:cs="Times New Roman"/>
          <w:color w:val="000000"/>
          <w:sz w:val="24"/>
          <w:szCs w:val="24"/>
        </w:rPr>
        <w:t>оммуникативная культура.</w:t>
      </w:r>
    </w:p>
    <w:p w:rsidR="00471671" w:rsidRPr="00BE6833" w:rsidRDefault="00471671" w:rsidP="00471671">
      <w:pPr>
        <w:shd w:val="clear" w:color="auto" w:fill="FFFFFF"/>
        <w:spacing w:after="0" w:line="240" w:lineRule="auto"/>
        <w:ind w:firstLine="708"/>
        <w:jc w:val="both"/>
        <w:rPr>
          <w:rFonts w:ascii="Times New Roman" w:hAnsi="Times New Roman" w:cs="Times New Roman"/>
        </w:rPr>
      </w:pPr>
      <w:r>
        <w:rPr>
          <w:rFonts w:ascii="Times New Roman" w:hAnsi="Times New Roman" w:cs="Times New Roman"/>
        </w:rPr>
        <w:t>В начале и в конце данного курса с учащимися проводится опросник «Я и школьные знания», с целью отслеживания динамики навыков содержательного усвоения знаний старшеклассников</w:t>
      </w:r>
      <w:r w:rsidR="007831CF">
        <w:rPr>
          <w:rFonts w:ascii="Times New Roman" w:hAnsi="Times New Roman" w:cs="Times New Roman"/>
        </w:rPr>
        <w:t>.</w:t>
      </w:r>
    </w:p>
    <w:p w:rsidR="00F02F19" w:rsidRPr="00BE6833" w:rsidRDefault="00F02F19" w:rsidP="00BE6833">
      <w:pPr>
        <w:shd w:val="clear" w:color="auto" w:fill="FFFFFF"/>
        <w:spacing w:line="240" w:lineRule="auto"/>
        <w:ind w:firstLine="845"/>
        <w:jc w:val="both"/>
        <w:rPr>
          <w:rFonts w:ascii="Times New Roman" w:hAnsi="Times New Roman" w:cs="Times New Roman"/>
          <w:color w:val="000000"/>
          <w:sz w:val="24"/>
          <w:szCs w:val="24"/>
        </w:rPr>
      </w:pPr>
    </w:p>
    <w:p w:rsidR="005371BA" w:rsidRDefault="007E37B8" w:rsidP="00BE6833">
      <w:pPr>
        <w:shd w:val="clear" w:color="auto" w:fill="FFFFFF"/>
        <w:spacing w:after="0" w:line="240" w:lineRule="auto"/>
        <w:jc w:val="center"/>
        <w:rPr>
          <w:rFonts w:ascii="Times New Roman" w:hAnsi="Times New Roman" w:cs="Times New Roman"/>
          <w:sz w:val="24"/>
          <w:szCs w:val="24"/>
        </w:rPr>
      </w:pPr>
      <w:r w:rsidRPr="005371BA">
        <w:rPr>
          <w:rFonts w:ascii="Times New Roman" w:hAnsi="Times New Roman" w:cs="Times New Roman"/>
          <w:sz w:val="24"/>
          <w:szCs w:val="24"/>
          <w:u w:val="single"/>
        </w:rPr>
        <w:t>Требования к умениям и навыкам, приобретенным в процессе изучения курса</w:t>
      </w:r>
      <w:r w:rsidRPr="005371BA">
        <w:rPr>
          <w:rFonts w:ascii="Times New Roman" w:hAnsi="Times New Roman" w:cs="Times New Roman"/>
          <w:sz w:val="24"/>
          <w:szCs w:val="24"/>
        </w:rPr>
        <w:t xml:space="preserve">  </w:t>
      </w:r>
    </w:p>
    <w:p w:rsidR="007E37B8" w:rsidRPr="005371BA" w:rsidRDefault="007E37B8" w:rsidP="00BE6833">
      <w:pPr>
        <w:shd w:val="clear" w:color="auto" w:fill="FFFFFF"/>
        <w:spacing w:after="0" w:line="240" w:lineRule="auto"/>
        <w:jc w:val="center"/>
        <w:rPr>
          <w:rFonts w:ascii="Times New Roman" w:hAnsi="Times New Roman" w:cs="Times New Roman"/>
          <w:b/>
          <w:sz w:val="24"/>
          <w:szCs w:val="24"/>
        </w:rPr>
      </w:pPr>
      <w:r w:rsidRPr="005371BA">
        <w:rPr>
          <w:rFonts w:ascii="Times New Roman" w:hAnsi="Times New Roman" w:cs="Times New Roman"/>
          <w:sz w:val="24"/>
          <w:szCs w:val="24"/>
        </w:rPr>
        <w:t>«</w:t>
      </w:r>
      <w:r w:rsidR="00BE6833" w:rsidRPr="005371BA">
        <w:rPr>
          <w:rFonts w:ascii="Times New Roman" w:hAnsi="Times New Roman" w:cs="Times New Roman"/>
          <w:b/>
          <w:sz w:val="24"/>
          <w:szCs w:val="24"/>
        </w:rPr>
        <w:t>Учись взрослеть»</w:t>
      </w:r>
      <w:r w:rsidRPr="005371BA">
        <w:rPr>
          <w:rFonts w:ascii="Times New Roman" w:hAnsi="Times New Roman" w:cs="Times New Roman"/>
          <w:sz w:val="24"/>
          <w:szCs w:val="24"/>
        </w:rPr>
        <w:t>:</w:t>
      </w:r>
    </w:p>
    <w:p w:rsidR="007E37B8" w:rsidRPr="005371BA" w:rsidRDefault="007E37B8" w:rsidP="000867AB">
      <w:pPr>
        <w:spacing w:line="240" w:lineRule="auto"/>
        <w:rPr>
          <w:rFonts w:ascii="Times New Roman" w:hAnsi="Times New Roman" w:cs="Times New Roman"/>
          <w:sz w:val="24"/>
          <w:szCs w:val="24"/>
          <w:u w:val="single"/>
        </w:rPr>
      </w:pPr>
      <w:r w:rsidRPr="005371BA">
        <w:rPr>
          <w:rFonts w:ascii="Times New Roman" w:hAnsi="Times New Roman" w:cs="Times New Roman"/>
          <w:sz w:val="24"/>
          <w:szCs w:val="24"/>
          <w:u w:val="single"/>
        </w:rPr>
        <w:t>Предполагаемые результаты</w:t>
      </w:r>
    </w:p>
    <w:p w:rsidR="007E37B8" w:rsidRPr="000867AB" w:rsidRDefault="00847282"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познакомят</w:t>
      </w:r>
      <w:r w:rsidR="007E37B8" w:rsidRPr="000867AB">
        <w:rPr>
          <w:rFonts w:ascii="Times New Roman" w:hAnsi="Times New Roman" w:cs="Times New Roman"/>
          <w:sz w:val="24"/>
          <w:szCs w:val="24"/>
        </w:rPr>
        <w:t xml:space="preserve">ся с основными </w:t>
      </w:r>
      <w:r w:rsidR="005F2630" w:rsidRPr="000867AB">
        <w:rPr>
          <w:rFonts w:ascii="Times New Roman" w:hAnsi="Times New Roman" w:cs="Times New Roman"/>
          <w:sz w:val="24"/>
          <w:szCs w:val="24"/>
        </w:rPr>
        <w:t>понятиями психологии человека (умение анализировать и корректировать процесс развития познавательных психических процессов),</w:t>
      </w:r>
    </w:p>
    <w:p w:rsidR="00F4200E" w:rsidRPr="000867AB" w:rsidRDefault="00F4200E"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научаться управлять собственным временем,</w:t>
      </w:r>
    </w:p>
    <w:p w:rsidR="00843B8D" w:rsidRPr="000867AB" w:rsidRDefault="00046BB0"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понизится уровень  школьной</w:t>
      </w:r>
      <w:r w:rsidR="006E3780" w:rsidRPr="000867AB">
        <w:rPr>
          <w:rFonts w:ascii="Times New Roman" w:hAnsi="Times New Roman" w:cs="Times New Roman"/>
          <w:sz w:val="24"/>
          <w:szCs w:val="24"/>
        </w:rPr>
        <w:t xml:space="preserve"> трев</w:t>
      </w:r>
      <w:r w:rsidRPr="000867AB">
        <w:rPr>
          <w:rFonts w:ascii="Times New Roman" w:hAnsi="Times New Roman" w:cs="Times New Roman"/>
          <w:sz w:val="24"/>
          <w:szCs w:val="24"/>
        </w:rPr>
        <w:t>ожности</w:t>
      </w:r>
      <w:r w:rsidR="006E3780" w:rsidRPr="000867AB">
        <w:rPr>
          <w:rFonts w:ascii="Times New Roman" w:hAnsi="Times New Roman" w:cs="Times New Roman"/>
          <w:sz w:val="24"/>
          <w:szCs w:val="24"/>
        </w:rPr>
        <w:t>,</w:t>
      </w:r>
    </w:p>
    <w:p w:rsidR="005F2630" w:rsidRPr="000867AB" w:rsidRDefault="005F2630"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 xml:space="preserve">приобретут </w:t>
      </w:r>
      <w:r w:rsidR="005F72C4" w:rsidRPr="000867AB">
        <w:rPr>
          <w:rFonts w:ascii="Times New Roman" w:hAnsi="Times New Roman" w:cs="Times New Roman"/>
          <w:sz w:val="24"/>
          <w:szCs w:val="24"/>
        </w:rPr>
        <w:t xml:space="preserve"> умение работать с дополнительной литературой</w:t>
      </w:r>
      <w:r w:rsidRPr="000867AB">
        <w:rPr>
          <w:rFonts w:ascii="Times New Roman" w:hAnsi="Times New Roman" w:cs="Times New Roman"/>
          <w:sz w:val="24"/>
          <w:szCs w:val="24"/>
        </w:rPr>
        <w:t>,</w:t>
      </w:r>
    </w:p>
    <w:p w:rsidR="007E37B8" w:rsidRPr="000867AB" w:rsidRDefault="00046BB0"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повысится уровень  коммуникативных умений</w:t>
      </w:r>
      <w:r w:rsidR="007E37B8" w:rsidRPr="000867AB">
        <w:rPr>
          <w:rFonts w:ascii="Times New Roman" w:hAnsi="Times New Roman" w:cs="Times New Roman"/>
          <w:sz w:val="24"/>
          <w:szCs w:val="24"/>
        </w:rPr>
        <w:t>,</w:t>
      </w:r>
    </w:p>
    <w:p w:rsidR="007E37B8" w:rsidRPr="000867AB" w:rsidRDefault="00046BB0"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 xml:space="preserve">научатся </w:t>
      </w:r>
      <w:r w:rsidR="007E37B8" w:rsidRPr="000867AB">
        <w:rPr>
          <w:rFonts w:ascii="Times New Roman" w:hAnsi="Times New Roman" w:cs="Times New Roman"/>
          <w:sz w:val="24"/>
          <w:szCs w:val="24"/>
        </w:rPr>
        <w:t>применять полученные знания на практике,</w:t>
      </w:r>
    </w:p>
    <w:p w:rsidR="007E37B8" w:rsidRPr="000867AB" w:rsidRDefault="007E37B8"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научиться осознав</w:t>
      </w:r>
      <w:r w:rsidR="00046BB0" w:rsidRPr="000867AB">
        <w:rPr>
          <w:rFonts w:ascii="Times New Roman" w:hAnsi="Times New Roman" w:cs="Times New Roman"/>
          <w:sz w:val="24"/>
          <w:szCs w:val="24"/>
        </w:rPr>
        <w:t xml:space="preserve">ать собственные потребности и </w:t>
      </w:r>
      <w:r w:rsidRPr="000867AB">
        <w:rPr>
          <w:rFonts w:ascii="Times New Roman" w:hAnsi="Times New Roman" w:cs="Times New Roman"/>
          <w:sz w:val="24"/>
          <w:szCs w:val="24"/>
        </w:rPr>
        <w:t>заботиться об их реалистичном и социально приемлемом удовлетворении,</w:t>
      </w:r>
    </w:p>
    <w:p w:rsidR="007E37B8" w:rsidRPr="000867AB" w:rsidRDefault="00046BB0" w:rsidP="000867AB">
      <w:pPr>
        <w:pStyle w:val="af1"/>
        <w:numPr>
          <w:ilvl w:val="0"/>
          <w:numId w:val="44"/>
        </w:numPr>
        <w:rPr>
          <w:rFonts w:ascii="Times New Roman" w:hAnsi="Times New Roman" w:cs="Times New Roman"/>
          <w:sz w:val="24"/>
          <w:szCs w:val="24"/>
        </w:rPr>
      </w:pPr>
      <w:r w:rsidRPr="000867AB">
        <w:rPr>
          <w:rFonts w:ascii="Times New Roman" w:hAnsi="Times New Roman" w:cs="Times New Roman"/>
          <w:sz w:val="24"/>
          <w:szCs w:val="24"/>
        </w:rPr>
        <w:t>приобретут способы снятия напряжения</w:t>
      </w:r>
      <w:r w:rsidR="007E37B8" w:rsidRPr="000867AB">
        <w:rPr>
          <w:rFonts w:ascii="Times New Roman" w:hAnsi="Times New Roman" w:cs="Times New Roman"/>
          <w:sz w:val="24"/>
          <w:szCs w:val="24"/>
        </w:rPr>
        <w:t>.</w:t>
      </w:r>
    </w:p>
    <w:p w:rsidR="007E37B8" w:rsidRDefault="007E37B8" w:rsidP="006E3780">
      <w:pPr>
        <w:shd w:val="clear" w:color="auto" w:fill="FFFFFF"/>
        <w:spacing w:after="0" w:line="240" w:lineRule="auto"/>
        <w:jc w:val="center"/>
        <w:rPr>
          <w:rFonts w:ascii="Times New Roman" w:hAnsi="Times New Roman" w:cs="Times New Roman"/>
        </w:rPr>
      </w:pPr>
    </w:p>
    <w:p w:rsidR="000F08DF" w:rsidRDefault="000F08DF" w:rsidP="00321DD7">
      <w:pPr>
        <w:shd w:val="clear" w:color="auto" w:fill="FFFFFF"/>
        <w:spacing w:after="0" w:line="240" w:lineRule="auto"/>
        <w:rPr>
          <w:rFonts w:ascii="Times New Roman" w:hAnsi="Times New Roman" w:cs="Times New Roman"/>
        </w:rPr>
      </w:pPr>
    </w:p>
    <w:p w:rsidR="000867AB" w:rsidRDefault="000867AB" w:rsidP="00321DD7">
      <w:pPr>
        <w:shd w:val="clear" w:color="auto" w:fill="FFFFFF"/>
        <w:spacing w:after="0" w:line="240" w:lineRule="auto"/>
        <w:rPr>
          <w:rFonts w:ascii="Times New Roman" w:hAnsi="Times New Roman" w:cs="Times New Roman"/>
        </w:rPr>
      </w:pPr>
    </w:p>
    <w:p w:rsidR="000867AB" w:rsidRDefault="000867AB" w:rsidP="00321DD7">
      <w:pPr>
        <w:shd w:val="clear" w:color="auto" w:fill="FFFFFF"/>
        <w:spacing w:after="0" w:line="240" w:lineRule="auto"/>
        <w:rPr>
          <w:rFonts w:ascii="Times New Roman" w:hAnsi="Times New Roman" w:cs="Times New Roman"/>
        </w:rPr>
      </w:pPr>
    </w:p>
    <w:p w:rsidR="000867AB" w:rsidRDefault="000867AB" w:rsidP="00321DD7">
      <w:pPr>
        <w:shd w:val="clear" w:color="auto" w:fill="FFFFFF"/>
        <w:spacing w:after="0" w:line="240" w:lineRule="auto"/>
        <w:rPr>
          <w:rFonts w:ascii="Times New Roman" w:hAnsi="Times New Roman" w:cs="Times New Roman"/>
        </w:rPr>
      </w:pPr>
    </w:p>
    <w:p w:rsidR="000867AB" w:rsidRDefault="000867AB" w:rsidP="00321DD7">
      <w:pPr>
        <w:shd w:val="clear" w:color="auto" w:fill="FFFFFF"/>
        <w:spacing w:after="0" w:line="240" w:lineRule="auto"/>
        <w:rPr>
          <w:rFonts w:ascii="Times New Roman" w:hAnsi="Times New Roman" w:cs="Times New Roman"/>
        </w:rPr>
      </w:pPr>
    </w:p>
    <w:p w:rsidR="002C2BE1" w:rsidRDefault="002C2BE1"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7D60BA" w:rsidRDefault="007D60BA" w:rsidP="00321DD7">
      <w:pPr>
        <w:shd w:val="clear" w:color="auto" w:fill="FFFFFF"/>
        <w:spacing w:after="0" w:line="240" w:lineRule="auto"/>
        <w:rPr>
          <w:rFonts w:ascii="Times New Roman" w:hAnsi="Times New Roman" w:cs="Times New Roman"/>
        </w:rPr>
      </w:pPr>
    </w:p>
    <w:p w:rsidR="00321DD7" w:rsidRPr="00321DD7" w:rsidRDefault="00321DD7" w:rsidP="000867AB">
      <w:pPr>
        <w:shd w:val="clear" w:color="auto" w:fill="FFFFFF"/>
        <w:spacing w:line="480" w:lineRule="auto"/>
        <w:ind w:right="10"/>
        <w:rPr>
          <w:rFonts w:ascii="Times New Roman" w:hAnsi="Times New Roman" w:cs="Times New Roman"/>
          <w:sz w:val="24"/>
          <w:szCs w:val="24"/>
          <w:u w:val="single"/>
        </w:rPr>
      </w:pPr>
      <w:r w:rsidRPr="00321DD7">
        <w:rPr>
          <w:rFonts w:ascii="Times New Roman" w:hAnsi="Times New Roman" w:cs="Times New Roman"/>
          <w:sz w:val="24"/>
          <w:szCs w:val="24"/>
          <w:u w:val="single"/>
        </w:rPr>
        <w:t>Список использованной литературы.</w:t>
      </w:r>
    </w:p>
    <w:p w:rsidR="00277A5F" w:rsidRDefault="00AE108E" w:rsidP="00277A5F">
      <w:pPr>
        <w:pStyle w:val="a5"/>
        <w:numPr>
          <w:ilvl w:val="0"/>
          <w:numId w:val="41"/>
        </w:numPr>
        <w:jc w:val="both"/>
        <w:rPr>
          <w:rFonts w:ascii="Times New Roman" w:hAnsi="Times New Roman" w:cs="Times New Roman"/>
          <w:sz w:val="24"/>
          <w:szCs w:val="24"/>
          <w:lang w:eastAsia="ru-RU"/>
        </w:rPr>
      </w:pPr>
      <w:r w:rsidRPr="00216D30">
        <w:rPr>
          <w:rFonts w:ascii="Times New Roman" w:hAnsi="Times New Roman" w:cs="Times New Roman"/>
          <w:sz w:val="24"/>
          <w:szCs w:val="24"/>
          <w:lang w:eastAsia="ru-RU"/>
        </w:rPr>
        <w:t>Школьный психолог №11, 2009г.</w:t>
      </w:r>
    </w:p>
    <w:p w:rsidR="00277A5F" w:rsidRDefault="00277A5F" w:rsidP="00277A5F">
      <w:pPr>
        <w:pStyle w:val="a5"/>
        <w:numPr>
          <w:ilvl w:val="0"/>
          <w:numId w:val="41"/>
        </w:numPr>
        <w:jc w:val="both"/>
        <w:rPr>
          <w:rFonts w:ascii="Times New Roman" w:hAnsi="Times New Roman" w:cs="Times New Roman"/>
          <w:sz w:val="24"/>
          <w:szCs w:val="24"/>
          <w:lang w:eastAsia="ru-RU"/>
        </w:rPr>
      </w:pPr>
      <w:r w:rsidRPr="00277A5F">
        <w:rPr>
          <w:rFonts w:ascii="Times New Roman" w:hAnsi="Times New Roman" w:cs="Times New Roman"/>
          <w:sz w:val="24"/>
          <w:szCs w:val="24"/>
        </w:rPr>
        <w:t xml:space="preserve">Васильченко, Ю.П. Самоучитель по </w:t>
      </w:r>
      <w:proofErr w:type="gramStart"/>
      <w:r w:rsidRPr="00277A5F">
        <w:rPr>
          <w:rFonts w:ascii="Times New Roman" w:hAnsi="Times New Roman" w:cs="Times New Roman"/>
          <w:sz w:val="24"/>
          <w:szCs w:val="24"/>
        </w:rPr>
        <w:t>тайм-менеджменту</w:t>
      </w:r>
      <w:proofErr w:type="gramEnd"/>
      <w:r w:rsidRPr="00277A5F">
        <w:rPr>
          <w:rFonts w:ascii="Times New Roman" w:hAnsi="Times New Roman" w:cs="Times New Roman"/>
          <w:sz w:val="24"/>
          <w:szCs w:val="24"/>
        </w:rPr>
        <w:t xml:space="preserve"> [Текст] / Ю.П. Васильченко, З.В.  </w:t>
      </w:r>
      <w:proofErr w:type="spellStart"/>
      <w:r w:rsidRPr="00277A5F">
        <w:rPr>
          <w:rFonts w:ascii="Times New Roman" w:hAnsi="Times New Roman" w:cs="Times New Roman"/>
          <w:sz w:val="24"/>
          <w:szCs w:val="24"/>
        </w:rPr>
        <w:t>Таранченко</w:t>
      </w:r>
      <w:proofErr w:type="spellEnd"/>
      <w:r w:rsidRPr="00277A5F">
        <w:rPr>
          <w:rFonts w:ascii="Times New Roman" w:hAnsi="Times New Roman" w:cs="Times New Roman"/>
          <w:sz w:val="24"/>
          <w:szCs w:val="24"/>
        </w:rPr>
        <w:t>. – СПб</w:t>
      </w:r>
      <w:proofErr w:type="gramStart"/>
      <w:r w:rsidRPr="00277A5F">
        <w:rPr>
          <w:rFonts w:ascii="Times New Roman" w:hAnsi="Times New Roman" w:cs="Times New Roman"/>
          <w:sz w:val="24"/>
          <w:szCs w:val="24"/>
        </w:rPr>
        <w:t xml:space="preserve">.: </w:t>
      </w:r>
      <w:proofErr w:type="gramEnd"/>
      <w:r w:rsidRPr="00277A5F">
        <w:rPr>
          <w:rFonts w:ascii="Times New Roman" w:hAnsi="Times New Roman" w:cs="Times New Roman"/>
          <w:sz w:val="24"/>
          <w:szCs w:val="24"/>
        </w:rPr>
        <w:t>Питер, 2007. – 256 с.</w:t>
      </w:r>
    </w:p>
    <w:p w:rsidR="00277A5F" w:rsidRDefault="00277A5F" w:rsidP="00277A5F">
      <w:pPr>
        <w:pStyle w:val="a5"/>
        <w:numPr>
          <w:ilvl w:val="0"/>
          <w:numId w:val="41"/>
        </w:numPr>
        <w:jc w:val="both"/>
        <w:rPr>
          <w:rFonts w:ascii="Times New Roman" w:hAnsi="Times New Roman" w:cs="Times New Roman"/>
          <w:sz w:val="24"/>
          <w:szCs w:val="24"/>
          <w:lang w:eastAsia="ru-RU"/>
        </w:rPr>
      </w:pPr>
      <w:proofErr w:type="spellStart"/>
      <w:r w:rsidRPr="00277A5F">
        <w:rPr>
          <w:rFonts w:ascii="Times New Roman" w:hAnsi="Times New Roman" w:cs="Times New Roman"/>
          <w:sz w:val="24"/>
          <w:szCs w:val="24"/>
        </w:rPr>
        <w:t>Гамидуллаев</w:t>
      </w:r>
      <w:proofErr w:type="spellEnd"/>
      <w:r w:rsidRPr="00277A5F">
        <w:rPr>
          <w:rFonts w:ascii="Times New Roman" w:hAnsi="Times New Roman" w:cs="Times New Roman"/>
          <w:sz w:val="24"/>
          <w:szCs w:val="24"/>
        </w:rPr>
        <w:t xml:space="preserve">, Б.Н. Экономия времени и показатели ее оценки в процессах управления предприятием [Текст] / Б.Н. </w:t>
      </w:r>
      <w:proofErr w:type="spellStart"/>
      <w:r w:rsidRPr="00277A5F">
        <w:rPr>
          <w:rFonts w:ascii="Times New Roman" w:hAnsi="Times New Roman" w:cs="Times New Roman"/>
          <w:sz w:val="24"/>
          <w:szCs w:val="24"/>
        </w:rPr>
        <w:t>Гамидуллаев</w:t>
      </w:r>
      <w:proofErr w:type="spellEnd"/>
      <w:r w:rsidRPr="00277A5F">
        <w:rPr>
          <w:rFonts w:ascii="Times New Roman" w:hAnsi="Times New Roman" w:cs="Times New Roman"/>
          <w:sz w:val="24"/>
          <w:szCs w:val="24"/>
        </w:rPr>
        <w:t>.- Пенза. - 1997.- 67с.</w:t>
      </w:r>
    </w:p>
    <w:p w:rsidR="00277A5F" w:rsidRDefault="00277A5F" w:rsidP="00277A5F">
      <w:pPr>
        <w:pStyle w:val="a5"/>
        <w:numPr>
          <w:ilvl w:val="0"/>
          <w:numId w:val="41"/>
        </w:numPr>
        <w:jc w:val="both"/>
        <w:rPr>
          <w:rFonts w:ascii="Times New Roman" w:hAnsi="Times New Roman" w:cs="Times New Roman"/>
          <w:sz w:val="24"/>
          <w:szCs w:val="24"/>
          <w:lang w:eastAsia="ru-RU"/>
        </w:rPr>
      </w:pPr>
      <w:proofErr w:type="spellStart"/>
      <w:r w:rsidRPr="00277A5F">
        <w:rPr>
          <w:rFonts w:ascii="Times New Roman" w:hAnsi="Times New Roman" w:cs="Times New Roman"/>
          <w:sz w:val="24"/>
          <w:szCs w:val="24"/>
        </w:rPr>
        <w:t>Дод</w:t>
      </w:r>
      <w:proofErr w:type="spellEnd"/>
      <w:r w:rsidRPr="00277A5F">
        <w:rPr>
          <w:rFonts w:ascii="Times New Roman" w:hAnsi="Times New Roman" w:cs="Times New Roman"/>
          <w:sz w:val="24"/>
          <w:szCs w:val="24"/>
        </w:rPr>
        <w:t xml:space="preserve">, П. 25 лучших способов и приемов </w:t>
      </w:r>
      <w:proofErr w:type="gramStart"/>
      <w:r w:rsidRPr="00277A5F">
        <w:rPr>
          <w:rFonts w:ascii="Times New Roman" w:hAnsi="Times New Roman" w:cs="Times New Roman"/>
          <w:sz w:val="24"/>
          <w:szCs w:val="24"/>
        </w:rPr>
        <w:t>тайм-менеджмента</w:t>
      </w:r>
      <w:proofErr w:type="gramEnd"/>
      <w:r w:rsidRPr="00277A5F">
        <w:rPr>
          <w:rFonts w:ascii="Times New Roman" w:hAnsi="Times New Roman" w:cs="Times New Roman"/>
          <w:sz w:val="24"/>
          <w:szCs w:val="24"/>
        </w:rPr>
        <w:t xml:space="preserve">. Как делать больше, не теряя головы [Текст] / П. </w:t>
      </w:r>
      <w:proofErr w:type="spellStart"/>
      <w:r w:rsidRPr="00277A5F">
        <w:rPr>
          <w:rFonts w:ascii="Times New Roman" w:hAnsi="Times New Roman" w:cs="Times New Roman"/>
          <w:sz w:val="24"/>
          <w:szCs w:val="24"/>
        </w:rPr>
        <w:t>Дод</w:t>
      </w:r>
      <w:proofErr w:type="spellEnd"/>
      <w:r w:rsidRPr="00277A5F">
        <w:rPr>
          <w:rFonts w:ascii="Times New Roman" w:hAnsi="Times New Roman" w:cs="Times New Roman"/>
          <w:sz w:val="24"/>
          <w:szCs w:val="24"/>
        </w:rPr>
        <w:t xml:space="preserve">, Д. </w:t>
      </w:r>
      <w:proofErr w:type="spellStart"/>
      <w:r w:rsidRPr="00277A5F">
        <w:rPr>
          <w:rFonts w:ascii="Times New Roman" w:hAnsi="Times New Roman" w:cs="Times New Roman"/>
          <w:sz w:val="24"/>
          <w:szCs w:val="24"/>
        </w:rPr>
        <w:t>Сандхайм</w:t>
      </w:r>
      <w:proofErr w:type="spellEnd"/>
      <w:r w:rsidRPr="00277A5F">
        <w:rPr>
          <w:rFonts w:ascii="Times New Roman" w:hAnsi="Times New Roman" w:cs="Times New Roman"/>
          <w:sz w:val="24"/>
          <w:szCs w:val="24"/>
        </w:rPr>
        <w:t>. – СПб</w:t>
      </w:r>
      <w:proofErr w:type="gramStart"/>
      <w:r w:rsidRPr="00277A5F">
        <w:rPr>
          <w:rFonts w:ascii="Times New Roman" w:hAnsi="Times New Roman" w:cs="Times New Roman"/>
          <w:sz w:val="24"/>
          <w:szCs w:val="24"/>
        </w:rPr>
        <w:t xml:space="preserve">.: </w:t>
      </w:r>
      <w:proofErr w:type="gramEnd"/>
      <w:r w:rsidRPr="00277A5F">
        <w:rPr>
          <w:rFonts w:ascii="Times New Roman" w:hAnsi="Times New Roman" w:cs="Times New Roman"/>
          <w:sz w:val="24"/>
          <w:szCs w:val="24"/>
        </w:rPr>
        <w:t>Издательство «ДИЛЯ», 2008. – 128 с.</w:t>
      </w:r>
    </w:p>
    <w:p w:rsidR="00277A5F" w:rsidRDefault="00277A5F" w:rsidP="00277A5F">
      <w:pPr>
        <w:pStyle w:val="a5"/>
        <w:numPr>
          <w:ilvl w:val="0"/>
          <w:numId w:val="41"/>
        </w:numPr>
        <w:jc w:val="both"/>
        <w:rPr>
          <w:rFonts w:ascii="Times New Roman" w:hAnsi="Times New Roman" w:cs="Times New Roman"/>
          <w:sz w:val="24"/>
          <w:szCs w:val="24"/>
          <w:lang w:eastAsia="ru-RU"/>
        </w:rPr>
      </w:pPr>
      <w:proofErr w:type="spellStart"/>
      <w:r w:rsidRPr="00277A5F">
        <w:rPr>
          <w:rFonts w:ascii="Times New Roman" w:hAnsi="Times New Roman" w:cs="Times New Roman"/>
          <w:sz w:val="24"/>
          <w:szCs w:val="24"/>
        </w:rPr>
        <w:t>Зайверт</w:t>
      </w:r>
      <w:proofErr w:type="spellEnd"/>
      <w:r w:rsidRPr="00277A5F">
        <w:rPr>
          <w:rFonts w:ascii="Times New Roman" w:hAnsi="Times New Roman" w:cs="Times New Roman"/>
          <w:sz w:val="24"/>
          <w:szCs w:val="24"/>
        </w:rPr>
        <w:t xml:space="preserve">, Л. Ваше время в Ваших руках: советы деловым людям как эффективно использовать рабочее время [Текст] / </w:t>
      </w:r>
      <w:proofErr w:type="spellStart"/>
      <w:r w:rsidRPr="00277A5F">
        <w:rPr>
          <w:rFonts w:ascii="Times New Roman" w:hAnsi="Times New Roman" w:cs="Times New Roman"/>
          <w:sz w:val="24"/>
          <w:szCs w:val="24"/>
        </w:rPr>
        <w:t>Л.Зайверт</w:t>
      </w:r>
      <w:proofErr w:type="spellEnd"/>
      <w:r w:rsidRPr="00277A5F">
        <w:rPr>
          <w:rFonts w:ascii="Times New Roman" w:hAnsi="Times New Roman" w:cs="Times New Roman"/>
          <w:sz w:val="24"/>
          <w:szCs w:val="24"/>
        </w:rPr>
        <w:t xml:space="preserve">. - М.: </w:t>
      </w:r>
      <w:proofErr w:type="spellStart"/>
      <w:r w:rsidRPr="00277A5F">
        <w:rPr>
          <w:rFonts w:ascii="Times New Roman" w:hAnsi="Times New Roman" w:cs="Times New Roman"/>
          <w:sz w:val="24"/>
          <w:szCs w:val="24"/>
        </w:rPr>
        <w:t>Интерэксперт</w:t>
      </w:r>
      <w:proofErr w:type="spellEnd"/>
      <w:r w:rsidRPr="00277A5F">
        <w:rPr>
          <w:rFonts w:ascii="Times New Roman" w:hAnsi="Times New Roman" w:cs="Times New Roman"/>
          <w:sz w:val="24"/>
          <w:szCs w:val="24"/>
        </w:rPr>
        <w:t>, 1995.- 82 с.</w:t>
      </w:r>
    </w:p>
    <w:p w:rsidR="00277A5F" w:rsidRPr="00277A5F" w:rsidRDefault="00277A5F" w:rsidP="00277A5F">
      <w:pPr>
        <w:pStyle w:val="a5"/>
        <w:numPr>
          <w:ilvl w:val="0"/>
          <w:numId w:val="41"/>
        </w:numPr>
        <w:jc w:val="both"/>
        <w:rPr>
          <w:rFonts w:ascii="Times New Roman" w:hAnsi="Times New Roman" w:cs="Times New Roman"/>
          <w:sz w:val="24"/>
          <w:szCs w:val="24"/>
          <w:lang w:eastAsia="ru-RU"/>
        </w:rPr>
      </w:pPr>
      <w:r w:rsidRPr="00277A5F">
        <w:rPr>
          <w:rFonts w:ascii="Times New Roman" w:hAnsi="Times New Roman" w:cs="Times New Roman"/>
          <w:sz w:val="24"/>
          <w:szCs w:val="24"/>
        </w:rPr>
        <w:t xml:space="preserve">Корпоративные Финансы [Электронный ресурс]:  электронный журнал.-  </w:t>
      </w:r>
      <w:hyperlink r:id="rId10" w:history="1">
        <w:r w:rsidRPr="00277A5F">
          <w:rPr>
            <w:rStyle w:val="a6"/>
            <w:rFonts w:ascii="Times New Roman" w:hAnsi="Times New Roman" w:cs="Times New Roman"/>
            <w:sz w:val="24"/>
            <w:szCs w:val="24"/>
          </w:rPr>
          <w:t xml:space="preserve">http://cfin.ru/management/index. </w:t>
        </w:r>
        <w:proofErr w:type="spellStart"/>
        <w:r w:rsidRPr="00277A5F">
          <w:rPr>
            <w:rStyle w:val="a6"/>
            <w:rFonts w:ascii="Times New Roman" w:hAnsi="Times New Roman" w:cs="Times New Roman"/>
            <w:sz w:val="24"/>
            <w:szCs w:val="24"/>
          </w:rPr>
          <w:t>shtml</w:t>
        </w:r>
        <w:proofErr w:type="spellEnd"/>
      </w:hyperlink>
      <w:r w:rsidRPr="00277A5F">
        <w:rPr>
          <w:rFonts w:ascii="Times New Roman" w:hAnsi="Times New Roman" w:cs="Times New Roman"/>
          <w:sz w:val="24"/>
          <w:szCs w:val="24"/>
        </w:rPr>
        <w:t xml:space="preserve"> . </w:t>
      </w:r>
    </w:p>
    <w:p w:rsidR="00AE108E" w:rsidRPr="00277A5F" w:rsidRDefault="00AE108E" w:rsidP="00277A5F">
      <w:pPr>
        <w:pStyle w:val="a5"/>
        <w:numPr>
          <w:ilvl w:val="0"/>
          <w:numId w:val="41"/>
        </w:numPr>
        <w:jc w:val="both"/>
        <w:rPr>
          <w:rFonts w:ascii="Times New Roman" w:hAnsi="Times New Roman" w:cs="Times New Roman"/>
          <w:sz w:val="24"/>
          <w:szCs w:val="24"/>
          <w:lang w:eastAsia="ru-RU"/>
        </w:rPr>
      </w:pPr>
      <w:r w:rsidRPr="00277A5F">
        <w:rPr>
          <w:rFonts w:ascii="Times New Roman" w:hAnsi="Times New Roman" w:cs="Times New Roman"/>
          <w:sz w:val="24"/>
          <w:szCs w:val="24"/>
          <w:lang w:eastAsia="ru-RU"/>
        </w:rPr>
        <w:t>Горбушина О. П. Психологический тренинг. Секреты проведения. – СПб</w:t>
      </w:r>
      <w:proofErr w:type="gramStart"/>
      <w:r w:rsidRPr="00277A5F">
        <w:rPr>
          <w:rFonts w:ascii="Times New Roman" w:hAnsi="Times New Roman" w:cs="Times New Roman"/>
          <w:sz w:val="24"/>
          <w:szCs w:val="24"/>
          <w:lang w:eastAsia="ru-RU"/>
        </w:rPr>
        <w:t xml:space="preserve">.: </w:t>
      </w:r>
      <w:proofErr w:type="gramEnd"/>
      <w:r w:rsidRPr="00277A5F">
        <w:rPr>
          <w:rFonts w:ascii="Times New Roman" w:hAnsi="Times New Roman" w:cs="Times New Roman"/>
          <w:sz w:val="24"/>
          <w:szCs w:val="24"/>
          <w:lang w:eastAsia="ru-RU"/>
        </w:rPr>
        <w:t>Питер, 2008.</w:t>
      </w:r>
    </w:p>
    <w:p w:rsidR="00AE108E" w:rsidRDefault="00AE108E" w:rsidP="00AE108E">
      <w:pPr>
        <w:pStyle w:val="a5"/>
        <w:numPr>
          <w:ilvl w:val="0"/>
          <w:numId w:val="41"/>
        </w:numPr>
        <w:jc w:val="both"/>
        <w:rPr>
          <w:rFonts w:ascii="Times New Roman" w:hAnsi="Times New Roman" w:cs="Times New Roman"/>
          <w:sz w:val="24"/>
          <w:szCs w:val="24"/>
          <w:lang w:eastAsia="ru-RU"/>
        </w:rPr>
      </w:pPr>
      <w:proofErr w:type="spellStart"/>
      <w:r w:rsidRPr="00216D30">
        <w:rPr>
          <w:rFonts w:ascii="Times New Roman" w:hAnsi="Times New Roman" w:cs="Times New Roman"/>
          <w:sz w:val="24"/>
          <w:szCs w:val="24"/>
          <w:lang w:eastAsia="ru-RU"/>
        </w:rPr>
        <w:t>Коджаспирова</w:t>
      </w:r>
      <w:proofErr w:type="spellEnd"/>
      <w:r w:rsidRPr="00216D30">
        <w:rPr>
          <w:rFonts w:ascii="Times New Roman" w:hAnsi="Times New Roman" w:cs="Times New Roman"/>
          <w:sz w:val="24"/>
          <w:szCs w:val="24"/>
          <w:lang w:eastAsia="ru-RU"/>
        </w:rPr>
        <w:t xml:space="preserve"> Г. М. Педагогика: Практикум и методические материалы; </w:t>
      </w:r>
      <w:proofErr w:type="spellStart"/>
      <w:r w:rsidRPr="00216D30">
        <w:rPr>
          <w:rFonts w:ascii="Times New Roman" w:hAnsi="Times New Roman" w:cs="Times New Roman"/>
          <w:sz w:val="24"/>
          <w:szCs w:val="24"/>
          <w:lang w:eastAsia="ru-RU"/>
        </w:rPr>
        <w:t>Учебн</w:t>
      </w:r>
      <w:proofErr w:type="spellEnd"/>
      <w:r w:rsidRPr="00216D30">
        <w:rPr>
          <w:rFonts w:ascii="Times New Roman" w:hAnsi="Times New Roman" w:cs="Times New Roman"/>
          <w:sz w:val="24"/>
          <w:szCs w:val="24"/>
          <w:lang w:eastAsia="ru-RU"/>
        </w:rPr>
        <w:t xml:space="preserve">. Пособие для студ. </w:t>
      </w:r>
      <w:proofErr w:type="spellStart"/>
      <w:r w:rsidRPr="00216D30">
        <w:rPr>
          <w:rFonts w:ascii="Times New Roman" w:hAnsi="Times New Roman" w:cs="Times New Roman"/>
          <w:sz w:val="24"/>
          <w:szCs w:val="24"/>
          <w:lang w:eastAsia="ru-RU"/>
        </w:rPr>
        <w:t>Пед</w:t>
      </w:r>
      <w:proofErr w:type="spellEnd"/>
      <w:r w:rsidRPr="00216D30">
        <w:rPr>
          <w:rFonts w:ascii="Times New Roman" w:hAnsi="Times New Roman" w:cs="Times New Roman"/>
          <w:sz w:val="24"/>
          <w:szCs w:val="24"/>
          <w:lang w:eastAsia="ru-RU"/>
        </w:rPr>
        <w:t xml:space="preserve">. Училищ и коллежей. – М.: </w:t>
      </w:r>
      <w:proofErr w:type="spellStart"/>
      <w:r w:rsidRPr="00216D30">
        <w:rPr>
          <w:rFonts w:ascii="Times New Roman" w:hAnsi="Times New Roman" w:cs="Times New Roman"/>
          <w:sz w:val="24"/>
          <w:szCs w:val="24"/>
          <w:lang w:eastAsia="ru-RU"/>
        </w:rPr>
        <w:t>Гуманит</w:t>
      </w:r>
      <w:proofErr w:type="spellEnd"/>
      <w:r w:rsidRPr="00216D30">
        <w:rPr>
          <w:rFonts w:ascii="Times New Roman" w:hAnsi="Times New Roman" w:cs="Times New Roman"/>
          <w:sz w:val="24"/>
          <w:szCs w:val="24"/>
          <w:lang w:eastAsia="ru-RU"/>
        </w:rPr>
        <w:t>. Изд. Центр ВЛАДОС, 2003</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Коломинский</w:t>
      </w:r>
      <w:proofErr w:type="spellEnd"/>
      <w:r w:rsidRPr="00216D30">
        <w:rPr>
          <w:rFonts w:ascii="Times New Roman" w:eastAsia="Times New Roman" w:hAnsi="Times New Roman" w:cs="Times New Roman"/>
          <w:sz w:val="24"/>
          <w:szCs w:val="24"/>
          <w:lang w:eastAsia="ru-RU"/>
        </w:rPr>
        <w:t xml:space="preserve"> Я. Л. Человек: психология. – М.: Просвещение, 1986.</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Крутецкий</w:t>
      </w:r>
      <w:proofErr w:type="spellEnd"/>
      <w:r w:rsidRPr="00216D30">
        <w:rPr>
          <w:rFonts w:ascii="Times New Roman" w:eastAsia="Times New Roman" w:hAnsi="Times New Roman" w:cs="Times New Roman"/>
          <w:sz w:val="24"/>
          <w:szCs w:val="24"/>
          <w:lang w:eastAsia="ru-RU"/>
        </w:rPr>
        <w:t xml:space="preserve"> В. А. Психология. – М.: Просвещение, 1986.</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Крысько В. Г. Психология и педагогика в схемах и таблицах. – Минск: </w:t>
      </w:r>
      <w:proofErr w:type="spellStart"/>
      <w:r w:rsidRPr="00216D30">
        <w:rPr>
          <w:rFonts w:ascii="Times New Roman" w:eastAsia="Times New Roman" w:hAnsi="Times New Roman" w:cs="Times New Roman"/>
          <w:sz w:val="24"/>
          <w:szCs w:val="24"/>
          <w:lang w:eastAsia="ru-RU"/>
        </w:rPr>
        <w:t>Харвест</w:t>
      </w:r>
      <w:proofErr w:type="spellEnd"/>
      <w:r w:rsidRPr="00216D30">
        <w:rPr>
          <w:rFonts w:ascii="Times New Roman" w:eastAsia="Times New Roman" w:hAnsi="Times New Roman" w:cs="Times New Roman"/>
          <w:sz w:val="24"/>
          <w:szCs w:val="24"/>
          <w:lang w:eastAsia="ru-RU"/>
        </w:rPr>
        <w:t>; М.: АСТ, 2000</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Немов</w:t>
      </w:r>
      <w:proofErr w:type="spellEnd"/>
      <w:r w:rsidRPr="00216D30">
        <w:rPr>
          <w:rFonts w:ascii="Times New Roman" w:eastAsia="Times New Roman" w:hAnsi="Times New Roman" w:cs="Times New Roman"/>
          <w:sz w:val="24"/>
          <w:szCs w:val="24"/>
          <w:lang w:eastAsia="ru-RU"/>
        </w:rPr>
        <w:t xml:space="preserve"> Р. С. Психология.- М.: Просвещение. 1995.</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Популярная психология. Хрестоматия /Сот. В.В. Мироненко. _ М.: Просвещение. 1990.</w:t>
      </w:r>
    </w:p>
    <w:p w:rsidR="00AE108E" w:rsidRPr="00216D30" w:rsidRDefault="00AE108E" w:rsidP="00AE108E">
      <w:pPr>
        <w:pStyle w:val="a5"/>
        <w:numPr>
          <w:ilvl w:val="0"/>
          <w:numId w:val="41"/>
        </w:num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Практикум по общей психологии</w:t>
      </w:r>
      <w:proofErr w:type="gramStart"/>
      <w:r w:rsidRPr="00216D30">
        <w:rPr>
          <w:rFonts w:ascii="Times New Roman" w:eastAsia="Times New Roman" w:hAnsi="Times New Roman" w:cs="Times New Roman"/>
          <w:sz w:val="24"/>
          <w:szCs w:val="24"/>
          <w:lang w:eastAsia="ru-RU"/>
        </w:rPr>
        <w:t>/П</w:t>
      </w:r>
      <w:proofErr w:type="gramEnd"/>
      <w:r w:rsidRPr="00216D30">
        <w:rPr>
          <w:rFonts w:ascii="Times New Roman" w:eastAsia="Times New Roman" w:hAnsi="Times New Roman" w:cs="Times New Roman"/>
          <w:sz w:val="24"/>
          <w:szCs w:val="24"/>
          <w:lang w:eastAsia="ru-RU"/>
        </w:rPr>
        <w:t>од ред. А. И. Щербакова – М.: Просвещение. 1990</w:t>
      </w:r>
    </w:p>
    <w:p w:rsidR="00AE108E" w:rsidRDefault="00AE108E" w:rsidP="00AE108E">
      <w:pPr>
        <w:pStyle w:val="a5"/>
        <w:numPr>
          <w:ilvl w:val="0"/>
          <w:numId w:val="41"/>
        </w:numPr>
        <w:jc w:val="both"/>
        <w:rPr>
          <w:rFonts w:ascii="Times New Roman" w:hAnsi="Times New Roman" w:cs="Times New Roman"/>
          <w:sz w:val="24"/>
          <w:szCs w:val="24"/>
          <w:lang w:eastAsia="ru-RU"/>
        </w:rPr>
      </w:pPr>
      <w:r w:rsidRPr="00AE108E">
        <w:rPr>
          <w:rFonts w:ascii="Times New Roman" w:hAnsi="Times New Roman" w:cs="Times New Roman"/>
          <w:sz w:val="24"/>
          <w:szCs w:val="24"/>
          <w:lang w:eastAsia="ru-RU"/>
        </w:rPr>
        <w:t xml:space="preserve">Осипова Е. А., </w:t>
      </w:r>
      <w:proofErr w:type="spellStart"/>
      <w:r w:rsidRPr="00AE108E">
        <w:rPr>
          <w:rFonts w:ascii="Times New Roman" w:hAnsi="Times New Roman" w:cs="Times New Roman"/>
          <w:sz w:val="24"/>
          <w:szCs w:val="24"/>
          <w:lang w:eastAsia="ru-RU"/>
        </w:rPr>
        <w:t>Чуменко</w:t>
      </w:r>
      <w:proofErr w:type="spellEnd"/>
      <w:r w:rsidRPr="00AE108E">
        <w:rPr>
          <w:rFonts w:ascii="Times New Roman" w:hAnsi="Times New Roman" w:cs="Times New Roman"/>
          <w:sz w:val="24"/>
          <w:szCs w:val="24"/>
          <w:lang w:eastAsia="ru-RU"/>
        </w:rPr>
        <w:t xml:space="preserve"> Е. В. Конфликты и методы их преодоления: </w:t>
      </w:r>
      <w:proofErr w:type="gramStart"/>
      <w:r w:rsidRPr="00AE108E">
        <w:rPr>
          <w:rFonts w:ascii="Times New Roman" w:hAnsi="Times New Roman" w:cs="Times New Roman"/>
          <w:sz w:val="24"/>
          <w:szCs w:val="24"/>
          <w:lang w:eastAsia="ru-RU"/>
        </w:rPr>
        <w:t>социально-психологически</w:t>
      </w:r>
      <w:proofErr w:type="gramEnd"/>
      <w:r w:rsidRPr="00AE108E">
        <w:rPr>
          <w:rFonts w:ascii="Times New Roman" w:hAnsi="Times New Roman" w:cs="Times New Roman"/>
          <w:sz w:val="24"/>
          <w:szCs w:val="24"/>
          <w:lang w:eastAsia="ru-RU"/>
        </w:rPr>
        <w:t xml:space="preserve"> тренинг. – </w:t>
      </w:r>
      <w:proofErr w:type="gramStart"/>
      <w:r w:rsidRPr="00AE108E">
        <w:rPr>
          <w:rFonts w:ascii="Times New Roman" w:hAnsi="Times New Roman" w:cs="Times New Roman"/>
          <w:sz w:val="24"/>
          <w:szCs w:val="24"/>
          <w:lang w:eastAsia="ru-RU"/>
        </w:rPr>
        <w:t>М.: «Чистые пруды». 2007 (Библиотека «Первого сентября», серия «Школьный психолог».</w:t>
      </w:r>
      <w:proofErr w:type="gramEnd"/>
      <w:r w:rsidRPr="00AE108E">
        <w:rPr>
          <w:rFonts w:ascii="Times New Roman" w:hAnsi="Times New Roman" w:cs="Times New Roman"/>
          <w:sz w:val="24"/>
          <w:szCs w:val="24"/>
          <w:lang w:eastAsia="ru-RU"/>
        </w:rPr>
        <w:t xml:space="preserve"> </w:t>
      </w:r>
      <w:proofErr w:type="gramStart"/>
      <w:r w:rsidRPr="00AE108E">
        <w:rPr>
          <w:rFonts w:ascii="Times New Roman" w:hAnsi="Times New Roman" w:cs="Times New Roman"/>
          <w:sz w:val="24"/>
          <w:szCs w:val="24"/>
          <w:lang w:eastAsia="ru-RU"/>
        </w:rPr>
        <w:t>Вып.5(17)).</w:t>
      </w:r>
      <w:proofErr w:type="gramEnd"/>
    </w:p>
    <w:p w:rsidR="00277A5F" w:rsidRPr="00277A5F" w:rsidRDefault="00277A5F" w:rsidP="00277A5F">
      <w:pPr>
        <w:numPr>
          <w:ilvl w:val="0"/>
          <w:numId w:val="41"/>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 xml:space="preserve">Организация рабочего времени [Текст]: учебник / сост. </w:t>
      </w:r>
      <w:proofErr w:type="spellStart"/>
      <w:r w:rsidRPr="00277A5F">
        <w:rPr>
          <w:rFonts w:ascii="Times New Roman" w:hAnsi="Times New Roman" w:cs="Times New Roman"/>
          <w:sz w:val="24"/>
          <w:szCs w:val="24"/>
        </w:rPr>
        <w:t>А.Г.Иваницкий</w:t>
      </w:r>
      <w:proofErr w:type="spellEnd"/>
      <w:r w:rsidRPr="00277A5F">
        <w:rPr>
          <w:rFonts w:ascii="Times New Roman" w:hAnsi="Times New Roman" w:cs="Times New Roman"/>
          <w:sz w:val="24"/>
          <w:szCs w:val="24"/>
        </w:rPr>
        <w:t xml:space="preserve">. - М: </w:t>
      </w:r>
      <w:proofErr w:type="spellStart"/>
      <w:r w:rsidRPr="00277A5F">
        <w:rPr>
          <w:rFonts w:ascii="Times New Roman" w:hAnsi="Times New Roman" w:cs="Times New Roman"/>
          <w:sz w:val="24"/>
          <w:szCs w:val="24"/>
        </w:rPr>
        <w:t>ДеКА</w:t>
      </w:r>
      <w:proofErr w:type="spellEnd"/>
      <w:r w:rsidRPr="00277A5F">
        <w:rPr>
          <w:rFonts w:ascii="Times New Roman" w:hAnsi="Times New Roman" w:cs="Times New Roman"/>
          <w:sz w:val="24"/>
          <w:szCs w:val="24"/>
        </w:rPr>
        <w:t>. - 1994. - 195с.</w:t>
      </w:r>
    </w:p>
    <w:p w:rsidR="00277A5F" w:rsidRPr="00277A5F" w:rsidRDefault="00277A5F" w:rsidP="00277A5F">
      <w:pPr>
        <w:numPr>
          <w:ilvl w:val="0"/>
          <w:numId w:val="41"/>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Трейси, Б. Оставьте брезгливость, съешьте лягушку [Текст] / Б. Трейси. – Минск: «Попурри», 2008. – 112 с.</w:t>
      </w:r>
    </w:p>
    <w:p w:rsidR="00277A5F" w:rsidRPr="00277A5F" w:rsidRDefault="00277A5F" w:rsidP="00277A5F">
      <w:pPr>
        <w:numPr>
          <w:ilvl w:val="0"/>
          <w:numId w:val="41"/>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Трейси, Б. Тайм-менеджмент по Брайану Трейси: Как заставить время работать на вас [Текст] /  Б. Трейси. – М.: Альпина Бизнес Букс, 2009.- 302 с.</w:t>
      </w:r>
    </w:p>
    <w:p w:rsidR="00277A5F" w:rsidRPr="00AE108E" w:rsidRDefault="00277A5F" w:rsidP="00277A5F">
      <w:pPr>
        <w:pStyle w:val="a5"/>
        <w:jc w:val="both"/>
        <w:rPr>
          <w:rFonts w:ascii="Times New Roman" w:hAnsi="Times New Roman" w:cs="Times New Roman"/>
          <w:sz w:val="24"/>
          <w:szCs w:val="24"/>
          <w:lang w:eastAsia="ru-RU"/>
        </w:rPr>
      </w:pPr>
    </w:p>
    <w:p w:rsidR="00216D30" w:rsidRDefault="00216D30"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p>
    <w:p w:rsidR="00B30DC6" w:rsidRDefault="00B30DC6" w:rsidP="005371BA">
      <w:pPr>
        <w:shd w:val="clear" w:color="auto" w:fill="FFFFFF"/>
        <w:spacing w:after="0" w:line="240" w:lineRule="auto"/>
        <w:rPr>
          <w:rFonts w:ascii="Times New Roman" w:hAnsi="Times New Roman" w:cs="Times New Roman"/>
        </w:rPr>
      </w:pPr>
    </w:p>
    <w:p w:rsidR="001C376C" w:rsidRDefault="001C376C" w:rsidP="005371BA">
      <w:pPr>
        <w:shd w:val="clear" w:color="auto" w:fill="FFFFFF"/>
        <w:spacing w:after="0" w:line="240" w:lineRule="auto"/>
        <w:rPr>
          <w:rFonts w:ascii="Times New Roman" w:hAnsi="Times New Roman" w:cs="Times New Roman"/>
        </w:rPr>
      </w:pPr>
      <w:bookmarkStart w:id="0" w:name="_GoBack"/>
      <w:bookmarkEnd w:id="0"/>
    </w:p>
    <w:p w:rsidR="00F50395" w:rsidRDefault="00F50395" w:rsidP="007E37B8">
      <w:pPr>
        <w:shd w:val="clear" w:color="auto" w:fill="FFFFFF"/>
        <w:spacing w:after="0" w:line="240" w:lineRule="auto"/>
        <w:jc w:val="center"/>
        <w:rPr>
          <w:rFonts w:ascii="Times New Roman" w:hAnsi="Times New Roman" w:cs="Times New Roman"/>
        </w:rPr>
      </w:pPr>
    </w:p>
    <w:p w:rsidR="007E37B8" w:rsidRPr="003C1948" w:rsidRDefault="007E37B8" w:rsidP="005371BA">
      <w:pPr>
        <w:shd w:val="clear" w:color="auto" w:fill="FFFFFF"/>
        <w:tabs>
          <w:tab w:val="left" w:pos="365"/>
        </w:tabs>
        <w:spacing w:line="480" w:lineRule="auto"/>
        <w:jc w:val="center"/>
        <w:rPr>
          <w:rFonts w:ascii="Times New Roman" w:hAnsi="Times New Roman" w:cs="Times New Roman"/>
          <w:sz w:val="24"/>
          <w:szCs w:val="24"/>
        </w:rPr>
      </w:pPr>
      <w:r w:rsidRPr="003C1948">
        <w:rPr>
          <w:rFonts w:ascii="Times New Roman" w:hAnsi="Times New Roman" w:cs="Times New Roman"/>
          <w:sz w:val="24"/>
          <w:szCs w:val="24"/>
        </w:rPr>
        <w:t>Календарно - тематическое планирование</w:t>
      </w:r>
    </w:p>
    <w:tbl>
      <w:tblPr>
        <w:tblStyle w:val="aa"/>
        <w:tblpPr w:leftFromText="180" w:rightFromText="180" w:vertAnchor="text" w:horzAnchor="margin" w:tblpXSpec="center" w:tblpY="258"/>
        <w:tblW w:w="8685" w:type="dxa"/>
        <w:tblLayout w:type="fixed"/>
        <w:tblLook w:val="0000" w:firstRow="0" w:lastRow="0" w:firstColumn="0" w:lastColumn="0" w:noHBand="0" w:noVBand="0"/>
      </w:tblPr>
      <w:tblGrid>
        <w:gridCol w:w="1174"/>
        <w:gridCol w:w="851"/>
        <w:gridCol w:w="5760"/>
        <w:gridCol w:w="900"/>
      </w:tblGrid>
      <w:tr w:rsidR="004B7B32" w:rsidRPr="003C1948" w:rsidTr="000867AB">
        <w:trPr>
          <w:trHeight w:hRule="exact" w:val="603"/>
        </w:trPr>
        <w:tc>
          <w:tcPr>
            <w:tcW w:w="1174" w:type="dxa"/>
            <w:vMerge w:val="restart"/>
          </w:tcPr>
          <w:p w:rsidR="004B7B32" w:rsidRPr="003C1948" w:rsidRDefault="004B7B32" w:rsidP="005371BA">
            <w:pPr>
              <w:shd w:val="clear" w:color="auto" w:fill="FFFFFF"/>
              <w:ind w:hanging="180"/>
              <w:jc w:val="center"/>
              <w:rPr>
                <w:rFonts w:ascii="Times New Roman" w:hAnsi="Times New Roman" w:cs="Times New Roman"/>
                <w:sz w:val="24"/>
                <w:szCs w:val="24"/>
              </w:rPr>
            </w:pPr>
            <w:r w:rsidRPr="003C1948">
              <w:rPr>
                <w:rFonts w:ascii="Times New Roman" w:hAnsi="Times New Roman" w:cs="Times New Roman"/>
                <w:sz w:val="24"/>
                <w:szCs w:val="24"/>
              </w:rPr>
              <w:t>Разделы</w:t>
            </w:r>
          </w:p>
        </w:tc>
        <w:tc>
          <w:tcPr>
            <w:tcW w:w="851" w:type="dxa"/>
            <w:vMerge w:val="restart"/>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w:t>
            </w:r>
          </w:p>
          <w:p w:rsidR="004B7B32" w:rsidRPr="003C1948" w:rsidRDefault="004B7B32" w:rsidP="004B7B32">
            <w:pPr>
              <w:shd w:val="clear" w:color="auto" w:fill="FFFFFF"/>
              <w:ind w:left="211"/>
              <w:jc w:val="center"/>
              <w:rPr>
                <w:rFonts w:ascii="Times New Roman" w:hAnsi="Times New Roman" w:cs="Times New Roman"/>
                <w:sz w:val="24"/>
                <w:szCs w:val="24"/>
              </w:rPr>
            </w:pPr>
            <w:proofErr w:type="gramStart"/>
            <w:r w:rsidRPr="003C1948">
              <w:rPr>
                <w:rFonts w:ascii="Times New Roman" w:hAnsi="Times New Roman" w:cs="Times New Roman"/>
                <w:spacing w:val="-3"/>
                <w:sz w:val="24"/>
                <w:szCs w:val="24"/>
              </w:rPr>
              <w:t>п</w:t>
            </w:r>
            <w:proofErr w:type="gramEnd"/>
            <w:r w:rsidRPr="003C1948">
              <w:rPr>
                <w:rFonts w:ascii="Times New Roman" w:hAnsi="Times New Roman" w:cs="Times New Roman"/>
                <w:spacing w:val="-3"/>
                <w:sz w:val="24"/>
                <w:szCs w:val="24"/>
              </w:rPr>
              <w:t>/п</w:t>
            </w:r>
          </w:p>
        </w:tc>
        <w:tc>
          <w:tcPr>
            <w:tcW w:w="5760" w:type="dxa"/>
            <w:vMerge w:val="restart"/>
          </w:tcPr>
          <w:p w:rsidR="004B7B32" w:rsidRPr="003C1948" w:rsidRDefault="004B7B32" w:rsidP="005371BA">
            <w:pPr>
              <w:shd w:val="clear" w:color="auto" w:fill="FFFFFF"/>
              <w:jc w:val="center"/>
              <w:rPr>
                <w:rFonts w:ascii="Times New Roman" w:hAnsi="Times New Roman" w:cs="Times New Roman"/>
                <w:spacing w:val="2"/>
                <w:sz w:val="24"/>
                <w:szCs w:val="24"/>
              </w:rPr>
            </w:pPr>
          </w:p>
          <w:p w:rsidR="004B7B32" w:rsidRPr="003C1948" w:rsidRDefault="004B7B32" w:rsidP="005371BA">
            <w:pPr>
              <w:shd w:val="clear" w:color="auto" w:fill="FFFFFF"/>
              <w:jc w:val="center"/>
              <w:rPr>
                <w:rFonts w:ascii="Times New Roman" w:hAnsi="Times New Roman" w:cs="Times New Roman"/>
                <w:spacing w:val="2"/>
                <w:sz w:val="24"/>
                <w:szCs w:val="24"/>
              </w:rPr>
            </w:pPr>
            <w:r w:rsidRPr="003C1948">
              <w:rPr>
                <w:rFonts w:ascii="Times New Roman" w:hAnsi="Times New Roman" w:cs="Times New Roman"/>
                <w:spacing w:val="2"/>
                <w:sz w:val="24"/>
                <w:szCs w:val="24"/>
              </w:rPr>
              <w:t>Наименование темы</w:t>
            </w: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shd w:val="clear" w:color="auto" w:fill="FFFFFF"/>
              <w:ind w:left="1469"/>
              <w:jc w:val="center"/>
              <w:rPr>
                <w:rFonts w:ascii="Times New Roman" w:hAnsi="Times New Roman" w:cs="Times New Roman"/>
                <w:spacing w:val="2"/>
                <w:sz w:val="24"/>
                <w:szCs w:val="24"/>
              </w:rPr>
            </w:pPr>
          </w:p>
          <w:p w:rsidR="004B7B32" w:rsidRPr="003C1948" w:rsidRDefault="004B7B32" w:rsidP="005371BA">
            <w:pPr>
              <w:pStyle w:val="5"/>
              <w:jc w:val="center"/>
              <w:outlineLvl w:val="4"/>
              <w:rPr>
                <w:b w:val="0"/>
                <w:sz w:val="24"/>
                <w:szCs w:val="24"/>
              </w:rPr>
            </w:pPr>
            <w:r w:rsidRPr="003C1948">
              <w:rPr>
                <w:b w:val="0"/>
                <w:sz w:val="24"/>
                <w:szCs w:val="24"/>
              </w:rPr>
              <w:t>Наименование темы</w:t>
            </w:r>
          </w:p>
        </w:tc>
        <w:tc>
          <w:tcPr>
            <w:tcW w:w="900" w:type="dxa"/>
            <w:vMerge w:val="restart"/>
          </w:tcPr>
          <w:p w:rsidR="004B7B32" w:rsidRPr="003C1948" w:rsidRDefault="004B7B32" w:rsidP="005371BA">
            <w:pPr>
              <w:shd w:val="clear" w:color="auto" w:fill="FFFFFF"/>
              <w:rPr>
                <w:rFonts w:ascii="Times New Roman" w:hAnsi="Times New Roman" w:cs="Times New Roman"/>
                <w:sz w:val="24"/>
                <w:szCs w:val="24"/>
              </w:rPr>
            </w:pPr>
            <w:r w:rsidRPr="003C1948">
              <w:rPr>
                <w:rFonts w:ascii="Times New Roman" w:hAnsi="Times New Roman" w:cs="Times New Roman"/>
                <w:spacing w:val="-2"/>
                <w:sz w:val="24"/>
                <w:szCs w:val="24"/>
              </w:rPr>
              <w:t>Всего</w:t>
            </w:r>
          </w:p>
          <w:p w:rsidR="004B7B32" w:rsidRPr="003C1948" w:rsidRDefault="004B7B32" w:rsidP="005371BA">
            <w:pPr>
              <w:shd w:val="clear" w:color="auto" w:fill="FFFFFF"/>
              <w:rPr>
                <w:rFonts w:ascii="Times New Roman" w:hAnsi="Times New Roman" w:cs="Times New Roman"/>
                <w:sz w:val="24"/>
                <w:szCs w:val="24"/>
              </w:rPr>
            </w:pPr>
            <w:r w:rsidRPr="003C1948">
              <w:rPr>
                <w:rFonts w:ascii="Times New Roman" w:hAnsi="Times New Roman" w:cs="Times New Roman"/>
                <w:spacing w:val="-5"/>
                <w:sz w:val="24"/>
                <w:szCs w:val="24"/>
              </w:rPr>
              <w:t>часов</w:t>
            </w:r>
          </w:p>
        </w:tc>
      </w:tr>
      <w:tr w:rsidR="004B7B32" w:rsidRPr="003C1948" w:rsidTr="000867AB">
        <w:trPr>
          <w:trHeight w:hRule="exact" w:val="666"/>
        </w:trPr>
        <w:tc>
          <w:tcPr>
            <w:tcW w:w="1174" w:type="dxa"/>
            <w:vMerge/>
          </w:tcPr>
          <w:p w:rsidR="004B7B32" w:rsidRPr="003C1948" w:rsidRDefault="004B7B32" w:rsidP="005371BA">
            <w:pPr>
              <w:shd w:val="clear" w:color="auto" w:fill="FFFFFF"/>
              <w:ind w:left="211"/>
              <w:jc w:val="center"/>
              <w:rPr>
                <w:rFonts w:ascii="Times New Roman" w:hAnsi="Times New Roman" w:cs="Times New Roman"/>
                <w:sz w:val="24"/>
                <w:szCs w:val="24"/>
              </w:rPr>
            </w:pPr>
          </w:p>
        </w:tc>
        <w:tc>
          <w:tcPr>
            <w:tcW w:w="851" w:type="dxa"/>
            <w:vMerge/>
          </w:tcPr>
          <w:p w:rsidR="004B7B32" w:rsidRPr="003C1948" w:rsidRDefault="004B7B32" w:rsidP="004B7B32">
            <w:pPr>
              <w:shd w:val="clear" w:color="auto" w:fill="FFFFFF"/>
              <w:ind w:left="211"/>
              <w:jc w:val="center"/>
              <w:rPr>
                <w:rFonts w:ascii="Times New Roman" w:hAnsi="Times New Roman" w:cs="Times New Roman"/>
                <w:sz w:val="24"/>
                <w:szCs w:val="24"/>
              </w:rPr>
            </w:pPr>
          </w:p>
        </w:tc>
        <w:tc>
          <w:tcPr>
            <w:tcW w:w="5760" w:type="dxa"/>
            <w:vMerge/>
          </w:tcPr>
          <w:p w:rsidR="004B7B32" w:rsidRPr="003C1948" w:rsidRDefault="004B7B32" w:rsidP="005371BA">
            <w:pPr>
              <w:shd w:val="clear" w:color="auto" w:fill="FFFFFF"/>
              <w:ind w:left="1469"/>
              <w:jc w:val="center"/>
              <w:rPr>
                <w:rFonts w:ascii="Times New Roman" w:hAnsi="Times New Roman" w:cs="Times New Roman"/>
                <w:spacing w:val="2"/>
                <w:sz w:val="24"/>
                <w:szCs w:val="24"/>
              </w:rPr>
            </w:pPr>
          </w:p>
        </w:tc>
        <w:tc>
          <w:tcPr>
            <w:tcW w:w="900" w:type="dxa"/>
            <w:vMerge/>
          </w:tcPr>
          <w:p w:rsidR="004B7B32" w:rsidRPr="003C1948" w:rsidRDefault="004B7B32" w:rsidP="005371BA">
            <w:pPr>
              <w:shd w:val="clear" w:color="auto" w:fill="FFFFFF"/>
              <w:jc w:val="center"/>
              <w:rPr>
                <w:rFonts w:ascii="Times New Roman" w:hAnsi="Times New Roman" w:cs="Times New Roman"/>
                <w:spacing w:val="-2"/>
                <w:sz w:val="24"/>
                <w:szCs w:val="24"/>
              </w:rPr>
            </w:pPr>
          </w:p>
        </w:tc>
      </w:tr>
      <w:tr w:rsidR="004B7B32" w:rsidRPr="003C1948" w:rsidTr="000867AB">
        <w:trPr>
          <w:trHeight w:hRule="exact" w:val="356"/>
        </w:trPr>
        <w:tc>
          <w:tcPr>
            <w:tcW w:w="1174" w:type="dxa"/>
            <w:vMerge w:val="restart"/>
          </w:tcPr>
          <w:p w:rsidR="004B7B32" w:rsidRPr="003C1948" w:rsidRDefault="004B7B32" w:rsidP="005371BA">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lang w:val="en-US"/>
              </w:rPr>
              <w:t>I</w:t>
            </w: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p>
        </w:tc>
        <w:tc>
          <w:tcPr>
            <w:tcW w:w="5760" w:type="dxa"/>
          </w:tcPr>
          <w:p w:rsidR="004B7B32" w:rsidRPr="003C1948" w:rsidRDefault="004B7B32" w:rsidP="005371BA">
            <w:pPr>
              <w:shd w:val="clear" w:color="auto" w:fill="FFFFFF"/>
              <w:jc w:val="center"/>
              <w:rPr>
                <w:rFonts w:ascii="Times New Roman" w:hAnsi="Times New Roman" w:cs="Times New Roman"/>
                <w:sz w:val="24"/>
                <w:szCs w:val="24"/>
                <w:u w:val="single"/>
              </w:rPr>
            </w:pPr>
            <w:r w:rsidRPr="003C1948">
              <w:rPr>
                <w:rFonts w:ascii="Times New Roman" w:hAnsi="Times New Roman" w:cs="Times New Roman"/>
                <w:sz w:val="24"/>
                <w:szCs w:val="24"/>
                <w:u w:val="single"/>
              </w:rPr>
              <w:t>Познавательные процессы</w:t>
            </w:r>
          </w:p>
          <w:p w:rsidR="004B7B32" w:rsidRPr="003C1948" w:rsidRDefault="004B7B32" w:rsidP="005371BA">
            <w:pPr>
              <w:shd w:val="clear" w:color="auto" w:fill="FFFFFF"/>
              <w:jc w:val="center"/>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4</w:t>
            </w:r>
          </w:p>
        </w:tc>
      </w:tr>
      <w:tr w:rsidR="004B7B32" w:rsidRPr="003C1948" w:rsidTr="000867AB">
        <w:trPr>
          <w:trHeight w:hRule="exact" w:val="674"/>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c>
          <w:tcPr>
            <w:tcW w:w="5760" w:type="dxa"/>
          </w:tcPr>
          <w:p w:rsidR="004B7B32" w:rsidRPr="003C1948" w:rsidRDefault="004B7B32" w:rsidP="002C7F27">
            <w:pPr>
              <w:shd w:val="clear" w:color="auto" w:fill="FFFFFF"/>
              <w:rPr>
                <w:rFonts w:ascii="Times New Roman" w:hAnsi="Times New Roman" w:cs="Times New Roman"/>
                <w:sz w:val="24"/>
                <w:szCs w:val="24"/>
                <w:lang w:eastAsia="ru-RU"/>
              </w:rPr>
            </w:pPr>
            <w:r w:rsidRPr="003C1948">
              <w:rPr>
                <w:rFonts w:ascii="Times New Roman" w:hAnsi="Times New Roman" w:cs="Times New Roman"/>
                <w:sz w:val="24"/>
                <w:szCs w:val="24"/>
                <w:lang w:eastAsia="ru-RU"/>
              </w:rPr>
              <w:t>Эффективные СПОСОБЫ запоминания УЧЕБНОГО материала.</w:t>
            </w:r>
          </w:p>
          <w:p w:rsidR="004B7B32" w:rsidRPr="003C1948" w:rsidRDefault="004B7B32" w:rsidP="002C7F27">
            <w:pPr>
              <w:shd w:val="clear" w:color="auto" w:fill="FFFFFF"/>
              <w:rPr>
                <w:rFonts w:ascii="Times New Roman" w:eastAsia="Times New Roman" w:hAnsi="Times New Roman" w:cs="Times New Roman"/>
                <w:sz w:val="24"/>
                <w:szCs w:val="24"/>
                <w:lang w:eastAsia="ru-RU"/>
              </w:rPr>
            </w:pPr>
          </w:p>
          <w:p w:rsidR="004B7B32" w:rsidRPr="003C1948" w:rsidRDefault="004B7B32" w:rsidP="002C7F27">
            <w:pPr>
              <w:shd w:val="clear" w:color="auto" w:fill="FFFFFF"/>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831"/>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2</w:t>
            </w:r>
          </w:p>
        </w:tc>
        <w:tc>
          <w:tcPr>
            <w:tcW w:w="5760" w:type="dxa"/>
          </w:tcPr>
          <w:p w:rsidR="004B7B32" w:rsidRPr="003C1948" w:rsidRDefault="004B7B32" w:rsidP="002C7F27">
            <w:pPr>
              <w:shd w:val="clear" w:color="auto" w:fill="FFFFFF"/>
              <w:rPr>
                <w:rFonts w:ascii="Times New Roman" w:hAnsi="Times New Roman" w:cs="Times New Roman"/>
                <w:sz w:val="24"/>
                <w:szCs w:val="24"/>
              </w:rPr>
            </w:pPr>
            <w:r w:rsidRPr="003C1948">
              <w:rPr>
                <w:rFonts w:ascii="Times New Roman" w:hAnsi="Times New Roman" w:cs="Times New Roman"/>
                <w:sz w:val="24"/>
                <w:szCs w:val="24"/>
              </w:rPr>
              <w:t xml:space="preserve"> Память. Практическая работа «Умение работать с дополнительной литературой»</w:t>
            </w:r>
          </w:p>
          <w:p w:rsidR="004B7B32" w:rsidRPr="003C1948" w:rsidRDefault="004B7B32" w:rsidP="002C7F27">
            <w:pPr>
              <w:shd w:val="clear" w:color="auto" w:fill="FFFFFF"/>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724"/>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3</w:t>
            </w:r>
          </w:p>
        </w:tc>
        <w:tc>
          <w:tcPr>
            <w:tcW w:w="5760" w:type="dxa"/>
          </w:tcPr>
          <w:p w:rsidR="004B7B32" w:rsidRDefault="004B7B32" w:rsidP="002C7F27">
            <w:pPr>
              <w:rPr>
                <w:rFonts w:ascii="Times New Roman" w:hAnsi="Times New Roman" w:cs="Times New Roman"/>
                <w:sz w:val="24"/>
                <w:szCs w:val="24"/>
              </w:rPr>
            </w:pPr>
            <w:r w:rsidRPr="003C1948">
              <w:rPr>
                <w:rFonts w:ascii="Times New Roman" w:hAnsi="Times New Roman" w:cs="Times New Roman"/>
                <w:sz w:val="24"/>
                <w:szCs w:val="24"/>
              </w:rPr>
              <w:t>Внимание и внимательность</w:t>
            </w:r>
          </w:p>
          <w:p w:rsidR="004B7B32" w:rsidRDefault="004B7B32" w:rsidP="002C7F27">
            <w:pPr>
              <w:rPr>
                <w:rFonts w:ascii="Times New Roman" w:hAnsi="Times New Roman" w:cs="Times New Roman"/>
                <w:sz w:val="24"/>
                <w:szCs w:val="24"/>
              </w:rPr>
            </w:pPr>
          </w:p>
          <w:p w:rsidR="004B7B32" w:rsidRDefault="004B7B32" w:rsidP="002C7F27">
            <w:pPr>
              <w:rPr>
                <w:rFonts w:ascii="Times New Roman" w:hAnsi="Times New Roman" w:cs="Times New Roman"/>
                <w:sz w:val="24"/>
                <w:szCs w:val="24"/>
              </w:rPr>
            </w:pPr>
          </w:p>
          <w:p w:rsidR="004B7B32" w:rsidRPr="003C1948" w:rsidRDefault="004B7B32" w:rsidP="002C7F27">
            <w:pPr>
              <w:rPr>
                <w:rFonts w:ascii="Times New Roman" w:hAnsi="Times New Roman" w:cs="Times New Roman"/>
                <w:sz w:val="24"/>
                <w:szCs w:val="24"/>
              </w:rPr>
            </w:pPr>
          </w:p>
          <w:p w:rsidR="004B7B32" w:rsidRPr="003C1948" w:rsidRDefault="004B7B32" w:rsidP="002C7F27">
            <w:pPr>
              <w:shd w:val="clear" w:color="auto" w:fill="FFFFFF"/>
              <w:ind w:right="19"/>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716"/>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4</w:t>
            </w:r>
          </w:p>
        </w:tc>
        <w:tc>
          <w:tcPr>
            <w:tcW w:w="5760" w:type="dxa"/>
          </w:tcPr>
          <w:p w:rsidR="004B7B32" w:rsidRPr="003C1948" w:rsidRDefault="004B7B32" w:rsidP="002C7F27">
            <w:pPr>
              <w:rPr>
                <w:rFonts w:ascii="Times New Roman" w:eastAsia="Times New Roman" w:hAnsi="Times New Roman" w:cs="Times New Roman"/>
                <w:bCs/>
                <w:sz w:val="24"/>
                <w:szCs w:val="24"/>
                <w:lang w:eastAsia="ru-RU"/>
              </w:rPr>
            </w:pPr>
            <w:r w:rsidRPr="003C1948">
              <w:rPr>
                <w:rFonts w:ascii="Times New Roman" w:eastAsia="Times New Roman" w:hAnsi="Times New Roman" w:cs="Times New Roman"/>
                <w:bCs/>
                <w:sz w:val="24"/>
                <w:szCs w:val="24"/>
                <w:lang w:eastAsia="ru-RU"/>
              </w:rPr>
              <w:t>Умственная аэробика или как развивать свои способности.</w:t>
            </w:r>
          </w:p>
          <w:p w:rsidR="004B7B32" w:rsidRPr="003C1948" w:rsidRDefault="004B7B32" w:rsidP="002C7F27">
            <w:pPr>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701"/>
        </w:trPr>
        <w:tc>
          <w:tcPr>
            <w:tcW w:w="1174" w:type="dxa"/>
            <w:vMerge w:val="restart"/>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lang w:val="en-US"/>
              </w:rPr>
              <w:t>II</w:t>
            </w: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p>
        </w:tc>
        <w:tc>
          <w:tcPr>
            <w:tcW w:w="5760" w:type="dxa"/>
          </w:tcPr>
          <w:p w:rsidR="004B7B32" w:rsidRPr="003C1948" w:rsidRDefault="004B7B32" w:rsidP="002C7F27">
            <w:pPr>
              <w:shd w:val="clear" w:color="auto" w:fill="FFFFFF"/>
              <w:ind w:right="19"/>
              <w:jc w:val="center"/>
              <w:rPr>
                <w:rFonts w:ascii="Times New Roman" w:hAnsi="Times New Roman" w:cs="Times New Roman"/>
                <w:sz w:val="24"/>
                <w:szCs w:val="24"/>
                <w:u w:val="single"/>
              </w:rPr>
            </w:pPr>
            <w:r w:rsidRPr="003C1948">
              <w:rPr>
                <w:rFonts w:ascii="Times New Roman" w:hAnsi="Times New Roman" w:cs="Times New Roman"/>
                <w:sz w:val="24"/>
                <w:szCs w:val="24"/>
                <w:u w:val="single"/>
              </w:rPr>
              <w:t>Возможности человека</w:t>
            </w: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4</w:t>
            </w:r>
          </w:p>
        </w:tc>
      </w:tr>
      <w:tr w:rsidR="004B7B32" w:rsidRPr="003C1948" w:rsidTr="000867AB">
        <w:trPr>
          <w:trHeight w:hRule="exact" w:val="832"/>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5</w:t>
            </w:r>
          </w:p>
        </w:tc>
        <w:tc>
          <w:tcPr>
            <w:tcW w:w="5760" w:type="dxa"/>
          </w:tcPr>
          <w:p w:rsidR="004B7B32" w:rsidRPr="003C1948" w:rsidRDefault="004B7B32" w:rsidP="00965670">
            <w:pPr>
              <w:pStyle w:val="postname"/>
              <w:ind w:left="0"/>
              <w:jc w:val="left"/>
              <w:rPr>
                <w:rFonts w:ascii="Times New Roman" w:hAnsi="Times New Roman"/>
                <w:color w:val="auto"/>
                <w:sz w:val="24"/>
                <w:szCs w:val="24"/>
              </w:rPr>
            </w:pPr>
            <w:r w:rsidRPr="003C1948">
              <w:rPr>
                <w:rFonts w:ascii="Times New Roman" w:hAnsi="Times New Roman"/>
                <w:color w:val="auto"/>
                <w:sz w:val="24"/>
                <w:szCs w:val="24"/>
              </w:rPr>
              <w:t>Эффективное использование времени</w:t>
            </w: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709"/>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6</w:t>
            </w:r>
          </w:p>
        </w:tc>
        <w:tc>
          <w:tcPr>
            <w:tcW w:w="5760" w:type="dxa"/>
          </w:tcPr>
          <w:p w:rsidR="004B7B32" w:rsidRPr="003C1948" w:rsidRDefault="004B7B32" w:rsidP="00965670">
            <w:pPr>
              <w:pStyle w:val="6"/>
              <w:outlineLvl w:val="5"/>
              <w:rPr>
                <w:b w:val="0"/>
                <w:sz w:val="24"/>
                <w:szCs w:val="24"/>
              </w:rPr>
            </w:pPr>
            <w:r w:rsidRPr="003C1948">
              <w:rPr>
                <w:b w:val="0"/>
                <w:sz w:val="24"/>
                <w:szCs w:val="24"/>
              </w:rPr>
              <w:t>Человек привычки – человек воли</w:t>
            </w:r>
          </w:p>
        </w:tc>
        <w:tc>
          <w:tcPr>
            <w:tcW w:w="900" w:type="dxa"/>
          </w:tcPr>
          <w:p w:rsidR="004B7B32" w:rsidRPr="003C1948" w:rsidRDefault="004B7B32" w:rsidP="009D096B">
            <w:pPr>
              <w:shd w:val="clear" w:color="auto" w:fill="FFFFFF"/>
              <w:jc w:val="center"/>
              <w:rPr>
                <w:rFonts w:ascii="Times New Roman" w:hAnsi="Times New Roman" w:cs="Times New Roman"/>
                <w:sz w:val="24"/>
                <w:szCs w:val="24"/>
                <w:lang w:val="en-US"/>
              </w:rPr>
            </w:pPr>
            <w:r w:rsidRPr="003C1948">
              <w:rPr>
                <w:rFonts w:ascii="Times New Roman" w:hAnsi="Times New Roman" w:cs="Times New Roman"/>
                <w:sz w:val="24"/>
                <w:szCs w:val="24"/>
                <w:lang w:val="en-US"/>
              </w:rPr>
              <w:t>1</w:t>
            </w:r>
          </w:p>
        </w:tc>
      </w:tr>
      <w:tr w:rsidR="004B7B32" w:rsidRPr="003C1948" w:rsidTr="000867AB">
        <w:trPr>
          <w:trHeight w:hRule="exact" w:val="708"/>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7</w:t>
            </w:r>
          </w:p>
        </w:tc>
        <w:tc>
          <w:tcPr>
            <w:tcW w:w="5760" w:type="dxa"/>
          </w:tcPr>
          <w:p w:rsidR="004B7B32" w:rsidRPr="003C1948" w:rsidRDefault="004B7B32" w:rsidP="00965670">
            <w:pPr>
              <w:pStyle w:val="6"/>
              <w:outlineLvl w:val="5"/>
              <w:rPr>
                <w:b w:val="0"/>
                <w:sz w:val="24"/>
                <w:szCs w:val="24"/>
              </w:rPr>
            </w:pPr>
            <w:proofErr w:type="spellStart"/>
            <w:r w:rsidRPr="003C1948">
              <w:rPr>
                <w:b w:val="0"/>
                <w:sz w:val="24"/>
                <w:szCs w:val="24"/>
              </w:rPr>
              <w:t>Визуалы</w:t>
            </w:r>
            <w:proofErr w:type="spellEnd"/>
            <w:r w:rsidRPr="003C1948">
              <w:rPr>
                <w:b w:val="0"/>
                <w:sz w:val="24"/>
                <w:szCs w:val="24"/>
              </w:rPr>
              <w:t xml:space="preserve">, </w:t>
            </w:r>
            <w:proofErr w:type="spellStart"/>
            <w:r w:rsidRPr="003C1948">
              <w:rPr>
                <w:b w:val="0"/>
                <w:sz w:val="24"/>
                <w:szCs w:val="24"/>
              </w:rPr>
              <w:t>аудиалы</w:t>
            </w:r>
            <w:proofErr w:type="spellEnd"/>
            <w:r w:rsidRPr="003C1948">
              <w:rPr>
                <w:b w:val="0"/>
                <w:sz w:val="24"/>
                <w:szCs w:val="24"/>
              </w:rPr>
              <w:t xml:space="preserve">, </w:t>
            </w:r>
            <w:proofErr w:type="spellStart"/>
            <w:r w:rsidRPr="003C1948">
              <w:rPr>
                <w:b w:val="0"/>
                <w:sz w:val="24"/>
                <w:szCs w:val="24"/>
              </w:rPr>
              <w:t>кинестетики</w:t>
            </w:r>
            <w:proofErr w:type="spellEnd"/>
          </w:p>
        </w:tc>
        <w:tc>
          <w:tcPr>
            <w:tcW w:w="900" w:type="dxa"/>
          </w:tcPr>
          <w:p w:rsidR="004B7B32" w:rsidRPr="003C1948" w:rsidRDefault="004B7B32" w:rsidP="009D096B">
            <w:pPr>
              <w:shd w:val="clear" w:color="auto" w:fill="FFFFFF"/>
              <w:jc w:val="center"/>
              <w:rPr>
                <w:rFonts w:ascii="Times New Roman" w:hAnsi="Times New Roman" w:cs="Times New Roman"/>
                <w:sz w:val="24"/>
                <w:szCs w:val="24"/>
                <w:lang w:val="en-US"/>
              </w:rPr>
            </w:pPr>
            <w:r w:rsidRPr="003C1948">
              <w:rPr>
                <w:rFonts w:ascii="Times New Roman" w:hAnsi="Times New Roman" w:cs="Times New Roman"/>
                <w:sz w:val="24"/>
                <w:szCs w:val="24"/>
                <w:lang w:val="en-US"/>
              </w:rPr>
              <w:t>1</w:t>
            </w:r>
          </w:p>
        </w:tc>
      </w:tr>
      <w:tr w:rsidR="004B7B32" w:rsidRPr="003C1948" w:rsidTr="000867AB">
        <w:trPr>
          <w:trHeight w:hRule="exact" w:val="574"/>
        </w:trPr>
        <w:tc>
          <w:tcPr>
            <w:tcW w:w="1174" w:type="dxa"/>
            <w:vMerge/>
          </w:tcPr>
          <w:p w:rsidR="004B7B32" w:rsidRPr="003C1948" w:rsidRDefault="004B7B32" w:rsidP="00965670">
            <w:pPr>
              <w:shd w:val="clear" w:color="auto" w:fill="FFFFFF"/>
              <w:rPr>
                <w:rFonts w:ascii="Times New Roman" w:hAnsi="Times New Roman" w:cs="Times New Roman"/>
                <w:sz w:val="24"/>
                <w:szCs w:val="24"/>
                <w:lang w:val="en-US"/>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8</w:t>
            </w:r>
          </w:p>
        </w:tc>
        <w:tc>
          <w:tcPr>
            <w:tcW w:w="5760" w:type="dxa"/>
          </w:tcPr>
          <w:p w:rsidR="004B7B32" w:rsidRPr="003C1948" w:rsidRDefault="00FB239D" w:rsidP="00965670">
            <w:pPr>
              <w:shd w:val="clear" w:color="auto" w:fill="FFFFFF"/>
              <w:ind w:left="-40" w:right="19"/>
              <w:rPr>
                <w:rFonts w:ascii="Times New Roman" w:hAnsi="Times New Roman" w:cs="Times New Roman"/>
                <w:sz w:val="24"/>
                <w:szCs w:val="24"/>
              </w:rPr>
            </w:pPr>
            <w:r>
              <w:rPr>
                <w:rFonts w:ascii="Times New Roman" w:hAnsi="Times New Roman" w:cs="Times New Roman"/>
                <w:sz w:val="24"/>
                <w:szCs w:val="24"/>
              </w:rPr>
              <w:t xml:space="preserve"> </w:t>
            </w:r>
            <w:r w:rsidR="004B7B32" w:rsidRPr="003C1948">
              <w:rPr>
                <w:rFonts w:ascii="Times New Roman" w:hAnsi="Times New Roman" w:cs="Times New Roman"/>
                <w:sz w:val="24"/>
                <w:szCs w:val="24"/>
              </w:rPr>
              <w:t>Большие полушария</w:t>
            </w:r>
          </w:p>
          <w:p w:rsidR="004B7B32" w:rsidRPr="003C1948" w:rsidRDefault="004B7B32" w:rsidP="00965670">
            <w:pPr>
              <w:shd w:val="clear" w:color="auto" w:fill="FFFFFF"/>
              <w:ind w:left="106" w:right="19"/>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2</w:t>
            </w:r>
          </w:p>
        </w:tc>
      </w:tr>
      <w:tr w:rsidR="004B7B32" w:rsidRPr="003C1948" w:rsidTr="000867AB">
        <w:trPr>
          <w:trHeight w:hRule="exact" w:val="671"/>
        </w:trPr>
        <w:tc>
          <w:tcPr>
            <w:tcW w:w="1174" w:type="dxa"/>
            <w:vMerge w:val="restart"/>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lang w:val="en-US"/>
              </w:rPr>
              <w:t>III</w:t>
            </w: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p>
        </w:tc>
        <w:tc>
          <w:tcPr>
            <w:tcW w:w="5760" w:type="dxa"/>
          </w:tcPr>
          <w:p w:rsidR="004B7B32" w:rsidRPr="00A24175" w:rsidRDefault="00A24175" w:rsidP="00A24175">
            <w:pPr>
              <w:pStyle w:val="2"/>
              <w:jc w:val="center"/>
              <w:outlineLvl w:val="1"/>
              <w:rPr>
                <w:rFonts w:ascii="Times New Roman" w:hAnsi="Times New Roman" w:cs="Times New Roman"/>
                <w:b w:val="0"/>
                <w:color w:val="auto"/>
                <w:sz w:val="24"/>
                <w:szCs w:val="24"/>
                <w:u w:val="single"/>
              </w:rPr>
            </w:pPr>
            <w:r w:rsidRPr="00A24175">
              <w:rPr>
                <w:rFonts w:ascii="Times New Roman" w:hAnsi="Times New Roman" w:cs="Times New Roman"/>
                <w:b w:val="0"/>
                <w:color w:val="auto"/>
                <w:sz w:val="24"/>
                <w:szCs w:val="24"/>
                <w:u w:val="single"/>
              </w:rPr>
              <w:t>Контакт</w:t>
            </w: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2</w:t>
            </w:r>
          </w:p>
        </w:tc>
      </w:tr>
      <w:tr w:rsidR="004B7B32" w:rsidRPr="003C1948" w:rsidTr="000867AB">
        <w:trPr>
          <w:trHeight w:hRule="exact" w:val="872"/>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9</w:t>
            </w:r>
          </w:p>
        </w:tc>
        <w:tc>
          <w:tcPr>
            <w:tcW w:w="5760" w:type="dxa"/>
          </w:tcPr>
          <w:p w:rsidR="004B7B32" w:rsidRPr="003C1948" w:rsidRDefault="004B7B32" w:rsidP="00965670">
            <w:pPr>
              <w:shd w:val="clear" w:color="auto" w:fill="FFFFFF"/>
              <w:rPr>
                <w:rFonts w:ascii="Times New Roman" w:hAnsi="Times New Roman" w:cs="Times New Roman"/>
                <w:sz w:val="24"/>
                <w:szCs w:val="24"/>
              </w:rPr>
            </w:pPr>
            <w:r w:rsidRPr="003C1948">
              <w:rPr>
                <w:rFonts w:ascii="Times New Roman" w:hAnsi="Times New Roman" w:cs="Times New Roman"/>
                <w:sz w:val="24"/>
                <w:szCs w:val="24"/>
              </w:rPr>
              <w:t xml:space="preserve"> Общение как социально-психологическая проблема</w:t>
            </w:r>
          </w:p>
          <w:p w:rsidR="004B7B32" w:rsidRPr="003C1948" w:rsidRDefault="004B7B32" w:rsidP="00965670">
            <w:pPr>
              <w:shd w:val="clear" w:color="auto" w:fill="FFFFFF"/>
              <w:ind w:left="106" w:right="19"/>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850"/>
        </w:trPr>
        <w:tc>
          <w:tcPr>
            <w:tcW w:w="1174" w:type="dxa"/>
            <w:vMerge/>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4B7B32">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10</w:t>
            </w:r>
          </w:p>
        </w:tc>
        <w:tc>
          <w:tcPr>
            <w:tcW w:w="5760" w:type="dxa"/>
          </w:tcPr>
          <w:p w:rsidR="004B7B32" w:rsidRPr="003C1948" w:rsidRDefault="004B7B32" w:rsidP="00383CE4">
            <w:pPr>
              <w:shd w:val="clear" w:color="auto" w:fill="FFFFFF"/>
              <w:ind w:right="19"/>
              <w:rPr>
                <w:rFonts w:ascii="Times New Roman" w:hAnsi="Times New Roman" w:cs="Times New Roman"/>
                <w:sz w:val="24"/>
                <w:szCs w:val="24"/>
              </w:rPr>
            </w:pPr>
            <w:r w:rsidRPr="003C1948">
              <w:rPr>
                <w:rFonts w:ascii="Times New Roman" w:hAnsi="Times New Roman" w:cs="Times New Roman"/>
                <w:sz w:val="24"/>
                <w:szCs w:val="24"/>
              </w:rPr>
              <w:t>Вербальные и невербальные средства в процессе делового общения</w:t>
            </w: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w:t>
            </w:r>
          </w:p>
        </w:tc>
      </w:tr>
      <w:tr w:rsidR="004B7B32" w:rsidRPr="003C1948" w:rsidTr="000867AB">
        <w:trPr>
          <w:trHeight w:hRule="exact" w:val="581"/>
        </w:trPr>
        <w:tc>
          <w:tcPr>
            <w:tcW w:w="1174" w:type="dxa"/>
          </w:tcPr>
          <w:p w:rsidR="004B7B32" w:rsidRPr="003C1948" w:rsidRDefault="004B7B32" w:rsidP="00965670">
            <w:pPr>
              <w:shd w:val="clear" w:color="auto" w:fill="FFFFFF"/>
              <w:rPr>
                <w:rFonts w:ascii="Times New Roman" w:hAnsi="Times New Roman" w:cs="Times New Roman"/>
                <w:sz w:val="24"/>
                <w:szCs w:val="24"/>
              </w:rPr>
            </w:pPr>
          </w:p>
        </w:tc>
        <w:tc>
          <w:tcPr>
            <w:tcW w:w="851" w:type="dxa"/>
          </w:tcPr>
          <w:p w:rsidR="004B7B32" w:rsidRPr="003C1948" w:rsidRDefault="004B7B32" w:rsidP="00965670">
            <w:pPr>
              <w:shd w:val="clear" w:color="auto" w:fill="FFFFFF"/>
              <w:rPr>
                <w:rFonts w:ascii="Times New Roman" w:hAnsi="Times New Roman" w:cs="Times New Roman"/>
                <w:sz w:val="24"/>
                <w:szCs w:val="24"/>
              </w:rPr>
            </w:pPr>
          </w:p>
        </w:tc>
        <w:tc>
          <w:tcPr>
            <w:tcW w:w="5760" w:type="dxa"/>
          </w:tcPr>
          <w:p w:rsidR="004B7B32" w:rsidRPr="003C1948" w:rsidRDefault="004B7B32" w:rsidP="00965670">
            <w:pPr>
              <w:shd w:val="clear" w:color="auto" w:fill="FFFFFF"/>
              <w:ind w:left="115" w:right="19"/>
              <w:rPr>
                <w:rFonts w:ascii="Times New Roman" w:hAnsi="Times New Roman" w:cs="Times New Roman"/>
                <w:sz w:val="24"/>
                <w:szCs w:val="24"/>
              </w:rPr>
            </w:pPr>
            <w:r w:rsidRPr="003C1948">
              <w:rPr>
                <w:rFonts w:ascii="Times New Roman" w:hAnsi="Times New Roman" w:cs="Times New Roman"/>
                <w:sz w:val="24"/>
                <w:szCs w:val="24"/>
              </w:rPr>
              <w:t>Итого</w:t>
            </w:r>
          </w:p>
          <w:p w:rsidR="004B7B32" w:rsidRPr="003C1948" w:rsidRDefault="004B7B32" w:rsidP="00965670">
            <w:pPr>
              <w:shd w:val="clear" w:color="auto" w:fill="FFFFFF"/>
              <w:ind w:left="115" w:right="19"/>
              <w:rPr>
                <w:rFonts w:ascii="Times New Roman" w:hAnsi="Times New Roman" w:cs="Times New Roman"/>
                <w:sz w:val="24"/>
                <w:szCs w:val="24"/>
              </w:rPr>
            </w:pPr>
          </w:p>
          <w:p w:rsidR="004B7B32" w:rsidRPr="003C1948" w:rsidRDefault="004B7B32" w:rsidP="00965670">
            <w:pPr>
              <w:shd w:val="clear" w:color="auto" w:fill="FFFFFF"/>
              <w:ind w:left="115" w:right="19"/>
              <w:rPr>
                <w:rFonts w:ascii="Times New Roman" w:hAnsi="Times New Roman" w:cs="Times New Roman"/>
                <w:sz w:val="24"/>
                <w:szCs w:val="24"/>
              </w:rPr>
            </w:pPr>
          </w:p>
          <w:p w:rsidR="004B7B32" w:rsidRPr="003C1948" w:rsidRDefault="004B7B32" w:rsidP="00965670">
            <w:pPr>
              <w:shd w:val="clear" w:color="auto" w:fill="FFFFFF"/>
              <w:ind w:left="115" w:right="19"/>
              <w:rPr>
                <w:rFonts w:ascii="Times New Roman" w:hAnsi="Times New Roman" w:cs="Times New Roman"/>
                <w:sz w:val="24"/>
                <w:szCs w:val="24"/>
              </w:rPr>
            </w:pPr>
          </w:p>
          <w:p w:rsidR="004B7B32" w:rsidRPr="003C1948" w:rsidRDefault="004B7B32" w:rsidP="00965670">
            <w:pPr>
              <w:shd w:val="clear" w:color="auto" w:fill="FFFFFF"/>
              <w:ind w:left="115" w:right="19"/>
              <w:rPr>
                <w:rFonts w:ascii="Times New Roman" w:hAnsi="Times New Roman" w:cs="Times New Roman"/>
                <w:sz w:val="24"/>
                <w:szCs w:val="24"/>
              </w:rPr>
            </w:pPr>
          </w:p>
          <w:p w:rsidR="004B7B32" w:rsidRPr="003C1948" w:rsidRDefault="004B7B32" w:rsidP="00965670">
            <w:pPr>
              <w:shd w:val="clear" w:color="auto" w:fill="FFFFFF"/>
              <w:ind w:left="115" w:right="19"/>
              <w:rPr>
                <w:rFonts w:ascii="Times New Roman" w:hAnsi="Times New Roman" w:cs="Times New Roman"/>
                <w:sz w:val="24"/>
                <w:szCs w:val="24"/>
              </w:rPr>
            </w:pPr>
          </w:p>
        </w:tc>
        <w:tc>
          <w:tcPr>
            <w:tcW w:w="900" w:type="dxa"/>
          </w:tcPr>
          <w:p w:rsidR="004B7B32" w:rsidRPr="003C1948" w:rsidRDefault="004B7B32" w:rsidP="009D096B">
            <w:pPr>
              <w:shd w:val="clear" w:color="auto" w:fill="FFFFFF"/>
              <w:jc w:val="center"/>
              <w:rPr>
                <w:rFonts w:ascii="Times New Roman" w:hAnsi="Times New Roman" w:cs="Times New Roman"/>
                <w:sz w:val="24"/>
                <w:szCs w:val="24"/>
              </w:rPr>
            </w:pPr>
            <w:r w:rsidRPr="003C1948">
              <w:rPr>
                <w:rFonts w:ascii="Times New Roman" w:hAnsi="Times New Roman" w:cs="Times New Roman"/>
                <w:sz w:val="24"/>
                <w:szCs w:val="24"/>
              </w:rPr>
              <w:t>10</w:t>
            </w:r>
          </w:p>
        </w:tc>
      </w:tr>
    </w:tbl>
    <w:p w:rsidR="000F08DF" w:rsidRPr="00965670" w:rsidRDefault="000F08DF" w:rsidP="00965670">
      <w:pPr>
        <w:rPr>
          <w:rFonts w:ascii="Times New Roman" w:hAnsi="Times New Roman" w:cs="Times New Roman"/>
          <w:b/>
          <w:sz w:val="24"/>
          <w:szCs w:val="24"/>
          <w:u w:val="single"/>
        </w:rPr>
      </w:pPr>
    </w:p>
    <w:p w:rsidR="00684EA8" w:rsidRDefault="00684EA8" w:rsidP="00965670">
      <w:pPr>
        <w:rPr>
          <w:rFonts w:ascii="Times New Roman" w:hAnsi="Times New Roman" w:cs="Times New Roman"/>
          <w:b/>
          <w:sz w:val="24"/>
          <w:szCs w:val="24"/>
          <w:u w:val="single"/>
        </w:rPr>
      </w:pPr>
    </w:p>
    <w:p w:rsidR="00684EA8" w:rsidRDefault="00684EA8" w:rsidP="00965670">
      <w:pPr>
        <w:rPr>
          <w:rFonts w:ascii="Times New Roman" w:hAnsi="Times New Roman" w:cs="Times New Roman"/>
          <w:b/>
          <w:sz w:val="24"/>
          <w:szCs w:val="24"/>
          <w:u w:val="single"/>
        </w:rPr>
      </w:pPr>
    </w:p>
    <w:p w:rsidR="002C2BE1" w:rsidRDefault="002C2BE1" w:rsidP="00965670">
      <w:pPr>
        <w:rPr>
          <w:rFonts w:ascii="Times New Roman" w:hAnsi="Times New Roman" w:cs="Times New Roman"/>
          <w:b/>
          <w:sz w:val="24"/>
          <w:szCs w:val="24"/>
          <w:u w:val="single"/>
        </w:rPr>
      </w:pPr>
    </w:p>
    <w:p w:rsidR="007E37B8" w:rsidRPr="00216D30" w:rsidRDefault="007E37B8" w:rsidP="00965670">
      <w:pPr>
        <w:rPr>
          <w:rFonts w:ascii="Times New Roman" w:hAnsi="Times New Roman" w:cs="Times New Roman"/>
          <w:b/>
          <w:sz w:val="24"/>
          <w:szCs w:val="24"/>
          <w:u w:val="single"/>
        </w:rPr>
      </w:pPr>
      <w:r w:rsidRPr="00216D30">
        <w:rPr>
          <w:rFonts w:ascii="Times New Roman" w:hAnsi="Times New Roman" w:cs="Times New Roman"/>
          <w:b/>
          <w:sz w:val="24"/>
          <w:szCs w:val="24"/>
          <w:u w:val="single"/>
        </w:rPr>
        <w:t>Методическое обеспечение</w:t>
      </w:r>
    </w:p>
    <w:p w:rsidR="007E37B8" w:rsidRPr="00216D30" w:rsidRDefault="00C000E0" w:rsidP="00985BF8">
      <w:pPr>
        <w:shd w:val="clear" w:color="auto" w:fill="FFFFFF"/>
        <w:spacing w:line="360" w:lineRule="auto"/>
        <w:rPr>
          <w:rFonts w:ascii="Times New Roman" w:hAnsi="Times New Roman" w:cs="Times New Roman"/>
          <w:sz w:val="24"/>
          <w:szCs w:val="24"/>
        </w:rPr>
      </w:pPr>
      <w:r w:rsidRPr="00216D30">
        <w:rPr>
          <w:rFonts w:ascii="Times New Roman" w:hAnsi="Times New Roman" w:cs="Times New Roman"/>
          <w:b/>
          <w:sz w:val="24"/>
          <w:szCs w:val="24"/>
        </w:rPr>
        <w:t xml:space="preserve">Занятие 1. </w:t>
      </w:r>
    </w:p>
    <w:p w:rsidR="00C000E0" w:rsidRPr="00216D30" w:rsidRDefault="00C000E0" w:rsidP="00C000E0">
      <w:pPr>
        <w:shd w:val="clear" w:color="auto" w:fill="FFFFFF"/>
        <w:spacing w:after="0" w:line="240" w:lineRule="auto"/>
        <w:jc w:val="center"/>
        <w:rPr>
          <w:rFonts w:ascii="Times New Roman" w:hAnsi="Times New Roman" w:cs="Times New Roman"/>
          <w:b/>
          <w:sz w:val="24"/>
          <w:szCs w:val="24"/>
          <w:lang w:eastAsia="ru-RU"/>
        </w:rPr>
      </w:pPr>
      <w:r w:rsidRPr="00216D30">
        <w:rPr>
          <w:rFonts w:ascii="Times New Roman" w:eastAsia="Times New Roman" w:hAnsi="Times New Roman" w:cs="Times New Roman"/>
          <w:b/>
          <w:color w:val="333333"/>
          <w:sz w:val="24"/>
          <w:szCs w:val="24"/>
          <w:lang w:eastAsia="ru-RU"/>
        </w:rPr>
        <w:lastRenderedPageBreak/>
        <w:t xml:space="preserve">Тема: </w:t>
      </w:r>
      <w:r w:rsidR="00DB1BBB" w:rsidRPr="00216D30">
        <w:rPr>
          <w:rFonts w:ascii="Times New Roman" w:eastAsia="Times New Roman" w:hAnsi="Times New Roman" w:cs="Times New Roman"/>
          <w:b/>
          <w:color w:val="333333"/>
          <w:sz w:val="24"/>
          <w:szCs w:val="24"/>
          <w:lang w:eastAsia="ru-RU"/>
        </w:rPr>
        <w:t>«</w:t>
      </w:r>
      <w:r w:rsidRPr="00216D30">
        <w:rPr>
          <w:rFonts w:ascii="Times New Roman" w:eastAsia="Times New Roman" w:hAnsi="Times New Roman" w:cs="Times New Roman"/>
          <w:b/>
          <w:vanish/>
          <w:color w:val="333333"/>
          <w:sz w:val="24"/>
          <w:szCs w:val="24"/>
          <w:lang w:eastAsia="ru-RU"/>
        </w:rPr>
        <w:t xml:space="preserve"> </w:t>
      </w:r>
      <w:r w:rsidRPr="00216D30">
        <w:rPr>
          <w:rFonts w:ascii="Times New Roman" w:hAnsi="Times New Roman" w:cs="Times New Roman"/>
          <w:b/>
          <w:sz w:val="24"/>
          <w:szCs w:val="24"/>
          <w:lang w:eastAsia="ru-RU"/>
        </w:rPr>
        <w:t>Эффективные СПОСОБЫ запоминания УЧЕБНОГО материала</w:t>
      </w:r>
      <w:r w:rsidR="00DB1BBB" w:rsidRPr="00216D30">
        <w:rPr>
          <w:rFonts w:ascii="Times New Roman" w:hAnsi="Times New Roman" w:cs="Times New Roman"/>
          <w:b/>
          <w:sz w:val="24"/>
          <w:szCs w:val="24"/>
          <w:lang w:eastAsia="ru-RU"/>
        </w:rPr>
        <w:t>»</w:t>
      </w:r>
      <w:r w:rsidRPr="00216D30">
        <w:rPr>
          <w:rFonts w:ascii="Times New Roman" w:hAnsi="Times New Roman" w:cs="Times New Roman"/>
          <w:b/>
          <w:sz w:val="24"/>
          <w:szCs w:val="24"/>
          <w:lang w:eastAsia="ru-RU"/>
        </w:rPr>
        <w:t>.</w:t>
      </w:r>
    </w:p>
    <w:p w:rsidR="00C000E0" w:rsidRPr="00216D30" w:rsidRDefault="00C000E0" w:rsidP="00C000E0">
      <w:pPr>
        <w:shd w:val="clear" w:color="auto" w:fill="FFFFFF"/>
        <w:spacing w:after="0" w:line="240" w:lineRule="auto"/>
        <w:rPr>
          <w:rFonts w:ascii="Times New Roman" w:eastAsia="Times New Roman" w:hAnsi="Times New Roman" w:cs="Times New Roman"/>
          <w:color w:val="333333"/>
          <w:sz w:val="24"/>
          <w:szCs w:val="24"/>
          <w:lang w:eastAsia="ru-RU"/>
        </w:rPr>
      </w:pPr>
    </w:p>
    <w:p w:rsidR="00C000E0" w:rsidRPr="00216D30" w:rsidRDefault="00C000E0" w:rsidP="00C000E0">
      <w:pPr>
        <w:rPr>
          <w:rFonts w:ascii="Times New Roman" w:hAnsi="Times New Roman" w:cs="Times New Roman"/>
          <w:b/>
          <w:sz w:val="24"/>
          <w:szCs w:val="24"/>
          <w:lang w:eastAsia="ru-RU"/>
        </w:rPr>
      </w:pPr>
      <w:r w:rsidRPr="00216D30">
        <w:rPr>
          <w:rFonts w:ascii="Times New Roman" w:hAnsi="Times New Roman" w:cs="Times New Roman"/>
          <w:b/>
          <w:sz w:val="24"/>
          <w:szCs w:val="24"/>
          <w:lang w:eastAsia="ru-RU"/>
        </w:rPr>
        <w:t>Цели:</w:t>
      </w:r>
    </w:p>
    <w:p w:rsidR="00C000E0" w:rsidRPr="00216D30" w:rsidRDefault="00C000E0" w:rsidP="00C000E0">
      <w:pPr>
        <w:pStyle w:val="a5"/>
        <w:numPr>
          <w:ilvl w:val="0"/>
          <w:numId w:val="4"/>
        </w:numPr>
        <w:spacing w:line="240" w:lineRule="auto"/>
        <w:rPr>
          <w:rFonts w:ascii="Times New Roman" w:hAnsi="Times New Roman" w:cs="Times New Roman"/>
          <w:sz w:val="24"/>
          <w:szCs w:val="24"/>
          <w:lang w:eastAsia="ru-RU"/>
        </w:rPr>
      </w:pPr>
      <w:r w:rsidRPr="00216D30">
        <w:rPr>
          <w:rFonts w:ascii="Times New Roman" w:hAnsi="Times New Roman" w:cs="Times New Roman"/>
          <w:sz w:val="24"/>
          <w:szCs w:val="24"/>
          <w:lang w:eastAsia="ru-RU"/>
        </w:rPr>
        <w:t>создание позитивного эмоционального фона;</w:t>
      </w:r>
    </w:p>
    <w:p w:rsidR="00C000E0" w:rsidRPr="00216D30" w:rsidRDefault="00C000E0" w:rsidP="00C000E0">
      <w:pPr>
        <w:pStyle w:val="a5"/>
        <w:numPr>
          <w:ilvl w:val="0"/>
          <w:numId w:val="4"/>
        </w:numPr>
        <w:spacing w:line="240" w:lineRule="auto"/>
        <w:rPr>
          <w:rFonts w:ascii="Times New Roman" w:hAnsi="Times New Roman" w:cs="Times New Roman"/>
          <w:sz w:val="24"/>
          <w:szCs w:val="24"/>
          <w:lang w:eastAsia="ru-RU"/>
        </w:rPr>
      </w:pPr>
      <w:r w:rsidRPr="00216D30">
        <w:rPr>
          <w:rFonts w:ascii="Times New Roman" w:hAnsi="Times New Roman" w:cs="Times New Roman"/>
          <w:sz w:val="24"/>
          <w:szCs w:val="24"/>
          <w:lang w:eastAsia="ru-RU"/>
        </w:rPr>
        <w:t>развитие внимания;</w:t>
      </w:r>
    </w:p>
    <w:p w:rsidR="00C000E0" w:rsidRPr="00216D30" w:rsidRDefault="00C000E0" w:rsidP="00C000E0">
      <w:pPr>
        <w:pStyle w:val="a5"/>
        <w:numPr>
          <w:ilvl w:val="0"/>
          <w:numId w:val="4"/>
        </w:numPr>
        <w:spacing w:line="240" w:lineRule="auto"/>
        <w:rPr>
          <w:rFonts w:ascii="Times New Roman" w:hAnsi="Times New Roman" w:cs="Times New Roman"/>
          <w:sz w:val="24"/>
          <w:szCs w:val="24"/>
          <w:lang w:eastAsia="ru-RU"/>
        </w:rPr>
      </w:pPr>
      <w:r w:rsidRPr="00216D30">
        <w:rPr>
          <w:rFonts w:ascii="Times New Roman" w:hAnsi="Times New Roman" w:cs="Times New Roman"/>
          <w:sz w:val="24"/>
          <w:szCs w:val="24"/>
          <w:lang w:eastAsia="ru-RU"/>
        </w:rPr>
        <w:t>формирование ассоциативного мышления и умения обобщать;</w:t>
      </w:r>
    </w:p>
    <w:p w:rsidR="00C000E0" w:rsidRPr="00216D30" w:rsidRDefault="00C000E0" w:rsidP="00C000E0">
      <w:pPr>
        <w:pStyle w:val="a5"/>
        <w:numPr>
          <w:ilvl w:val="0"/>
          <w:numId w:val="4"/>
        </w:numPr>
        <w:spacing w:line="240" w:lineRule="auto"/>
        <w:rPr>
          <w:rFonts w:ascii="Times New Roman" w:hAnsi="Times New Roman" w:cs="Times New Roman"/>
          <w:sz w:val="24"/>
          <w:szCs w:val="24"/>
          <w:lang w:eastAsia="ru-RU"/>
        </w:rPr>
      </w:pPr>
      <w:r w:rsidRPr="00216D30">
        <w:rPr>
          <w:rFonts w:ascii="Times New Roman" w:hAnsi="Times New Roman" w:cs="Times New Roman"/>
          <w:sz w:val="24"/>
          <w:szCs w:val="24"/>
          <w:lang w:eastAsia="ru-RU"/>
        </w:rPr>
        <w:t>развитие творческого мышления и воображения;</w:t>
      </w:r>
    </w:p>
    <w:p w:rsidR="00C000E0" w:rsidRPr="00216D30" w:rsidRDefault="00C000E0" w:rsidP="00C000E0">
      <w:pPr>
        <w:pStyle w:val="a5"/>
        <w:numPr>
          <w:ilvl w:val="0"/>
          <w:numId w:val="4"/>
        </w:numPr>
        <w:spacing w:line="240" w:lineRule="auto"/>
        <w:rPr>
          <w:rFonts w:ascii="Times New Roman" w:hAnsi="Times New Roman" w:cs="Times New Roman"/>
          <w:sz w:val="24"/>
          <w:szCs w:val="24"/>
          <w:lang w:eastAsia="ru-RU"/>
        </w:rPr>
      </w:pPr>
      <w:r w:rsidRPr="00216D30">
        <w:rPr>
          <w:rFonts w:ascii="Times New Roman" w:hAnsi="Times New Roman" w:cs="Times New Roman"/>
          <w:sz w:val="24"/>
          <w:szCs w:val="24"/>
          <w:lang w:eastAsia="ru-RU"/>
        </w:rPr>
        <w:t>формирование установки на возможность внутреннего самосовершенствования, снижение тревожности и повышение уровня безопасности.</w:t>
      </w:r>
    </w:p>
    <w:p w:rsidR="00C000E0" w:rsidRPr="00216D30" w:rsidRDefault="000867AB" w:rsidP="00C000E0">
      <w:pPr>
        <w:pStyle w:val="a5"/>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Возрастная группа: 15-16</w:t>
      </w:r>
      <w:r w:rsidR="00C000E0" w:rsidRPr="00216D30">
        <w:rPr>
          <w:rFonts w:ascii="Times New Roman" w:hAnsi="Times New Roman" w:cs="Times New Roman"/>
          <w:sz w:val="24"/>
          <w:szCs w:val="24"/>
          <w:lang w:eastAsia="ru-RU"/>
        </w:rPr>
        <w:t xml:space="preserve"> лет.</w:t>
      </w:r>
    </w:p>
    <w:p w:rsidR="00C000E0" w:rsidRPr="00216D30" w:rsidRDefault="00C000E0" w:rsidP="00C000E0">
      <w:pPr>
        <w:rPr>
          <w:rFonts w:ascii="Times New Roman" w:hAnsi="Times New Roman" w:cs="Times New Roman"/>
          <w:b/>
          <w:i/>
          <w:sz w:val="24"/>
          <w:szCs w:val="24"/>
          <w:lang w:eastAsia="ru-RU"/>
        </w:rPr>
      </w:pPr>
      <w:proofErr w:type="spellStart"/>
      <w:r w:rsidRPr="00216D30">
        <w:rPr>
          <w:rFonts w:ascii="Times New Roman" w:hAnsi="Times New Roman" w:cs="Times New Roman"/>
          <w:b/>
          <w:i/>
          <w:sz w:val="24"/>
          <w:szCs w:val="24"/>
          <w:lang w:eastAsia="ru-RU"/>
        </w:rPr>
        <w:t>Самопрезентация</w:t>
      </w:r>
      <w:proofErr w:type="spellEnd"/>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По кругу расскажите о том, какое у вас сейчас настроение. Чего вы ждете от </w:t>
      </w:r>
      <w:proofErr w:type="spellStart"/>
      <w:r w:rsidRPr="00216D30">
        <w:rPr>
          <w:rFonts w:ascii="Times New Roman" w:hAnsi="Times New Roman" w:cs="Times New Roman"/>
          <w:sz w:val="24"/>
          <w:szCs w:val="24"/>
          <w:lang w:eastAsia="ru-RU"/>
        </w:rPr>
        <w:t>тренингового</w:t>
      </w:r>
      <w:proofErr w:type="spellEnd"/>
      <w:r w:rsidRPr="00216D30">
        <w:rPr>
          <w:rFonts w:ascii="Times New Roman" w:hAnsi="Times New Roman" w:cs="Times New Roman"/>
          <w:sz w:val="24"/>
          <w:szCs w:val="24"/>
          <w:lang w:eastAsia="ru-RU"/>
        </w:rPr>
        <w:t xml:space="preserve"> занятия?</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Тренинговое имя</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 </w:t>
      </w:r>
      <w:r w:rsidRPr="00216D30">
        <w:rPr>
          <w:rFonts w:ascii="Times New Roman" w:hAnsi="Times New Roman" w:cs="Times New Roman"/>
          <w:sz w:val="24"/>
          <w:szCs w:val="24"/>
          <w:lang w:eastAsia="ru-RU"/>
        </w:rPr>
        <w:tab/>
      </w: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Для общения на тренинге напишите, пожалуйста, на </w:t>
      </w:r>
      <w:proofErr w:type="spellStart"/>
      <w:r w:rsidRPr="00216D30">
        <w:rPr>
          <w:rFonts w:ascii="Times New Roman" w:hAnsi="Times New Roman" w:cs="Times New Roman"/>
          <w:sz w:val="24"/>
          <w:szCs w:val="24"/>
          <w:lang w:eastAsia="ru-RU"/>
        </w:rPr>
        <w:t>бейджике</w:t>
      </w:r>
      <w:proofErr w:type="spellEnd"/>
      <w:r w:rsidRPr="00216D30">
        <w:rPr>
          <w:rFonts w:ascii="Times New Roman" w:hAnsi="Times New Roman" w:cs="Times New Roman"/>
          <w:sz w:val="24"/>
          <w:szCs w:val="24"/>
          <w:lang w:eastAsia="ru-RU"/>
        </w:rPr>
        <w:t xml:space="preserve"> свое имя, можете выбрать тренинговое имя, которым вас будут называть только здесь.</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Упражнение «Я какой?»</w:t>
      </w:r>
    </w:p>
    <w:p w:rsidR="00C000E0" w:rsidRPr="00216D30" w:rsidRDefault="00C000E0" w:rsidP="00C000E0">
      <w:pPr>
        <w:ind w:firstLine="708"/>
        <w:rPr>
          <w:rFonts w:ascii="Times New Roman" w:hAnsi="Times New Roman" w:cs="Times New Roman"/>
          <w:i/>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w:t>
      </w:r>
      <w:r w:rsidRPr="00216D30">
        <w:rPr>
          <w:rFonts w:ascii="Times New Roman" w:hAnsi="Times New Roman" w:cs="Times New Roman"/>
          <w:i/>
          <w:sz w:val="24"/>
          <w:szCs w:val="24"/>
          <w:lang w:eastAsia="ru-RU"/>
        </w:rPr>
        <w:t xml:space="preserve">На первую букву своего имени придумайте </w:t>
      </w:r>
      <w:proofErr w:type="gramStart"/>
      <w:r w:rsidRPr="00216D30">
        <w:rPr>
          <w:rFonts w:ascii="Times New Roman" w:hAnsi="Times New Roman" w:cs="Times New Roman"/>
          <w:i/>
          <w:sz w:val="24"/>
          <w:szCs w:val="24"/>
          <w:lang w:eastAsia="ru-RU"/>
        </w:rPr>
        <w:t>характеристику</w:t>
      </w:r>
      <w:proofErr w:type="gramEnd"/>
      <w:r w:rsidRPr="00216D30">
        <w:rPr>
          <w:rFonts w:ascii="Times New Roman" w:hAnsi="Times New Roman" w:cs="Times New Roman"/>
          <w:i/>
          <w:sz w:val="24"/>
          <w:szCs w:val="24"/>
          <w:lang w:eastAsia="ru-RU"/>
        </w:rPr>
        <w:t xml:space="preserve">: «я </w:t>
      </w:r>
      <w:proofErr w:type="gramStart"/>
      <w:r w:rsidRPr="00216D30">
        <w:rPr>
          <w:rFonts w:ascii="Times New Roman" w:hAnsi="Times New Roman" w:cs="Times New Roman"/>
          <w:i/>
          <w:sz w:val="24"/>
          <w:szCs w:val="24"/>
          <w:lang w:eastAsia="ru-RU"/>
        </w:rPr>
        <w:t>какой</w:t>
      </w:r>
      <w:proofErr w:type="gramEnd"/>
      <w:r w:rsidRPr="00216D30">
        <w:rPr>
          <w:rFonts w:ascii="Times New Roman" w:hAnsi="Times New Roman" w:cs="Times New Roman"/>
          <w:i/>
          <w:sz w:val="24"/>
          <w:szCs w:val="24"/>
          <w:lang w:eastAsia="ru-RU"/>
        </w:rPr>
        <w:t xml:space="preserve">?». </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Обычно у начинающих участников тренинга возникают вопросы, поэтому тренер, как правило, все упражнения начинает  себя, а затем игра идет по кругу – то вправо, то влево от тренера.</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Итак. Алла – алая</w:t>
      </w:r>
      <w:proofErr w:type="gramStart"/>
      <w:r w:rsidRPr="00216D30">
        <w:rPr>
          <w:rFonts w:ascii="Times New Roman" w:hAnsi="Times New Roman" w:cs="Times New Roman"/>
          <w:sz w:val="24"/>
          <w:szCs w:val="24"/>
          <w:lang w:eastAsia="ru-RU"/>
        </w:rPr>
        <w:t>…Т</w:t>
      </w:r>
      <w:proofErr w:type="gramEnd"/>
      <w:r w:rsidRPr="00216D30">
        <w:rPr>
          <w:rFonts w:ascii="Times New Roman" w:hAnsi="Times New Roman" w:cs="Times New Roman"/>
          <w:sz w:val="24"/>
          <w:szCs w:val="24"/>
          <w:lang w:eastAsia="ru-RU"/>
        </w:rPr>
        <w:t xml:space="preserve">ут-то и открывается простор для воображения: </w:t>
      </w:r>
      <w:proofErr w:type="gramStart"/>
      <w:r w:rsidRPr="00216D30">
        <w:rPr>
          <w:rFonts w:ascii="Times New Roman" w:hAnsi="Times New Roman" w:cs="Times New Roman"/>
          <w:sz w:val="24"/>
          <w:szCs w:val="24"/>
          <w:lang w:eastAsia="ru-RU"/>
        </w:rPr>
        <w:t xml:space="preserve">Ольга – оптимистичная, </w:t>
      </w:r>
      <w:proofErr w:type="spellStart"/>
      <w:r w:rsidRPr="00216D30">
        <w:rPr>
          <w:rFonts w:ascii="Times New Roman" w:hAnsi="Times New Roman" w:cs="Times New Roman"/>
          <w:sz w:val="24"/>
          <w:szCs w:val="24"/>
          <w:lang w:eastAsia="ru-RU"/>
        </w:rPr>
        <w:t>иван</w:t>
      </w:r>
      <w:proofErr w:type="spellEnd"/>
      <w:r w:rsidRPr="00216D30">
        <w:rPr>
          <w:rFonts w:ascii="Times New Roman" w:hAnsi="Times New Roman" w:cs="Times New Roman"/>
          <w:sz w:val="24"/>
          <w:szCs w:val="24"/>
          <w:lang w:eastAsia="ru-RU"/>
        </w:rPr>
        <w:t xml:space="preserve"> – ироничный, Марина – мирная, Хелпер – храбрый, Анчоус – активизирующаяся, Кристина – </w:t>
      </w:r>
      <w:proofErr w:type="spellStart"/>
      <w:r w:rsidRPr="00216D30">
        <w:rPr>
          <w:rFonts w:ascii="Times New Roman" w:hAnsi="Times New Roman" w:cs="Times New Roman"/>
          <w:sz w:val="24"/>
          <w:szCs w:val="24"/>
          <w:lang w:eastAsia="ru-RU"/>
        </w:rPr>
        <w:t>кретивная</w:t>
      </w:r>
      <w:proofErr w:type="spellEnd"/>
      <w:r w:rsidRPr="00216D30">
        <w:rPr>
          <w:rFonts w:ascii="Times New Roman" w:hAnsi="Times New Roman" w:cs="Times New Roman"/>
          <w:sz w:val="24"/>
          <w:szCs w:val="24"/>
          <w:lang w:eastAsia="ru-RU"/>
        </w:rPr>
        <w:t xml:space="preserve"> и др.</w:t>
      </w:r>
      <w:proofErr w:type="gramEnd"/>
    </w:p>
    <w:p w:rsidR="00C000E0" w:rsidRPr="00216D30" w:rsidRDefault="00C000E0" w:rsidP="00C000E0">
      <w:pPr>
        <w:ind w:firstLine="708"/>
        <w:rPr>
          <w:rFonts w:ascii="Times New Roman" w:hAnsi="Times New Roman" w:cs="Times New Roman"/>
          <w:sz w:val="24"/>
          <w:szCs w:val="24"/>
          <w:lang w:eastAsia="ru-RU"/>
        </w:rPr>
      </w:pPr>
      <w:proofErr w:type="gramStart"/>
      <w:r w:rsidRPr="00216D30">
        <w:rPr>
          <w:rFonts w:ascii="Times New Roman" w:hAnsi="Times New Roman" w:cs="Times New Roman"/>
          <w:sz w:val="24"/>
          <w:szCs w:val="24"/>
          <w:lang w:eastAsia="ru-RU"/>
        </w:rPr>
        <w:t>Тренер называет имя и характеристику игрока, сидящего слева (справа), затем свои, следующий называет имена и характеристики уже двоих предыдущих игроков и свои.</w:t>
      </w:r>
      <w:proofErr w:type="gramEnd"/>
      <w:r w:rsidRPr="00216D30">
        <w:rPr>
          <w:rFonts w:ascii="Times New Roman" w:hAnsi="Times New Roman" w:cs="Times New Roman"/>
          <w:sz w:val="24"/>
          <w:szCs w:val="24"/>
          <w:lang w:eastAsia="ru-RU"/>
        </w:rPr>
        <w:t xml:space="preserve"> И так по кругу – последнему игроку придется назвать имена и характеристики всех участников группы. Часто участники вынуждены обращаться к </w:t>
      </w:r>
      <w:proofErr w:type="gramStart"/>
      <w:r w:rsidRPr="00216D30">
        <w:rPr>
          <w:rFonts w:ascii="Times New Roman" w:hAnsi="Times New Roman" w:cs="Times New Roman"/>
          <w:sz w:val="24"/>
          <w:szCs w:val="24"/>
          <w:lang w:eastAsia="ru-RU"/>
        </w:rPr>
        <w:t>спасательным</w:t>
      </w:r>
      <w:proofErr w:type="gramEnd"/>
      <w:r w:rsidRPr="00216D30">
        <w:rPr>
          <w:rFonts w:ascii="Times New Roman" w:hAnsi="Times New Roman" w:cs="Times New Roman"/>
          <w:sz w:val="24"/>
          <w:szCs w:val="24"/>
          <w:lang w:eastAsia="ru-RU"/>
        </w:rPr>
        <w:t xml:space="preserve"> </w:t>
      </w:r>
      <w:proofErr w:type="spellStart"/>
      <w:r w:rsidRPr="00216D30">
        <w:rPr>
          <w:rFonts w:ascii="Times New Roman" w:hAnsi="Times New Roman" w:cs="Times New Roman"/>
          <w:sz w:val="24"/>
          <w:szCs w:val="24"/>
          <w:lang w:eastAsia="ru-RU"/>
        </w:rPr>
        <w:t>бейджикам</w:t>
      </w:r>
      <w:proofErr w:type="spellEnd"/>
      <w:r w:rsidRPr="00216D30">
        <w:rPr>
          <w:rFonts w:ascii="Times New Roman" w:hAnsi="Times New Roman" w:cs="Times New Roman"/>
          <w:sz w:val="24"/>
          <w:szCs w:val="24"/>
          <w:lang w:eastAsia="ru-RU"/>
        </w:rPr>
        <w:t xml:space="preserve">, потому что на них написаны не обычные имена одноклассников, а </w:t>
      </w:r>
      <w:proofErr w:type="spellStart"/>
      <w:r w:rsidRPr="00216D30">
        <w:rPr>
          <w:rFonts w:ascii="Times New Roman" w:hAnsi="Times New Roman" w:cs="Times New Roman"/>
          <w:sz w:val="24"/>
          <w:szCs w:val="24"/>
          <w:lang w:eastAsia="ru-RU"/>
        </w:rPr>
        <w:t>трениговые</w:t>
      </w:r>
      <w:proofErr w:type="spellEnd"/>
      <w:r w:rsidRPr="00216D30">
        <w:rPr>
          <w:rFonts w:ascii="Times New Roman" w:hAnsi="Times New Roman" w:cs="Times New Roman"/>
          <w:sz w:val="24"/>
          <w:szCs w:val="24"/>
          <w:lang w:eastAsia="ru-RU"/>
        </w:rPr>
        <w:t>.</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Упражнение вызывает большой эмоциональный подъем, снимает усталость, настраивает на сплочение и на предстоящую работу.</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Легко ли было выполнять задание? Что запомнилось (понравилось) больше всего?</w:t>
      </w:r>
    </w:p>
    <w:p w:rsidR="00C000E0" w:rsidRPr="00216D30" w:rsidRDefault="00C000E0" w:rsidP="00985BF8">
      <w:pPr>
        <w:shd w:val="clear" w:color="auto" w:fill="FFFFFF" w:themeFill="background1"/>
        <w:rPr>
          <w:rFonts w:ascii="Times New Roman" w:hAnsi="Times New Roman" w:cs="Times New Roman"/>
          <w:sz w:val="24"/>
          <w:szCs w:val="24"/>
          <w:lang w:eastAsia="ru-RU"/>
        </w:rPr>
      </w:pPr>
      <w:r w:rsidRPr="00216D30">
        <w:rPr>
          <w:rFonts w:ascii="Times New Roman" w:hAnsi="Times New Roman" w:cs="Times New Roman"/>
          <w:sz w:val="24"/>
          <w:szCs w:val="24"/>
          <w:lang w:eastAsia="ru-RU"/>
        </w:rPr>
        <w:t>Вывод</w:t>
      </w:r>
      <w:r w:rsidRPr="00216D30">
        <w:rPr>
          <w:rFonts w:ascii="Times New Roman" w:hAnsi="Times New Roman" w:cs="Times New Roman"/>
          <w:sz w:val="24"/>
          <w:szCs w:val="24"/>
          <w:shd w:val="clear" w:color="auto" w:fill="FFFFFF" w:themeFill="background1"/>
          <w:lang w:eastAsia="ru-RU"/>
        </w:rPr>
        <w:t>: память – сложный психический процесс, включающий в себя запоминание, сохранение</w:t>
      </w:r>
      <w:r w:rsidRPr="00216D30">
        <w:rPr>
          <w:rFonts w:ascii="Times New Roman" w:hAnsi="Times New Roman" w:cs="Times New Roman"/>
          <w:sz w:val="24"/>
          <w:szCs w:val="24"/>
          <w:lang w:eastAsia="ru-RU"/>
        </w:rPr>
        <w:t>, воспроизведение. (По такому же принципу устроен компьютер.)</w:t>
      </w:r>
    </w:p>
    <w:p w:rsidR="00C000E0" w:rsidRPr="00216D30" w:rsidRDefault="00C000E0" w:rsidP="00985BF8">
      <w:pPr>
        <w:shd w:val="clear" w:color="auto" w:fill="FFFFFF" w:themeFill="background1"/>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Упражнение «10 слов»</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Участники записывают 10 слов, которые диктует педагог-психолог:</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Сапожник, орехи, булка, банк, сельдерей, парикмахер, ножницы, бананы, комар, корреспонденция.</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lastRenderedPageBreak/>
        <w:t>Необходимо классифицировать предложенные слова, разделив их на три группы по собственному принципу. Затем попытаться в одном предложении связать между собой не менее трех слов из разных групп. Для связи слов можно использовать различные предлоги и союзы.</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Прочтите, пожалуйста, свои предложения. Какие слова из перечня вы употребили? Назовите, какие слова входили в группы со словами из вашего предложения. Чья классификация запомнилась лучше остальных? Легко ли было сейчас вспомнить почти все слова из перечня?</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b/>
          <w:sz w:val="24"/>
          <w:szCs w:val="24"/>
          <w:lang w:eastAsia="ru-RU"/>
        </w:rPr>
        <w:t>«Лучше использовать какую угодно группировку, чем не использовать вообще никакой»</w:t>
      </w:r>
      <w:r w:rsidRPr="00216D30">
        <w:rPr>
          <w:rFonts w:ascii="Times New Roman" w:hAnsi="Times New Roman" w:cs="Times New Roman"/>
          <w:sz w:val="24"/>
          <w:szCs w:val="24"/>
          <w:lang w:eastAsia="ru-RU"/>
        </w:rPr>
        <w:t xml:space="preserve">, - утверждает американская исследовательница Даниэль </w:t>
      </w:r>
      <w:proofErr w:type="spellStart"/>
      <w:r w:rsidRPr="00216D30">
        <w:rPr>
          <w:rFonts w:ascii="Times New Roman" w:hAnsi="Times New Roman" w:cs="Times New Roman"/>
          <w:sz w:val="24"/>
          <w:szCs w:val="24"/>
          <w:lang w:eastAsia="ru-RU"/>
        </w:rPr>
        <w:t>Лапп</w:t>
      </w:r>
      <w:proofErr w:type="spellEnd"/>
      <w:r w:rsidRPr="00216D30">
        <w:rPr>
          <w:rFonts w:ascii="Times New Roman" w:hAnsi="Times New Roman" w:cs="Times New Roman"/>
          <w:sz w:val="24"/>
          <w:szCs w:val="24"/>
          <w:lang w:eastAsia="ru-RU"/>
        </w:rPr>
        <w:t>.</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«Когда б вы знали, из какого сора растут стихи, не ведая стыда…» Эта строка Анны Ахматовой подходит для многих случаев. Когда б мы знали, из каких немыслимых ситуаций самым немыслимым образом создаются ассоциации, которые потом будут служить маяком для памяти! Вспомните названия падежей, которые вы заучивали во втором классе:</w:t>
      </w:r>
    </w:p>
    <w:p w:rsidR="00C000E0" w:rsidRPr="00216D30" w:rsidRDefault="00C000E0" w:rsidP="00C000E0">
      <w:pPr>
        <w:spacing w:line="240" w:lineRule="auto"/>
        <w:rPr>
          <w:rFonts w:ascii="Times New Roman" w:hAnsi="Times New Roman" w:cs="Times New Roman"/>
          <w:i/>
          <w:sz w:val="24"/>
          <w:szCs w:val="24"/>
          <w:lang w:eastAsia="ru-RU"/>
        </w:rPr>
      </w:pPr>
      <w:r w:rsidRPr="00216D30">
        <w:rPr>
          <w:rFonts w:ascii="Times New Roman" w:hAnsi="Times New Roman" w:cs="Times New Roman"/>
          <w:i/>
          <w:sz w:val="24"/>
          <w:szCs w:val="24"/>
          <w:lang w:eastAsia="ru-RU"/>
        </w:rPr>
        <w:t>Именительный – Иван</w:t>
      </w:r>
    </w:p>
    <w:p w:rsidR="00C000E0" w:rsidRPr="00216D30" w:rsidRDefault="00C000E0" w:rsidP="00C000E0">
      <w:pPr>
        <w:spacing w:line="240" w:lineRule="auto"/>
        <w:rPr>
          <w:rFonts w:ascii="Times New Roman" w:hAnsi="Times New Roman" w:cs="Times New Roman"/>
          <w:i/>
          <w:sz w:val="24"/>
          <w:szCs w:val="24"/>
          <w:lang w:eastAsia="ru-RU"/>
        </w:rPr>
      </w:pPr>
      <w:r w:rsidRPr="00216D30">
        <w:rPr>
          <w:rFonts w:ascii="Times New Roman" w:hAnsi="Times New Roman" w:cs="Times New Roman"/>
          <w:i/>
          <w:sz w:val="24"/>
          <w:szCs w:val="24"/>
          <w:lang w:eastAsia="ru-RU"/>
        </w:rPr>
        <w:t>Родительный  - Родил</w:t>
      </w:r>
    </w:p>
    <w:p w:rsidR="00C000E0" w:rsidRPr="00216D30" w:rsidRDefault="00C000E0" w:rsidP="00C000E0">
      <w:pPr>
        <w:spacing w:line="240" w:lineRule="auto"/>
        <w:rPr>
          <w:rFonts w:ascii="Times New Roman" w:hAnsi="Times New Roman" w:cs="Times New Roman"/>
          <w:i/>
          <w:sz w:val="24"/>
          <w:szCs w:val="24"/>
          <w:lang w:eastAsia="ru-RU"/>
        </w:rPr>
      </w:pPr>
      <w:proofErr w:type="gramStart"/>
      <w:r w:rsidRPr="00216D30">
        <w:rPr>
          <w:rFonts w:ascii="Times New Roman" w:hAnsi="Times New Roman" w:cs="Times New Roman"/>
          <w:i/>
          <w:sz w:val="24"/>
          <w:szCs w:val="24"/>
          <w:lang w:eastAsia="ru-RU"/>
        </w:rPr>
        <w:t>Деятельный</w:t>
      </w:r>
      <w:proofErr w:type="gramEnd"/>
      <w:r w:rsidRPr="00216D30">
        <w:rPr>
          <w:rFonts w:ascii="Times New Roman" w:hAnsi="Times New Roman" w:cs="Times New Roman"/>
          <w:i/>
          <w:sz w:val="24"/>
          <w:szCs w:val="24"/>
          <w:lang w:eastAsia="ru-RU"/>
        </w:rPr>
        <w:t xml:space="preserve"> – Девчонку</w:t>
      </w:r>
    </w:p>
    <w:p w:rsidR="00C000E0" w:rsidRPr="00216D30" w:rsidRDefault="00C000E0" w:rsidP="00C000E0">
      <w:pPr>
        <w:spacing w:line="240" w:lineRule="auto"/>
        <w:rPr>
          <w:rFonts w:ascii="Times New Roman" w:hAnsi="Times New Roman" w:cs="Times New Roman"/>
          <w:i/>
          <w:sz w:val="24"/>
          <w:szCs w:val="24"/>
          <w:lang w:eastAsia="ru-RU"/>
        </w:rPr>
      </w:pPr>
      <w:r w:rsidRPr="00216D30">
        <w:rPr>
          <w:rFonts w:ascii="Times New Roman" w:hAnsi="Times New Roman" w:cs="Times New Roman"/>
          <w:i/>
          <w:sz w:val="24"/>
          <w:szCs w:val="24"/>
          <w:lang w:eastAsia="ru-RU"/>
        </w:rPr>
        <w:t>Винительный – Велел</w:t>
      </w:r>
    </w:p>
    <w:p w:rsidR="00C000E0" w:rsidRPr="00216D30" w:rsidRDefault="00C000E0" w:rsidP="00C000E0">
      <w:pPr>
        <w:spacing w:line="240" w:lineRule="auto"/>
        <w:rPr>
          <w:rFonts w:ascii="Times New Roman" w:hAnsi="Times New Roman" w:cs="Times New Roman"/>
          <w:i/>
          <w:sz w:val="24"/>
          <w:szCs w:val="24"/>
          <w:lang w:eastAsia="ru-RU"/>
        </w:rPr>
      </w:pPr>
      <w:r w:rsidRPr="00216D30">
        <w:rPr>
          <w:rFonts w:ascii="Times New Roman" w:hAnsi="Times New Roman" w:cs="Times New Roman"/>
          <w:i/>
          <w:sz w:val="24"/>
          <w:szCs w:val="24"/>
          <w:lang w:eastAsia="ru-RU"/>
        </w:rPr>
        <w:t>Творительный – Тащить</w:t>
      </w:r>
    </w:p>
    <w:p w:rsidR="00C000E0" w:rsidRPr="00216D30" w:rsidRDefault="00C000E0" w:rsidP="00C000E0">
      <w:pPr>
        <w:spacing w:line="240" w:lineRule="auto"/>
        <w:rPr>
          <w:rFonts w:ascii="Times New Roman" w:hAnsi="Times New Roman" w:cs="Times New Roman"/>
          <w:i/>
          <w:sz w:val="24"/>
          <w:szCs w:val="24"/>
          <w:lang w:eastAsia="ru-RU"/>
        </w:rPr>
      </w:pPr>
      <w:proofErr w:type="gramStart"/>
      <w:r w:rsidRPr="00216D30">
        <w:rPr>
          <w:rFonts w:ascii="Times New Roman" w:hAnsi="Times New Roman" w:cs="Times New Roman"/>
          <w:i/>
          <w:sz w:val="24"/>
          <w:szCs w:val="24"/>
          <w:lang w:eastAsia="ru-RU"/>
        </w:rPr>
        <w:t>Предложный</w:t>
      </w:r>
      <w:proofErr w:type="gramEnd"/>
      <w:r w:rsidRPr="00216D30">
        <w:rPr>
          <w:rFonts w:ascii="Times New Roman" w:hAnsi="Times New Roman" w:cs="Times New Roman"/>
          <w:i/>
          <w:sz w:val="24"/>
          <w:szCs w:val="24"/>
          <w:lang w:eastAsia="ru-RU"/>
        </w:rPr>
        <w:t xml:space="preserve"> – Пеленку</w:t>
      </w:r>
    </w:p>
    <w:p w:rsidR="00C000E0" w:rsidRPr="000867AB" w:rsidRDefault="00C000E0" w:rsidP="000867AB">
      <w:pPr>
        <w:rPr>
          <w:rFonts w:ascii="Times New Roman" w:hAnsi="Times New Roman" w:cs="Times New Roman"/>
          <w:lang w:eastAsia="ru-RU"/>
        </w:rPr>
      </w:pPr>
      <w:r w:rsidRPr="000867AB">
        <w:rPr>
          <w:rFonts w:ascii="Times New Roman" w:hAnsi="Times New Roman" w:cs="Times New Roman"/>
          <w:lang w:eastAsia="ru-RU"/>
        </w:rPr>
        <w:t>Почему они так легко всплывают в памяти?»</w:t>
      </w:r>
    </w:p>
    <w:p w:rsidR="00C000E0" w:rsidRPr="00216D30" w:rsidRDefault="00C000E0" w:rsidP="000867AB">
      <w:pPr>
        <w:rPr>
          <w:lang w:eastAsia="ru-RU"/>
        </w:rPr>
      </w:pPr>
      <w:r w:rsidRPr="000867AB">
        <w:rPr>
          <w:rFonts w:ascii="Times New Roman" w:hAnsi="Times New Roman" w:cs="Times New Roman"/>
          <w:shd w:val="clear" w:color="auto" w:fill="7F7F7F" w:themeFill="text1" w:themeFillTint="80"/>
          <w:lang w:eastAsia="ru-RU"/>
        </w:rPr>
        <w:t>Вывод: умение группировать предметы и ассоциативное запоминание, по данным психологов, помогают улучшить усвоение информации с 19 до 61 процента</w:t>
      </w:r>
      <w:r w:rsidRPr="000867AB">
        <w:rPr>
          <w:lang w:eastAsia="ru-RU"/>
        </w:rPr>
        <w:t>.</w:t>
      </w:r>
    </w:p>
    <w:p w:rsidR="00C000E0" w:rsidRPr="00216D30" w:rsidRDefault="00C000E0" w:rsidP="00985BF8">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Еще в </w:t>
      </w:r>
      <w:proofErr w:type="gramStart"/>
      <w:r w:rsidRPr="00216D30">
        <w:rPr>
          <w:rFonts w:ascii="Times New Roman" w:hAnsi="Times New Roman" w:cs="Times New Roman"/>
          <w:sz w:val="24"/>
          <w:szCs w:val="24"/>
          <w:lang w:eastAsia="ru-RU"/>
        </w:rPr>
        <w:t>Древний</w:t>
      </w:r>
      <w:proofErr w:type="gramEnd"/>
      <w:r w:rsidRPr="00216D30">
        <w:rPr>
          <w:rFonts w:ascii="Times New Roman" w:hAnsi="Times New Roman" w:cs="Times New Roman"/>
          <w:sz w:val="24"/>
          <w:szCs w:val="24"/>
          <w:lang w:eastAsia="ru-RU"/>
        </w:rPr>
        <w:t xml:space="preserve"> Греции было известно неоценимое значение памяти. Древнегреческие философы утверждали: «Человек, лишенный памяти, престает быть личностью». Всякий раз, когда исследователям казалось, что «центр памяти» найден, они вынуждены были отступить: воспоминания не хранятся в одной определенной зоне мозга.</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Упражнение</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«Поменяйтесь местами те,  кто...»</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Перед упражнением один стул из круга незаметно убирается так, чтобы  в кругу осталось стульев на один меньше числа участников. Первым начинает игру сам тренер: он просит поменяться местами тех, кто сегодня слушал музыку. Затем меняются местами:</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те, у кого есть хомяк;</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те, кто проснулся по будильнику;</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те, кто утром успел поцеловать маму;</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те, у кого в этом месяце день рождения…</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lastRenderedPageBreak/>
        <w:t>Педагог-психолог</w:t>
      </w:r>
      <w:r w:rsidRPr="00216D30">
        <w:rPr>
          <w:rFonts w:ascii="Times New Roman" w:hAnsi="Times New Roman" w:cs="Times New Roman"/>
          <w:sz w:val="24"/>
          <w:szCs w:val="24"/>
          <w:lang w:eastAsia="ru-RU"/>
        </w:rPr>
        <w:t>. Кто запомнил, кто из ребят утром слушал музыку? Кто из ребят проснулся по будильнику? У кого есть хомяк? Почему не все запомнилось?</w:t>
      </w:r>
    </w:p>
    <w:p w:rsidR="00C000E0" w:rsidRPr="00216D30" w:rsidRDefault="00C000E0" w:rsidP="00C000E0">
      <w:pPr>
        <w:ind w:firstLine="708"/>
        <w:rPr>
          <w:rFonts w:ascii="Times New Roman" w:hAnsi="Times New Roman" w:cs="Times New Roman"/>
          <w:b/>
          <w:i/>
          <w:sz w:val="24"/>
          <w:szCs w:val="24"/>
          <w:lang w:eastAsia="ru-RU"/>
        </w:rPr>
      </w:pPr>
      <w:r w:rsidRPr="00216D30">
        <w:rPr>
          <w:rFonts w:ascii="Times New Roman" w:hAnsi="Times New Roman" w:cs="Times New Roman"/>
          <w:sz w:val="24"/>
          <w:szCs w:val="24"/>
          <w:lang w:eastAsia="ru-RU"/>
        </w:rPr>
        <w:t xml:space="preserve">Потому что мы играли. </w:t>
      </w:r>
      <w:r w:rsidRPr="00216D30">
        <w:rPr>
          <w:rFonts w:ascii="Times New Roman" w:hAnsi="Times New Roman" w:cs="Times New Roman"/>
          <w:b/>
          <w:i/>
          <w:sz w:val="24"/>
          <w:szCs w:val="24"/>
          <w:lang w:eastAsia="ru-RU"/>
        </w:rPr>
        <w:t>Не было установки: запомнить, сохранить, воспроизвести.</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Возможно, что участники ответят на некоторые вопросы. В такой ситуации тренер </w:t>
      </w:r>
      <w:proofErr w:type="gramStart"/>
      <w:r w:rsidRPr="00216D30">
        <w:rPr>
          <w:rFonts w:ascii="Times New Roman" w:hAnsi="Times New Roman" w:cs="Times New Roman"/>
          <w:sz w:val="24"/>
          <w:szCs w:val="24"/>
          <w:lang w:eastAsia="ru-RU"/>
        </w:rPr>
        <w:t>может</w:t>
      </w:r>
      <w:proofErr w:type="gramEnd"/>
      <w:r w:rsidRPr="00216D30">
        <w:rPr>
          <w:rFonts w:ascii="Times New Roman" w:hAnsi="Times New Roman" w:cs="Times New Roman"/>
          <w:sz w:val="24"/>
          <w:szCs w:val="24"/>
          <w:lang w:eastAsia="ru-RU"/>
        </w:rPr>
        <w:t xml:space="preserve"> оценит высокий уровень внимания друг к другу в группе.</w:t>
      </w:r>
    </w:p>
    <w:p w:rsidR="00C000E0" w:rsidRPr="00216D30" w:rsidRDefault="00C000E0" w:rsidP="00C000E0">
      <w:pPr>
        <w:shd w:val="clear" w:color="auto" w:fill="7F7F7F" w:themeFill="text1" w:themeFillTint="80"/>
        <w:rPr>
          <w:rFonts w:ascii="Times New Roman" w:hAnsi="Times New Roman" w:cs="Times New Roman"/>
          <w:sz w:val="24"/>
          <w:szCs w:val="24"/>
          <w:lang w:eastAsia="ru-RU"/>
        </w:rPr>
      </w:pPr>
      <w:r w:rsidRPr="00216D30">
        <w:rPr>
          <w:rFonts w:ascii="Times New Roman" w:hAnsi="Times New Roman" w:cs="Times New Roman"/>
          <w:sz w:val="24"/>
          <w:szCs w:val="24"/>
          <w:lang w:eastAsia="ru-RU"/>
        </w:rPr>
        <w:t>Вывод: очень важна установка – запомнить, сохранить, воспроизвести. Это необходимо!</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Упражнение «палата №6»</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Несколько участников (1-3) выходят из комнаты. </w:t>
      </w:r>
      <w:proofErr w:type="gramStart"/>
      <w:r w:rsidRPr="00216D30">
        <w:rPr>
          <w:rFonts w:ascii="Times New Roman" w:hAnsi="Times New Roman" w:cs="Times New Roman"/>
          <w:sz w:val="24"/>
          <w:szCs w:val="24"/>
          <w:lang w:eastAsia="ru-RU"/>
        </w:rPr>
        <w:t>Ведущий предупреждает группу, что участники сейчас будут заходить и по кругу задавать любые вопросы, на которые необходимо ответить в следующий последовательности: первый отвечающий в любом случае говорит «да», второй отвечает на вопрос, который был задан первому участнику, третий отвечает на вопрос, который задавался второму, четвертый – на вопрос третьего и т.д.</w:t>
      </w:r>
      <w:proofErr w:type="gramEnd"/>
      <w:r w:rsidRPr="00216D30">
        <w:rPr>
          <w:rFonts w:ascii="Times New Roman" w:hAnsi="Times New Roman" w:cs="Times New Roman"/>
          <w:sz w:val="24"/>
          <w:szCs w:val="24"/>
          <w:lang w:eastAsia="ru-RU"/>
        </w:rPr>
        <w:t xml:space="preserve"> Таким </w:t>
      </w:r>
      <w:proofErr w:type="gramStart"/>
      <w:r w:rsidRPr="00216D30">
        <w:rPr>
          <w:rFonts w:ascii="Times New Roman" w:hAnsi="Times New Roman" w:cs="Times New Roman"/>
          <w:sz w:val="24"/>
          <w:szCs w:val="24"/>
          <w:lang w:eastAsia="ru-RU"/>
        </w:rPr>
        <w:t>образом</w:t>
      </w:r>
      <w:proofErr w:type="gramEnd"/>
      <w:r w:rsidRPr="00216D30">
        <w:rPr>
          <w:rFonts w:ascii="Times New Roman" w:hAnsi="Times New Roman" w:cs="Times New Roman"/>
          <w:sz w:val="24"/>
          <w:szCs w:val="24"/>
          <w:lang w:eastAsia="ru-RU"/>
        </w:rPr>
        <w:t xml:space="preserve"> происходит «сдвиг по фазе» (другое название упражнения). Задача же участника, который вначале выходит, а потом задает вопросы, определить, по какому принципу идут ответы на вопросы.</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Упражнение «Испорченный телефон»</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Из числа участников выбирается 7-9 человек, которым дается инструкция.</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b/>
          <w:i/>
          <w:sz w:val="24"/>
          <w:szCs w:val="24"/>
          <w:lang w:eastAsia="ru-RU"/>
        </w:rPr>
        <w:t>Педагог-психолог.</w:t>
      </w:r>
      <w:r w:rsidRPr="00216D30">
        <w:rPr>
          <w:rFonts w:ascii="Times New Roman" w:hAnsi="Times New Roman" w:cs="Times New Roman"/>
          <w:sz w:val="24"/>
          <w:szCs w:val="24"/>
          <w:lang w:eastAsia="ru-RU"/>
        </w:rPr>
        <w:t xml:space="preserve"> Сейчас одному из оставшихся в помещении членов подгруппы (остальные выйдут за дверь) я прочту небольшой отрывок литературного текста. Задача оставшегося участника – максимально близко к тексту пересказать все, что удалось запомнить, следующему члену группы, который войдет в комнату. Эта информация поочередно должна быть передана всем стоящим сейчас за дверью. Вносить свою интерпретацию и подробности нельзя. </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Оставшиеся в классе члены группы при полном молчании отмечают, как утрачивается и искажается информация при передаче ее от одного человека другому.</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Те</w:t>
      </w:r>
      <w:proofErr w:type="gramStart"/>
      <w:r w:rsidRPr="00216D30">
        <w:rPr>
          <w:rFonts w:ascii="Times New Roman" w:hAnsi="Times New Roman" w:cs="Times New Roman"/>
          <w:b/>
          <w:i/>
          <w:sz w:val="24"/>
          <w:szCs w:val="24"/>
          <w:lang w:eastAsia="ru-RU"/>
        </w:rPr>
        <w:t>кст дл</w:t>
      </w:r>
      <w:proofErr w:type="gramEnd"/>
      <w:r w:rsidRPr="00216D30">
        <w:rPr>
          <w:rFonts w:ascii="Times New Roman" w:hAnsi="Times New Roman" w:cs="Times New Roman"/>
          <w:b/>
          <w:i/>
          <w:sz w:val="24"/>
          <w:szCs w:val="24"/>
          <w:lang w:eastAsia="ru-RU"/>
        </w:rPr>
        <w:t>я упражнения</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(автор М. Р. </w:t>
      </w:r>
      <w:proofErr w:type="spellStart"/>
      <w:r w:rsidRPr="00216D30">
        <w:rPr>
          <w:rFonts w:ascii="Times New Roman" w:hAnsi="Times New Roman" w:cs="Times New Roman"/>
          <w:sz w:val="24"/>
          <w:szCs w:val="24"/>
          <w:lang w:eastAsia="ru-RU"/>
        </w:rPr>
        <w:t>Битянова</w:t>
      </w:r>
      <w:proofErr w:type="spellEnd"/>
      <w:r w:rsidRPr="00216D30">
        <w:rPr>
          <w:rFonts w:ascii="Times New Roman" w:hAnsi="Times New Roman" w:cs="Times New Roman"/>
          <w:sz w:val="24"/>
          <w:szCs w:val="24"/>
          <w:lang w:eastAsia="ru-RU"/>
        </w:rPr>
        <w:t>)</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Генри вышел из дома, как обычно, в половине десятого. Было свежо. На нем была серая шляпа, в руках он держал трость. Он шел на свидание с той самой дурнушкой из бара,  рыжей Бетси.</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Встречу она назначила в неживописном месте (под часами на старой площади).</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Генри и Бетси направилась в лагуну. Здесь они быстро договорились с владельцем  старой моторной лодки и через несколько минут уже удалялись от берега в юго-восточном направлении. Но не успели они перекинуться и парой многозначащих и игривых фраз, как увидели быстро идущую им наперерез новую белую лодку с широкой красной полосой.</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sz w:val="24"/>
          <w:szCs w:val="24"/>
          <w:lang w:eastAsia="ru-RU"/>
        </w:rPr>
        <w:t>Генри быстро положил руку в карман, но больше он ничего не успел сделать. Раздался хлопающий звук, и Бетси уткнулась лицом в мокрое днище…</w:t>
      </w:r>
    </w:p>
    <w:p w:rsidR="00C000E0" w:rsidRPr="00216D30" w:rsidRDefault="00C000E0" w:rsidP="00C000E0">
      <w:pPr>
        <w:ind w:firstLine="708"/>
        <w:rPr>
          <w:rFonts w:ascii="Times New Roman" w:hAnsi="Times New Roman" w:cs="Times New Roman"/>
          <w:sz w:val="24"/>
          <w:szCs w:val="24"/>
          <w:lang w:eastAsia="ru-RU"/>
        </w:rPr>
      </w:pPr>
      <w:r w:rsidRPr="00216D30">
        <w:rPr>
          <w:rFonts w:ascii="Times New Roman" w:hAnsi="Times New Roman" w:cs="Times New Roman"/>
          <w:i/>
          <w:sz w:val="24"/>
          <w:szCs w:val="24"/>
          <w:lang w:eastAsia="ru-RU"/>
        </w:rPr>
        <w:lastRenderedPageBreak/>
        <w:t>Информация для ведущего</w:t>
      </w:r>
      <w:r w:rsidRPr="00216D30">
        <w:rPr>
          <w:rFonts w:ascii="Times New Roman" w:hAnsi="Times New Roman" w:cs="Times New Roman"/>
          <w:sz w:val="24"/>
          <w:szCs w:val="24"/>
          <w:lang w:eastAsia="ru-RU"/>
        </w:rPr>
        <w:t>. Особенность передачи данного текста состоит в том, что чаще всего эта история обрастает новыми смыслами, связанными с хлопающими звуками, падением Бетси и пр.</w:t>
      </w:r>
    </w:p>
    <w:p w:rsidR="00C000E0" w:rsidRPr="00216D30" w:rsidRDefault="00C000E0" w:rsidP="00C000E0">
      <w:pPr>
        <w:rPr>
          <w:rFonts w:ascii="Times New Roman" w:hAnsi="Times New Roman" w:cs="Times New Roman"/>
          <w:b/>
          <w:i/>
          <w:sz w:val="24"/>
          <w:szCs w:val="24"/>
          <w:lang w:eastAsia="ru-RU"/>
        </w:rPr>
      </w:pPr>
      <w:r w:rsidRPr="00216D30">
        <w:rPr>
          <w:rFonts w:ascii="Times New Roman" w:hAnsi="Times New Roman" w:cs="Times New Roman"/>
          <w:b/>
          <w:i/>
          <w:sz w:val="24"/>
          <w:szCs w:val="24"/>
          <w:lang w:eastAsia="ru-RU"/>
        </w:rPr>
        <w:t>Рефлексия</w:t>
      </w:r>
    </w:p>
    <w:p w:rsidR="00C000E0" w:rsidRPr="00216D30" w:rsidRDefault="00C000E0" w:rsidP="00C000E0">
      <w:pPr>
        <w:pStyle w:val="a5"/>
        <w:numPr>
          <w:ilvl w:val="0"/>
          <w:numId w:val="5"/>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Как происходила утрата важной информации и обрастание простого текста новым содержанием?</w:t>
      </w:r>
    </w:p>
    <w:p w:rsidR="00C000E0" w:rsidRPr="00216D30" w:rsidRDefault="00C000E0" w:rsidP="00C000E0">
      <w:pPr>
        <w:pStyle w:val="a5"/>
        <w:numPr>
          <w:ilvl w:val="0"/>
          <w:numId w:val="5"/>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Что в занятии заставило задуматься?</w:t>
      </w:r>
    </w:p>
    <w:p w:rsidR="00C000E0" w:rsidRPr="00216D30" w:rsidRDefault="00C000E0" w:rsidP="00C000E0">
      <w:pPr>
        <w:pStyle w:val="a5"/>
        <w:numPr>
          <w:ilvl w:val="0"/>
          <w:numId w:val="5"/>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Что понравилось? Что пригодится?</w:t>
      </w:r>
    </w:p>
    <w:p w:rsidR="00C000E0" w:rsidRPr="00216D30" w:rsidRDefault="00C000E0" w:rsidP="00C000E0">
      <w:p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Литература.</w:t>
      </w:r>
    </w:p>
    <w:p w:rsidR="00C000E0" w:rsidRPr="00216D30" w:rsidRDefault="00C000E0" w:rsidP="00985BF8">
      <w:pPr>
        <w:pStyle w:val="a5"/>
        <w:numPr>
          <w:ilvl w:val="0"/>
          <w:numId w:val="41"/>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Школьный психолог №11, 2009г.</w:t>
      </w:r>
    </w:p>
    <w:p w:rsidR="00C000E0" w:rsidRPr="00216D30" w:rsidRDefault="00C000E0" w:rsidP="00985BF8">
      <w:pPr>
        <w:pStyle w:val="a5"/>
        <w:numPr>
          <w:ilvl w:val="0"/>
          <w:numId w:val="41"/>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Горбушина О. П. Психологический </w:t>
      </w:r>
      <w:r w:rsidR="00795DCB" w:rsidRPr="00216D30">
        <w:rPr>
          <w:rFonts w:ascii="Times New Roman" w:hAnsi="Times New Roman" w:cs="Times New Roman"/>
          <w:sz w:val="24"/>
          <w:szCs w:val="24"/>
          <w:lang w:eastAsia="ru-RU"/>
        </w:rPr>
        <w:t>тренинг</w:t>
      </w:r>
      <w:r w:rsidRPr="00216D30">
        <w:rPr>
          <w:rFonts w:ascii="Times New Roman" w:hAnsi="Times New Roman" w:cs="Times New Roman"/>
          <w:sz w:val="24"/>
          <w:szCs w:val="24"/>
          <w:lang w:eastAsia="ru-RU"/>
        </w:rPr>
        <w:t>. Секреты проведения. – СПб</w:t>
      </w:r>
      <w:proofErr w:type="gramStart"/>
      <w:r w:rsidRPr="00216D30">
        <w:rPr>
          <w:rFonts w:ascii="Times New Roman" w:hAnsi="Times New Roman" w:cs="Times New Roman"/>
          <w:sz w:val="24"/>
          <w:szCs w:val="24"/>
          <w:lang w:eastAsia="ru-RU"/>
        </w:rPr>
        <w:t xml:space="preserve">.: </w:t>
      </w:r>
      <w:proofErr w:type="gramEnd"/>
      <w:r w:rsidRPr="00216D30">
        <w:rPr>
          <w:rFonts w:ascii="Times New Roman" w:hAnsi="Times New Roman" w:cs="Times New Roman"/>
          <w:sz w:val="24"/>
          <w:szCs w:val="24"/>
          <w:lang w:eastAsia="ru-RU"/>
        </w:rPr>
        <w:t>Питер, 2008.</w:t>
      </w:r>
    </w:p>
    <w:p w:rsidR="00C000E0" w:rsidRPr="00216D30" w:rsidRDefault="00C000E0" w:rsidP="00985BF8">
      <w:pPr>
        <w:pStyle w:val="a5"/>
        <w:numPr>
          <w:ilvl w:val="0"/>
          <w:numId w:val="41"/>
        </w:numPr>
        <w:rPr>
          <w:rFonts w:ascii="Times New Roman" w:hAnsi="Times New Roman" w:cs="Times New Roman"/>
          <w:sz w:val="24"/>
          <w:szCs w:val="24"/>
          <w:lang w:eastAsia="ru-RU"/>
        </w:rPr>
      </w:pPr>
      <w:proofErr w:type="spellStart"/>
      <w:r w:rsidRPr="00216D30">
        <w:rPr>
          <w:rFonts w:ascii="Times New Roman" w:hAnsi="Times New Roman" w:cs="Times New Roman"/>
          <w:sz w:val="24"/>
          <w:szCs w:val="24"/>
          <w:lang w:eastAsia="ru-RU"/>
        </w:rPr>
        <w:t>Коджаспирова</w:t>
      </w:r>
      <w:proofErr w:type="spellEnd"/>
      <w:r w:rsidRPr="00216D30">
        <w:rPr>
          <w:rFonts w:ascii="Times New Roman" w:hAnsi="Times New Roman" w:cs="Times New Roman"/>
          <w:sz w:val="24"/>
          <w:szCs w:val="24"/>
          <w:lang w:eastAsia="ru-RU"/>
        </w:rPr>
        <w:t xml:space="preserve"> Г. М. Педагогика: Практикум и методические материалы; </w:t>
      </w:r>
      <w:proofErr w:type="spellStart"/>
      <w:r w:rsidRPr="00216D30">
        <w:rPr>
          <w:rFonts w:ascii="Times New Roman" w:hAnsi="Times New Roman" w:cs="Times New Roman"/>
          <w:sz w:val="24"/>
          <w:szCs w:val="24"/>
          <w:lang w:eastAsia="ru-RU"/>
        </w:rPr>
        <w:t>Учебн</w:t>
      </w:r>
      <w:proofErr w:type="spellEnd"/>
      <w:r w:rsidRPr="00216D30">
        <w:rPr>
          <w:rFonts w:ascii="Times New Roman" w:hAnsi="Times New Roman" w:cs="Times New Roman"/>
          <w:sz w:val="24"/>
          <w:szCs w:val="24"/>
          <w:lang w:eastAsia="ru-RU"/>
        </w:rPr>
        <w:t xml:space="preserve">. Пособие для студ. </w:t>
      </w:r>
      <w:proofErr w:type="spellStart"/>
      <w:r w:rsidRPr="00216D30">
        <w:rPr>
          <w:rFonts w:ascii="Times New Roman" w:hAnsi="Times New Roman" w:cs="Times New Roman"/>
          <w:sz w:val="24"/>
          <w:szCs w:val="24"/>
          <w:lang w:eastAsia="ru-RU"/>
        </w:rPr>
        <w:t>Пед</w:t>
      </w:r>
      <w:proofErr w:type="spellEnd"/>
      <w:r w:rsidRPr="00216D30">
        <w:rPr>
          <w:rFonts w:ascii="Times New Roman" w:hAnsi="Times New Roman" w:cs="Times New Roman"/>
          <w:sz w:val="24"/>
          <w:szCs w:val="24"/>
          <w:lang w:eastAsia="ru-RU"/>
        </w:rPr>
        <w:t xml:space="preserve">. Училищ и </w:t>
      </w:r>
      <w:r w:rsidR="00795DCB" w:rsidRPr="00216D30">
        <w:rPr>
          <w:rFonts w:ascii="Times New Roman" w:hAnsi="Times New Roman" w:cs="Times New Roman"/>
          <w:sz w:val="24"/>
          <w:szCs w:val="24"/>
          <w:lang w:eastAsia="ru-RU"/>
        </w:rPr>
        <w:t>коллежей</w:t>
      </w:r>
      <w:r w:rsidRPr="00216D30">
        <w:rPr>
          <w:rFonts w:ascii="Times New Roman" w:hAnsi="Times New Roman" w:cs="Times New Roman"/>
          <w:sz w:val="24"/>
          <w:szCs w:val="24"/>
          <w:lang w:eastAsia="ru-RU"/>
        </w:rPr>
        <w:t xml:space="preserve">. – М.: </w:t>
      </w:r>
      <w:proofErr w:type="spellStart"/>
      <w:r w:rsidRPr="00216D30">
        <w:rPr>
          <w:rFonts w:ascii="Times New Roman" w:hAnsi="Times New Roman" w:cs="Times New Roman"/>
          <w:sz w:val="24"/>
          <w:szCs w:val="24"/>
          <w:lang w:eastAsia="ru-RU"/>
        </w:rPr>
        <w:t>Гуманит</w:t>
      </w:r>
      <w:proofErr w:type="spellEnd"/>
      <w:r w:rsidRPr="00216D30">
        <w:rPr>
          <w:rFonts w:ascii="Times New Roman" w:hAnsi="Times New Roman" w:cs="Times New Roman"/>
          <w:sz w:val="24"/>
          <w:szCs w:val="24"/>
          <w:lang w:eastAsia="ru-RU"/>
        </w:rPr>
        <w:t>. Изд. Центр ВЛАДОС, 2003</w:t>
      </w:r>
    </w:p>
    <w:p w:rsidR="00C000E0" w:rsidRPr="00216D30" w:rsidRDefault="00C000E0" w:rsidP="00985BF8">
      <w:pPr>
        <w:pStyle w:val="a5"/>
        <w:numPr>
          <w:ilvl w:val="0"/>
          <w:numId w:val="41"/>
        </w:numPr>
        <w:rPr>
          <w:rFonts w:ascii="Times New Roman" w:hAnsi="Times New Roman" w:cs="Times New Roman"/>
          <w:sz w:val="24"/>
          <w:szCs w:val="24"/>
          <w:lang w:eastAsia="ru-RU"/>
        </w:rPr>
      </w:pPr>
      <w:r w:rsidRPr="00216D30">
        <w:rPr>
          <w:rFonts w:ascii="Times New Roman" w:hAnsi="Times New Roman" w:cs="Times New Roman"/>
          <w:sz w:val="24"/>
          <w:szCs w:val="24"/>
          <w:lang w:eastAsia="ru-RU"/>
        </w:rPr>
        <w:t xml:space="preserve">Осипова Е. А., </w:t>
      </w:r>
      <w:proofErr w:type="spellStart"/>
      <w:r w:rsidRPr="00216D30">
        <w:rPr>
          <w:rFonts w:ascii="Times New Roman" w:hAnsi="Times New Roman" w:cs="Times New Roman"/>
          <w:sz w:val="24"/>
          <w:szCs w:val="24"/>
          <w:lang w:eastAsia="ru-RU"/>
        </w:rPr>
        <w:t>Чуменко</w:t>
      </w:r>
      <w:proofErr w:type="spellEnd"/>
      <w:r w:rsidRPr="00216D30">
        <w:rPr>
          <w:rFonts w:ascii="Times New Roman" w:hAnsi="Times New Roman" w:cs="Times New Roman"/>
          <w:sz w:val="24"/>
          <w:szCs w:val="24"/>
          <w:lang w:eastAsia="ru-RU"/>
        </w:rPr>
        <w:t xml:space="preserve"> Е. В. Конфликты и методы их </w:t>
      </w:r>
      <w:r w:rsidR="00795DCB" w:rsidRPr="00216D30">
        <w:rPr>
          <w:rFonts w:ascii="Times New Roman" w:hAnsi="Times New Roman" w:cs="Times New Roman"/>
          <w:sz w:val="24"/>
          <w:szCs w:val="24"/>
          <w:lang w:eastAsia="ru-RU"/>
        </w:rPr>
        <w:t>преодоления</w:t>
      </w:r>
      <w:r w:rsidRPr="00216D30">
        <w:rPr>
          <w:rFonts w:ascii="Times New Roman" w:hAnsi="Times New Roman" w:cs="Times New Roman"/>
          <w:sz w:val="24"/>
          <w:szCs w:val="24"/>
          <w:lang w:eastAsia="ru-RU"/>
        </w:rPr>
        <w:t xml:space="preserve">: </w:t>
      </w:r>
      <w:proofErr w:type="gramStart"/>
      <w:r w:rsidRPr="00216D30">
        <w:rPr>
          <w:rFonts w:ascii="Times New Roman" w:hAnsi="Times New Roman" w:cs="Times New Roman"/>
          <w:sz w:val="24"/>
          <w:szCs w:val="24"/>
          <w:lang w:eastAsia="ru-RU"/>
        </w:rPr>
        <w:t>социально-психологически</w:t>
      </w:r>
      <w:proofErr w:type="gramEnd"/>
      <w:r w:rsidRPr="00216D30">
        <w:rPr>
          <w:rFonts w:ascii="Times New Roman" w:hAnsi="Times New Roman" w:cs="Times New Roman"/>
          <w:sz w:val="24"/>
          <w:szCs w:val="24"/>
          <w:lang w:eastAsia="ru-RU"/>
        </w:rPr>
        <w:t xml:space="preserve"> тренинг. – </w:t>
      </w:r>
      <w:proofErr w:type="gramStart"/>
      <w:r w:rsidRPr="00216D30">
        <w:rPr>
          <w:rFonts w:ascii="Times New Roman" w:hAnsi="Times New Roman" w:cs="Times New Roman"/>
          <w:sz w:val="24"/>
          <w:szCs w:val="24"/>
          <w:lang w:eastAsia="ru-RU"/>
        </w:rPr>
        <w:t>М.: «Чистые пруды». 2007 (Библиотека «Первого сентября», серия «Школьный психолог».</w:t>
      </w:r>
      <w:proofErr w:type="gramEnd"/>
      <w:r w:rsidRPr="00216D30">
        <w:rPr>
          <w:rFonts w:ascii="Times New Roman" w:hAnsi="Times New Roman" w:cs="Times New Roman"/>
          <w:sz w:val="24"/>
          <w:szCs w:val="24"/>
          <w:lang w:eastAsia="ru-RU"/>
        </w:rPr>
        <w:t xml:space="preserve"> </w:t>
      </w:r>
      <w:proofErr w:type="gramStart"/>
      <w:r w:rsidRPr="00216D30">
        <w:rPr>
          <w:rFonts w:ascii="Times New Roman" w:hAnsi="Times New Roman" w:cs="Times New Roman"/>
          <w:sz w:val="24"/>
          <w:szCs w:val="24"/>
          <w:lang w:eastAsia="ru-RU"/>
        </w:rPr>
        <w:t>Вып.5(17)).</w:t>
      </w:r>
      <w:proofErr w:type="gramEnd"/>
    </w:p>
    <w:p w:rsidR="00C000E0" w:rsidRDefault="00C000E0"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Default="002C2BE1" w:rsidP="00C000E0">
      <w:pPr>
        <w:rPr>
          <w:rFonts w:ascii="Times New Roman" w:hAnsi="Times New Roman" w:cs="Times New Roman"/>
          <w:sz w:val="24"/>
          <w:szCs w:val="24"/>
          <w:lang w:eastAsia="ru-RU"/>
        </w:rPr>
      </w:pPr>
    </w:p>
    <w:p w:rsidR="002C2BE1" w:rsidRPr="00216D30" w:rsidRDefault="002C2BE1" w:rsidP="00C000E0">
      <w:pPr>
        <w:rPr>
          <w:rFonts w:ascii="Times New Roman" w:hAnsi="Times New Roman" w:cs="Times New Roman"/>
          <w:sz w:val="24"/>
          <w:szCs w:val="24"/>
          <w:lang w:eastAsia="ru-RU"/>
        </w:rPr>
      </w:pPr>
    </w:p>
    <w:p w:rsidR="00C000E0" w:rsidRPr="00216D30" w:rsidRDefault="00C000E0" w:rsidP="002C2BE1">
      <w:pPr>
        <w:pStyle w:val="a5"/>
        <w:shd w:val="clear" w:color="auto" w:fill="FFFFFF"/>
        <w:spacing w:line="360" w:lineRule="auto"/>
        <w:rPr>
          <w:rFonts w:ascii="Times New Roman" w:hAnsi="Times New Roman" w:cs="Times New Roman"/>
          <w:sz w:val="24"/>
          <w:szCs w:val="24"/>
        </w:rPr>
      </w:pPr>
      <w:r w:rsidRPr="00216D30">
        <w:rPr>
          <w:rFonts w:ascii="Times New Roman" w:hAnsi="Times New Roman" w:cs="Times New Roman"/>
          <w:b/>
          <w:sz w:val="24"/>
          <w:szCs w:val="24"/>
        </w:rPr>
        <w:t xml:space="preserve">Занятие 2. </w:t>
      </w:r>
      <w:r w:rsidR="00DB1BBB" w:rsidRPr="00216D30">
        <w:rPr>
          <w:rFonts w:ascii="Times New Roman" w:hAnsi="Times New Roman" w:cs="Times New Roman"/>
          <w:sz w:val="24"/>
          <w:szCs w:val="24"/>
        </w:rPr>
        <w:t xml:space="preserve">  Тема:</w:t>
      </w:r>
      <w:r w:rsidRPr="00216D30">
        <w:rPr>
          <w:rFonts w:ascii="Times New Roman" w:hAnsi="Times New Roman" w:cs="Times New Roman"/>
          <w:sz w:val="24"/>
          <w:szCs w:val="24"/>
        </w:rPr>
        <w:t xml:space="preserve">  </w:t>
      </w:r>
      <w:r w:rsidRPr="00216D30">
        <w:rPr>
          <w:rFonts w:ascii="Times New Roman" w:hAnsi="Times New Roman" w:cs="Times New Roman"/>
          <w:b/>
          <w:sz w:val="24"/>
          <w:szCs w:val="24"/>
        </w:rPr>
        <w:t>«ПАМЯТЬ»</w:t>
      </w:r>
    </w:p>
    <w:p w:rsidR="00C000E0" w:rsidRPr="00216D30" w:rsidRDefault="00C000E0" w:rsidP="00CF7344">
      <w:pPr>
        <w:shd w:val="clear" w:color="auto" w:fill="FFFFFF"/>
        <w:spacing w:after="0" w:line="240" w:lineRule="auto"/>
        <w:ind w:firstLine="708"/>
        <w:jc w:val="both"/>
        <w:rPr>
          <w:rFonts w:ascii="Times New Roman" w:hAnsi="Times New Roman" w:cs="Times New Roman"/>
          <w:sz w:val="24"/>
          <w:szCs w:val="24"/>
        </w:rPr>
      </w:pPr>
      <w:r w:rsidRPr="00216D30">
        <w:rPr>
          <w:rFonts w:ascii="Times New Roman" w:hAnsi="Times New Roman" w:cs="Times New Roman"/>
          <w:b/>
          <w:i/>
          <w:sz w:val="24"/>
          <w:szCs w:val="24"/>
        </w:rPr>
        <w:lastRenderedPageBreak/>
        <w:t>Цель занятия</w:t>
      </w:r>
      <w:r w:rsidRPr="00216D30">
        <w:rPr>
          <w:rFonts w:ascii="Times New Roman" w:hAnsi="Times New Roman" w:cs="Times New Roman"/>
          <w:i/>
          <w:sz w:val="24"/>
          <w:szCs w:val="24"/>
        </w:rPr>
        <w:t>:</w:t>
      </w:r>
      <w:r w:rsidRPr="00216D30">
        <w:rPr>
          <w:rFonts w:ascii="Times New Roman" w:hAnsi="Times New Roman" w:cs="Times New Roman"/>
          <w:sz w:val="24"/>
          <w:szCs w:val="24"/>
        </w:rPr>
        <w:t xml:space="preserve"> формировать у учащихся элементарные знания по психологии человека и умение анализировать и корректировать процесс развития познавательных психических процессов, продолжать формировать умение работать с дополнительной литературой; развивать познавательные интересы, систематизировать знания по физиологии человека; воспитывать умение владеть собой и культуру поведения.</w:t>
      </w:r>
    </w:p>
    <w:p w:rsidR="00C000E0" w:rsidRPr="00216D30" w:rsidRDefault="00C000E0" w:rsidP="00CF7344">
      <w:pPr>
        <w:shd w:val="clear" w:color="auto" w:fill="FFFFFF"/>
        <w:spacing w:after="0" w:line="240" w:lineRule="auto"/>
        <w:jc w:val="both"/>
        <w:rPr>
          <w:rFonts w:ascii="Times New Roman" w:hAnsi="Times New Roman" w:cs="Times New Roman"/>
          <w:sz w:val="24"/>
          <w:szCs w:val="24"/>
        </w:rPr>
      </w:pPr>
      <w:r w:rsidRPr="00216D30">
        <w:rPr>
          <w:rFonts w:ascii="Times New Roman" w:hAnsi="Times New Roman" w:cs="Times New Roman"/>
          <w:b/>
          <w:sz w:val="24"/>
          <w:szCs w:val="24"/>
        </w:rPr>
        <w:t>Материал:</w:t>
      </w:r>
      <w:r w:rsidRPr="00216D30">
        <w:rPr>
          <w:rFonts w:ascii="Times New Roman" w:hAnsi="Times New Roman" w:cs="Times New Roman"/>
          <w:sz w:val="24"/>
          <w:szCs w:val="24"/>
        </w:rPr>
        <w:t xml:space="preserve"> название видов памяти (для наглядности); карточки с заданиями; памятка «Как улучить память?» по количеству воспитанников; листы бумаги, ручки для каждого.</w:t>
      </w:r>
    </w:p>
    <w:p w:rsidR="00C000E0" w:rsidRPr="00216D30" w:rsidRDefault="00C000E0" w:rsidP="00CF7344">
      <w:pPr>
        <w:shd w:val="clear" w:color="auto" w:fill="FFFFFF"/>
        <w:spacing w:after="0" w:line="240" w:lineRule="auto"/>
        <w:jc w:val="both"/>
        <w:rPr>
          <w:rFonts w:ascii="Times New Roman" w:hAnsi="Times New Roman" w:cs="Times New Roman"/>
          <w:b/>
          <w:sz w:val="24"/>
          <w:szCs w:val="24"/>
        </w:rPr>
      </w:pPr>
      <w:r w:rsidRPr="00216D30">
        <w:rPr>
          <w:rFonts w:ascii="Times New Roman" w:hAnsi="Times New Roman" w:cs="Times New Roman"/>
          <w:b/>
          <w:sz w:val="24"/>
          <w:szCs w:val="24"/>
        </w:rPr>
        <w:t>Предварительная подготовка:</w:t>
      </w:r>
    </w:p>
    <w:p w:rsidR="00C000E0" w:rsidRPr="00216D30" w:rsidRDefault="00C000E0" w:rsidP="00CF7344">
      <w:pPr>
        <w:pStyle w:val="a5"/>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Одному учащемуся дать задание подготовить сообщение на 5 минут о физиологических основах памяти.</w:t>
      </w:r>
    </w:p>
    <w:p w:rsidR="00C000E0" w:rsidRPr="00216D30" w:rsidRDefault="00C000E0" w:rsidP="00CF7344">
      <w:pPr>
        <w:pStyle w:val="a5"/>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Трое учащихся готовят подборку интересных исторических фактов – ответов на следующие вопросы:</w:t>
      </w:r>
    </w:p>
    <w:p w:rsidR="00C000E0" w:rsidRPr="00216D30" w:rsidRDefault="00C000E0" w:rsidP="00CF7344">
      <w:pPr>
        <w:pStyle w:val="a5"/>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Какое количество информации может запомнить человек?</w:t>
      </w:r>
    </w:p>
    <w:p w:rsidR="00C000E0" w:rsidRPr="00216D30" w:rsidRDefault="00C000E0" w:rsidP="00CF7344">
      <w:pPr>
        <w:pStyle w:val="a5"/>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Насколько точной может быть память человека?</w:t>
      </w:r>
    </w:p>
    <w:p w:rsidR="00C000E0" w:rsidRPr="00216D30" w:rsidRDefault="00C000E0" w:rsidP="00CF7344">
      <w:pPr>
        <w:pStyle w:val="a5"/>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Как долго человек может сохранять в памяти информацию?</w:t>
      </w:r>
    </w:p>
    <w:p w:rsidR="00C000E0" w:rsidRPr="00216D30" w:rsidRDefault="00C000E0" w:rsidP="00CF7344">
      <w:pPr>
        <w:pStyle w:val="a5"/>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216D30">
        <w:rPr>
          <w:rFonts w:ascii="Times New Roman" w:eastAsia="Times New Roman" w:hAnsi="Times New Roman" w:cs="Times New Roman"/>
          <w:sz w:val="24"/>
          <w:szCs w:val="24"/>
          <w:lang w:eastAsia="ru-RU"/>
        </w:rPr>
        <w:t>(Можно пользоваться кн.: Популярная психология.</w:t>
      </w:r>
      <w:proofErr w:type="gramEnd"/>
      <w:r w:rsidRPr="00216D30">
        <w:rPr>
          <w:rFonts w:ascii="Times New Roman" w:eastAsia="Times New Roman" w:hAnsi="Times New Roman" w:cs="Times New Roman"/>
          <w:sz w:val="24"/>
          <w:szCs w:val="24"/>
          <w:lang w:eastAsia="ru-RU"/>
        </w:rPr>
        <w:t xml:space="preserve"> Хрестоматия /Сот. </w:t>
      </w:r>
      <w:proofErr w:type="gramStart"/>
      <w:r w:rsidRPr="00216D30">
        <w:rPr>
          <w:rFonts w:ascii="Times New Roman" w:eastAsia="Times New Roman" w:hAnsi="Times New Roman" w:cs="Times New Roman"/>
          <w:sz w:val="24"/>
          <w:szCs w:val="24"/>
          <w:lang w:eastAsia="ru-RU"/>
        </w:rPr>
        <w:t>В. В. Мироненко.)</w:t>
      </w:r>
      <w:proofErr w:type="gramEnd"/>
    </w:p>
    <w:p w:rsidR="00C000E0" w:rsidRPr="00216D30" w:rsidRDefault="00C000E0" w:rsidP="00684EA8">
      <w:pPr>
        <w:pStyle w:val="a5"/>
        <w:shd w:val="clear" w:color="auto" w:fill="FFFFFF"/>
        <w:spacing w:after="0" w:line="240" w:lineRule="auto"/>
        <w:jc w:val="center"/>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ХОД ЗАНЯТИЯ</w:t>
      </w:r>
    </w:p>
    <w:p w:rsidR="00C000E0" w:rsidRPr="00216D30" w:rsidRDefault="00C000E0" w:rsidP="00CF7344">
      <w:pPr>
        <w:pStyle w:val="a5"/>
        <w:shd w:val="clear" w:color="auto" w:fill="FFFFFF"/>
        <w:spacing w:after="0" w:line="240" w:lineRule="auto"/>
        <w:ind w:left="0" w:firstLine="708"/>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Ведущий</w:t>
      </w:r>
      <w:r w:rsidRPr="00216D30">
        <w:rPr>
          <w:rFonts w:ascii="Times New Roman" w:eastAsia="Times New Roman" w:hAnsi="Times New Roman" w:cs="Times New Roman"/>
          <w:sz w:val="24"/>
          <w:szCs w:val="24"/>
          <w:lang w:eastAsia="ru-RU"/>
        </w:rPr>
        <w:t>. Происхождение человеческой памяти древние греки связывали с именем одного из самых прекрасных героев, созданных человеческой фантазией, с именем Прометея. Оказывается, этот самоотверженный юноша не только одарил человека огнем. Вот какие слова вкладывает в его уста великий древнегреческий драматург Эсхил:</w:t>
      </w:r>
    </w:p>
    <w:p w:rsidR="00C000E0" w:rsidRPr="00216D30" w:rsidRDefault="00C000E0" w:rsidP="00CF7344">
      <w:p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Послушайте, что смертным сделал я:</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Число им изобрел,</w:t>
      </w:r>
    </w:p>
    <w:p w:rsidR="00C000E0" w:rsidRPr="00216D30" w:rsidRDefault="00C000E0" w:rsidP="00CF7344">
      <w:p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И буквы научил соединять – </w:t>
      </w:r>
    </w:p>
    <w:p w:rsidR="00C000E0" w:rsidRPr="00216D30" w:rsidRDefault="00C000E0" w:rsidP="00CF7344">
      <w:pPr>
        <w:shd w:val="clear" w:color="auto" w:fill="FFFFFF"/>
        <w:spacing w:after="0" w:line="240" w:lineRule="auto"/>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Им память дал, мать муз –</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всего причину.</w:t>
      </w:r>
    </w:p>
    <w:p w:rsidR="00C000E0" w:rsidRPr="00216D30" w:rsidRDefault="00C000E0" w:rsidP="00C000E0">
      <w:pPr>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sz w:val="24"/>
          <w:szCs w:val="24"/>
          <w:lang w:eastAsia="ru-RU"/>
        </w:rPr>
        <w:t>А сейчас из курса биологии мы  с вами вспомним, как устроена наша память. А расскажет нам об этом</w:t>
      </w:r>
      <w:r w:rsidRPr="00216D30">
        <w:rPr>
          <w:rFonts w:ascii="Times New Roman" w:eastAsia="Times New Roman" w:hAnsi="Times New Roman" w:cs="Times New Roman"/>
          <w:i/>
          <w:sz w:val="24"/>
          <w:szCs w:val="24"/>
          <w:lang w:eastAsia="ru-RU"/>
        </w:rPr>
        <w:t>…(Сообщение учащегося.)</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b/>
          <w:sz w:val="24"/>
          <w:szCs w:val="24"/>
          <w:lang w:eastAsia="ru-RU"/>
        </w:rPr>
      </w:pPr>
      <w:r w:rsidRPr="00216D30">
        <w:rPr>
          <w:rFonts w:ascii="Times New Roman" w:eastAsia="Times New Roman" w:hAnsi="Times New Roman" w:cs="Times New Roman"/>
          <w:sz w:val="24"/>
          <w:szCs w:val="24"/>
          <w:lang w:eastAsia="ru-RU"/>
        </w:rPr>
        <w:t xml:space="preserve">Мы выяснили, что память человеку просто необходима, вспомнили ее физиологические основы, а теперь давайте попробуем  дать определение памяти. Итак, </w:t>
      </w:r>
      <w:r w:rsidRPr="00216D30">
        <w:rPr>
          <w:rFonts w:ascii="Times New Roman" w:eastAsia="Times New Roman" w:hAnsi="Times New Roman" w:cs="Times New Roman"/>
          <w:b/>
          <w:sz w:val="24"/>
          <w:szCs w:val="24"/>
          <w:lang w:eastAsia="ru-RU"/>
        </w:rPr>
        <w:t>память</w:t>
      </w:r>
      <w:r w:rsidRPr="00216D30">
        <w:rPr>
          <w:rFonts w:ascii="Times New Roman" w:eastAsia="Times New Roman" w:hAnsi="Times New Roman" w:cs="Times New Roman"/>
          <w:sz w:val="24"/>
          <w:szCs w:val="24"/>
          <w:lang w:eastAsia="ru-RU"/>
        </w:rPr>
        <w:t xml:space="preserve"> – это процесс запечатления, сохранения и воспроизведения того, что человек</w:t>
      </w:r>
      <w:r w:rsidRPr="00216D30">
        <w:rPr>
          <w:rFonts w:ascii="Times New Roman" w:eastAsia="Times New Roman" w:hAnsi="Times New Roman" w:cs="Times New Roman"/>
          <w:b/>
          <w:sz w:val="24"/>
          <w:szCs w:val="24"/>
          <w:lang w:eastAsia="ru-RU"/>
        </w:rPr>
        <w:t xml:space="preserve"> </w:t>
      </w:r>
      <w:r w:rsidRPr="00216D30">
        <w:rPr>
          <w:rFonts w:ascii="Times New Roman" w:eastAsia="Times New Roman" w:hAnsi="Times New Roman" w:cs="Times New Roman"/>
          <w:sz w:val="24"/>
          <w:szCs w:val="24"/>
          <w:lang w:eastAsia="ru-RU"/>
        </w:rPr>
        <w:t>отражал, делал или переживал. (Спросить 1-2 учащегося по желанию</w:t>
      </w:r>
      <w:r w:rsidRPr="00216D30">
        <w:rPr>
          <w:rFonts w:ascii="Times New Roman" w:eastAsia="Times New Roman" w:hAnsi="Times New Roman" w:cs="Times New Roman"/>
          <w:b/>
          <w:sz w:val="24"/>
          <w:szCs w:val="24"/>
          <w:lang w:eastAsia="ru-RU"/>
        </w:rPr>
        <w:t>.)</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А  сейчас несколько вопросов для размышления, ответы на эти вопросы подготовили наши ребята:</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Какое количество информации может запомнить человек?</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-Насколько точной может быть память человека?</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-Как долго человек может сохранять в памяти информацию?</w:t>
      </w:r>
    </w:p>
    <w:p w:rsidR="00C000E0" w:rsidRPr="00216D30" w:rsidRDefault="00C000E0" w:rsidP="00C000E0">
      <w:pPr>
        <w:shd w:val="clear" w:color="auto" w:fill="FFFFFF"/>
        <w:spacing w:after="0" w:line="240" w:lineRule="auto"/>
        <w:ind w:firstLine="708"/>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В истории человечества существует множество примеров феноменальной памяти. Вот некоторые из них.</w:t>
      </w:r>
    </w:p>
    <w:p w:rsidR="00C000E0" w:rsidRPr="00216D30" w:rsidRDefault="00C000E0" w:rsidP="00C000E0">
      <w:pPr>
        <w:pStyle w:val="a5"/>
        <w:numPr>
          <w:ilvl w:val="0"/>
          <w:numId w:val="8"/>
        </w:numPr>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i/>
          <w:sz w:val="24"/>
          <w:szCs w:val="24"/>
          <w:lang w:eastAsia="ru-RU"/>
        </w:rPr>
        <w:t>Историки утверждают, что Юлий Цезарь и Александр Македонский знали в лицо и по имени всех своих солдат – до 30000 человек.</w:t>
      </w:r>
    </w:p>
    <w:p w:rsidR="00C000E0" w:rsidRPr="00216D30" w:rsidRDefault="00C000E0" w:rsidP="00C000E0">
      <w:pPr>
        <w:pStyle w:val="a5"/>
        <w:numPr>
          <w:ilvl w:val="0"/>
          <w:numId w:val="8"/>
        </w:numPr>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i/>
          <w:sz w:val="24"/>
          <w:szCs w:val="24"/>
          <w:lang w:eastAsia="ru-RU"/>
        </w:rPr>
        <w:t>Великий русский шахматист А. Алехин мог играть по памяти «вслепую» с 30-40 партнерами.</w:t>
      </w:r>
    </w:p>
    <w:p w:rsidR="00C000E0" w:rsidRPr="00216D30" w:rsidRDefault="00C000E0" w:rsidP="00C000E0">
      <w:pPr>
        <w:pStyle w:val="a5"/>
        <w:numPr>
          <w:ilvl w:val="0"/>
          <w:numId w:val="8"/>
        </w:numPr>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i/>
          <w:sz w:val="24"/>
          <w:szCs w:val="24"/>
          <w:lang w:eastAsia="ru-RU"/>
        </w:rPr>
        <w:t>Другой наш замечательный ученый академик С. А. Чаплыгин мог безошибочно назвать номер телефона, по которому он звонил лет пять назад случайно всего один раз.</w:t>
      </w:r>
    </w:p>
    <w:p w:rsidR="00C000E0" w:rsidRPr="00216D30" w:rsidRDefault="00C000E0" w:rsidP="00C000E0">
      <w:pPr>
        <w:pStyle w:val="a5"/>
        <w:shd w:val="clear" w:color="auto" w:fill="FFFFFF"/>
        <w:spacing w:after="0" w:line="240" w:lineRule="auto"/>
        <w:ind w:left="0"/>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Понятно, что к этим вершинам могут приблизиться не все, лишь единицы. Но вот углубить, расширить, натренировать свою память по силам каждому из нас. Но, прежде чем работать над своей памятью, необходимо ее изучить. Для начала поговорим о видах памяти. </w:t>
      </w:r>
    </w:p>
    <w:p w:rsidR="00C000E0" w:rsidRPr="00216D30" w:rsidRDefault="00C000E0" w:rsidP="00C000E0">
      <w:pPr>
        <w:pStyle w:val="a5"/>
        <w:shd w:val="clear" w:color="auto" w:fill="FFFFFF"/>
        <w:spacing w:after="0" w:line="240" w:lineRule="auto"/>
        <w:ind w:left="0"/>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Различают следующие виды памяти:</w:t>
      </w:r>
    </w:p>
    <w:p w:rsidR="00C000E0" w:rsidRPr="00216D30" w:rsidRDefault="00C000E0" w:rsidP="00C000E0">
      <w:pPr>
        <w:pStyle w:val="a5"/>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Наглядно - образная</w:t>
      </w:r>
      <w:r w:rsidRPr="00216D30">
        <w:rPr>
          <w:rFonts w:ascii="Times New Roman" w:eastAsia="Times New Roman" w:hAnsi="Times New Roman" w:cs="Times New Roman"/>
          <w:sz w:val="24"/>
          <w:szCs w:val="24"/>
          <w:lang w:eastAsia="ru-RU"/>
        </w:rPr>
        <w:t xml:space="preserve"> – это память на зрительные, звуковые, осязательные, обонятельные образы (органы чувств).</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i/>
          <w:sz w:val="24"/>
          <w:szCs w:val="24"/>
          <w:lang w:eastAsia="ru-RU"/>
        </w:rPr>
        <w:t>Пример</w:t>
      </w:r>
      <w:r w:rsidRPr="00216D30">
        <w:rPr>
          <w:rFonts w:ascii="Times New Roman" w:eastAsia="Times New Roman" w:hAnsi="Times New Roman" w:cs="Times New Roman"/>
          <w:sz w:val="24"/>
          <w:szCs w:val="24"/>
          <w:lang w:eastAsia="ru-RU"/>
        </w:rPr>
        <w:t xml:space="preserve">: представьте себе, что вы едите лимон. </w:t>
      </w:r>
    </w:p>
    <w:p w:rsidR="00C000E0" w:rsidRPr="00216D30" w:rsidRDefault="00C000E0" w:rsidP="00C000E0">
      <w:pPr>
        <w:pStyle w:val="a5"/>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 xml:space="preserve">Словесно </w:t>
      </w:r>
      <w:proofErr w:type="gramStart"/>
      <w:r w:rsidRPr="00216D30">
        <w:rPr>
          <w:rFonts w:ascii="Times New Roman" w:eastAsia="Times New Roman" w:hAnsi="Times New Roman" w:cs="Times New Roman"/>
          <w:b/>
          <w:sz w:val="24"/>
          <w:szCs w:val="24"/>
          <w:lang w:eastAsia="ru-RU"/>
        </w:rPr>
        <w:t>-л</w:t>
      </w:r>
      <w:proofErr w:type="gramEnd"/>
      <w:r w:rsidRPr="00216D30">
        <w:rPr>
          <w:rFonts w:ascii="Times New Roman" w:eastAsia="Times New Roman" w:hAnsi="Times New Roman" w:cs="Times New Roman"/>
          <w:b/>
          <w:sz w:val="24"/>
          <w:szCs w:val="24"/>
          <w:lang w:eastAsia="ru-RU"/>
        </w:rPr>
        <w:t>огическая</w:t>
      </w:r>
      <w:r w:rsidRPr="00216D30">
        <w:rPr>
          <w:rFonts w:ascii="Times New Roman" w:eastAsia="Times New Roman" w:hAnsi="Times New Roman" w:cs="Times New Roman"/>
          <w:sz w:val="24"/>
          <w:szCs w:val="24"/>
          <w:lang w:eastAsia="ru-RU"/>
        </w:rPr>
        <w:t xml:space="preserve"> – это память на смысл изложения, его логику, на соотношение между элементами получаемой в словарной форме информации.</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i/>
          <w:sz w:val="24"/>
          <w:szCs w:val="24"/>
          <w:lang w:eastAsia="ru-RU"/>
        </w:rPr>
        <w:lastRenderedPageBreak/>
        <w:t xml:space="preserve">Пример: </w:t>
      </w:r>
      <w:r w:rsidRPr="00216D30">
        <w:rPr>
          <w:rFonts w:ascii="Times New Roman" w:eastAsia="Times New Roman" w:hAnsi="Times New Roman" w:cs="Times New Roman"/>
          <w:sz w:val="24"/>
          <w:szCs w:val="24"/>
          <w:lang w:eastAsia="ru-RU"/>
        </w:rPr>
        <w:t>когда мы читаем литературное произведение, мы не запоминаем весь текст дословно, а запоминаем последовательность событий.</w:t>
      </w:r>
    </w:p>
    <w:p w:rsidR="00C000E0" w:rsidRPr="00216D30" w:rsidRDefault="00C000E0" w:rsidP="00C000E0">
      <w:pPr>
        <w:pStyle w:val="a5"/>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 xml:space="preserve">Двигательная </w:t>
      </w:r>
      <w:r w:rsidRPr="00216D30">
        <w:rPr>
          <w:rFonts w:ascii="Times New Roman" w:eastAsia="Times New Roman" w:hAnsi="Times New Roman" w:cs="Times New Roman"/>
          <w:sz w:val="24"/>
          <w:szCs w:val="24"/>
          <w:lang w:eastAsia="ru-RU"/>
        </w:rPr>
        <w:t>– это память на движения.</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i/>
          <w:sz w:val="24"/>
          <w:szCs w:val="24"/>
          <w:lang w:eastAsia="ru-RU"/>
        </w:rPr>
        <w:t xml:space="preserve">Пример: </w:t>
      </w:r>
      <w:r w:rsidRPr="00216D30">
        <w:rPr>
          <w:rFonts w:ascii="Times New Roman" w:eastAsia="Times New Roman" w:hAnsi="Times New Roman" w:cs="Times New Roman"/>
          <w:sz w:val="24"/>
          <w:szCs w:val="24"/>
          <w:lang w:eastAsia="ru-RU"/>
        </w:rPr>
        <w:t>профессиональный пианист может играть автоматически, не глядя в ноты и на клавиши.</w:t>
      </w:r>
    </w:p>
    <w:p w:rsidR="00C000E0" w:rsidRPr="00216D30" w:rsidRDefault="00C000E0" w:rsidP="00C000E0">
      <w:pPr>
        <w:pStyle w:val="a5"/>
        <w:numPr>
          <w:ilvl w:val="0"/>
          <w:numId w:val="9"/>
        </w:numPr>
        <w:shd w:val="clear" w:color="auto" w:fill="FFFFFF"/>
        <w:spacing w:after="0" w:line="240" w:lineRule="auto"/>
        <w:rPr>
          <w:rFonts w:ascii="Times New Roman" w:eastAsia="Times New Roman" w:hAnsi="Times New Roman" w:cs="Times New Roman"/>
          <w:b/>
          <w:sz w:val="24"/>
          <w:szCs w:val="24"/>
          <w:lang w:eastAsia="ru-RU"/>
        </w:rPr>
      </w:pPr>
      <w:r w:rsidRPr="00216D30">
        <w:rPr>
          <w:rFonts w:ascii="Times New Roman" w:eastAsia="Times New Roman" w:hAnsi="Times New Roman" w:cs="Times New Roman"/>
          <w:b/>
          <w:sz w:val="24"/>
          <w:szCs w:val="24"/>
          <w:lang w:eastAsia="ru-RU"/>
        </w:rPr>
        <w:t xml:space="preserve">Эмоциональная – это память на переживания. </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i/>
          <w:sz w:val="24"/>
          <w:szCs w:val="24"/>
          <w:lang w:eastAsia="ru-RU"/>
        </w:rPr>
        <w:t>Пример</w:t>
      </w:r>
      <w:r w:rsidRPr="00216D30">
        <w:rPr>
          <w:rFonts w:ascii="Times New Roman" w:eastAsia="Times New Roman" w:hAnsi="Times New Roman" w:cs="Times New Roman"/>
          <w:b/>
          <w:sz w:val="24"/>
          <w:szCs w:val="24"/>
          <w:lang w:eastAsia="ru-RU"/>
        </w:rPr>
        <w:t xml:space="preserve">: </w:t>
      </w:r>
      <w:r w:rsidRPr="00216D30">
        <w:rPr>
          <w:rFonts w:ascii="Times New Roman" w:eastAsia="Times New Roman" w:hAnsi="Times New Roman" w:cs="Times New Roman"/>
          <w:sz w:val="24"/>
          <w:szCs w:val="24"/>
          <w:lang w:eastAsia="ru-RU"/>
        </w:rPr>
        <w:t>одна и та же песня часто вызывает у разных людей разные чувства. Это происходит потому, что, слушая знакомую музыку, мы вспоминаем приятные или неприятные моменты нашей жизни.</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sz w:val="24"/>
          <w:szCs w:val="24"/>
          <w:lang w:eastAsia="ru-RU"/>
        </w:rPr>
        <w:t>Теперь попробуем определить виды памяти</w:t>
      </w:r>
      <w:r w:rsidRPr="00216D30">
        <w:rPr>
          <w:rFonts w:ascii="Times New Roman" w:eastAsia="Times New Roman" w:hAnsi="Times New Roman" w:cs="Times New Roman"/>
          <w:i/>
          <w:sz w:val="24"/>
          <w:szCs w:val="24"/>
          <w:lang w:eastAsia="ru-RU"/>
        </w:rPr>
        <w:t xml:space="preserve"> (см. карточки в приложении).</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А еще различают кратковременную и долговременную память.</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 xml:space="preserve">Кратковременная память – </w:t>
      </w:r>
      <w:r w:rsidRPr="00216D30">
        <w:rPr>
          <w:rFonts w:ascii="Times New Roman" w:eastAsia="Times New Roman" w:hAnsi="Times New Roman" w:cs="Times New Roman"/>
          <w:sz w:val="24"/>
          <w:szCs w:val="24"/>
          <w:lang w:eastAsia="ru-RU"/>
        </w:rPr>
        <w:t>это запоминание и сохранение информации на короткий срок после однократного и очень непродолжительного восприятия.</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i/>
          <w:sz w:val="24"/>
          <w:szCs w:val="24"/>
          <w:lang w:eastAsia="ru-RU"/>
        </w:rPr>
        <w:t xml:space="preserve">Пример: </w:t>
      </w:r>
      <w:r w:rsidRPr="00216D30">
        <w:rPr>
          <w:rFonts w:ascii="Times New Roman" w:eastAsia="Times New Roman" w:hAnsi="Times New Roman" w:cs="Times New Roman"/>
          <w:sz w:val="24"/>
          <w:szCs w:val="24"/>
          <w:lang w:eastAsia="ru-RU"/>
        </w:rPr>
        <w:t>тебе назвали телефон, ты его набрал, позвонил, буквально через пять минут его уже сможешь вспомнить.</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 xml:space="preserve">Долговременная память – </w:t>
      </w:r>
      <w:r w:rsidRPr="00216D30">
        <w:rPr>
          <w:rFonts w:ascii="Times New Roman" w:eastAsia="Times New Roman" w:hAnsi="Times New Roman" w:cs="Times New Roman"/>
          <w:sz w:val="24"/>
          <w:szCs w:val="24"/>
          <w:lang w:eastAsia="ru-RU"/>
        </w:rPr>
        <w:t>это длительное сохранение информации, которая часто запоминается после многократного повторения.</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 xml:space="preserve">Пример: </w:t>
      </w:r>
      <w:r w:rsidRPr="00216D30">
        <w:rPr>
          <w:rFonts w:ascii="Times New Roman" w:eastAsia="Times New Roman" w:hAnsi="Times New Roman" w:cs="Times New Roman"/>
          <w:sz w:val="24"/>
          <w:szCs w:val="24"/>
          <w:lang w:eastAsia="ru-RU"/>
        </w:rPr>
        <w:t>Я до сих пор помню стихотворения, которые учила еще в детском саду.</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Перейдем к последнему вопросу</w:t>
      </w:r>
      <w:r w:rsidRPr="00216D30">
        <w:rPr>
          <w:rFonts w:ascii="Times New Roman" w:eastAsia="Times New Roman" w:hAnsi="Times New Roman" w:cs="Times New Roman"/>
          <w:b/>
          <w:sz w:val="24"/>
          <w:szCs w:val="24"/>
          <w:lang w:eastAsia="ru-RU"/>
        </w:rPr>
        <w:t>:</w:t>
      </w:r>
      <w:r w:rsidRPr="00216D30">
        <w:rPr>
          <w:rFonts w:ascii="Times New Roman" w:eastAsia="Times New Roman" w:hAnsi="Times New Roman" w:cs="Times New Roman"/>
          <w:sz w:val="24"/>
          <w:szCs w:val="24"/>
          <w:lang w:eastAsia="ru-RU"/>
        </w:rPr>
        <w:t xml:space="preserve"> как улучшить память?</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sz w:val="24"/>
          <w:szCs w:val="24"/>
          <w:lang w:eastAsia="ru-RU"/>
        </w:rPr>
        <w:t>Запоминаем мы все по-разному. Это зависит от многих факторов. Но есть и кое-что общее. Мы все запоминаем произвольно или непроизвольно. Кто объяснит разницу? (</w:t>
      </w:r>
      <w:r w:rsidRPr="00216D30">
        <w:rPr>
          <w:rFonts w:ascii="Times New Roman" w:eastAsia="Times New Roman" w:hAnsi="Times New Roman" w:cs="Times New Roman"/>
          <w:i/>
          <w:sz w:val="24"/>
          <w:szCs w:val="24"/>
          <w:lang w:eastAsia="ru-RU"/>
        </w:rPr>
        <w:t>Ответы детей: произвольно – прилагая волевые усилия</w:t>
      </w:r>
      <w:proofErr w:type="gramStart"/>
      <w:r w:rsidRPr="00216D30">
        <w:rPr>
          <w:rFonts w:ascii="Times New Roman" w:eastAsia="Times New Roman" w:hAnsi="Times New Roman" w:cs="Times New Roman"/>
          <w:i/>
          <w:sz w:val="24"/>
          <w:szCs w:val="24"/>
          <w:lang w:eastAsia="ru-RU"/>
        </w:rPr>
        <w:t xml:space="preserve"> ,</w:t>
      </w:r>
      <w:proofErr w:type="gramEnd"/>
      <w:r w:rsidRPr="00216D30">
        <w:rPr>
          <w:rFonts w:ascii="Times New Roman" w:eastAsia="Times New Roman" w:hAnsi="Times New Roman" w:cs="Times New Roman"/>
          <w:i/>
          <w:sz w:val="24"/>
          <w:szCs w:val="24"/>
          <w:lang w:eastAsia="ru-RU"/>
        </w:rPr>
        <w:t>непроизвольно – не прилагая никаких усилий, как бы само собой, пример – реклама.)</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А  следующую особенность вы назовете мне сами после небольшого опыта.</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Опыт</w:t>
      </w:r>
    </w:p>
    <w:p w:rsidR="00C000E0" w:rsidRPr="00216D30" w:rsidRDefault="00C000E0" w:rsidP="00C000E0">
      <w:pPr>
        <w:pStyle w:val="a5"/>
        <w:shd w:val="clear" w:color="auto" w:fill="FFFFFF"/>
        <w:spacing w:after="0" w:line="240" w:lineRule="auto"/>
        <w:ind w:left="0"/>
        <w:rPr>
          <w:rFonts w:ascii="Times New Roman" w:eastAsia="Times New Roman" w:hAnsi="Times New Roman" w:cs="Times New Roman"/>
          <w:sz w:val="24"/>
          <w:szCs w:val="24"/>
          <w:lang w:eastAsia="ru-RU"/>
        </w:rPr>
      </w:pPr>
      <w:r w:rsidRPr="00216D30">
        <w:rPr>
          <w:rFonts w:ascii="Times New Roman" w:eastAsia="Times New Roman" w:hAnsi="Times New Roman" w:cs="Times New Roman"/>
          <w:i/>
          <w:sz w:val="24"/>
          <w:szCs w:val="24"/>
          <w:lang w:eastAsia="ru-RU"/>
        </w:rPr>
        <w:t xml:space="preserve">Цель: </w:t>
      </w:r>
      <w:r w:rsidRPr="00216D30">
        <w:rPr>
          <w:rFonts w:ascii="Times New Roman" w:eastAsia="Times New Roman" w:hAnsi="Times New Roman" w:cs="Times New Roman"/>
          <w:sz w:val="24"/>
          <w:szCs w:val="24"/>
          <w:lang w:eastAsia="ru-RU"/>
        </w:rPr>
        <w:t xml:space="preserve">последить зависимость запоминания от особенностей личности. </w:t>
      </w: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216D30">
        <w:rPr>
          <w:rFonts w:ascii="Times New Roman" w:eastAsia="Times New Roman" w:hAnsi="Times New Roman" w:cs="Times New Roman"/>
          <w:sz w:val="24"/>
          <w:szCs w:val="24"/>
          <w:lang w:eastAsia="ru-RU"/>
        </w:rPr>
        <w:t>Материал: слова для запоминания (любовь, спичка, встреча, стол, школа, деньги, котельная, болезнь, стена, год, экзамен, мыло, дружба, отвертка, окно, подарок, капуста, урок, труба, кирпич, вода, комната, учебник, шоколад,  дождь, память).</w:t>
      </w:r>
      <w:proofErr w:type="gramEnd"/>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Ход опыта: испытуемые прослушивают слова и затем записывают их по памяти в произвольном порядке ив любом количестве. После этого прослушивают 1-2 учащегося и отмечают, какие слова у них повторяются и почему.</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Вывод: не слова запоминаются одинаково хорошо. Материал, эмоционально окрашенный или значимый, запоминается лучше.</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i/>
          <w:sz w:val="24"/>
          <w:szCs w:val="24"/>
          <w:lang w:eastAsia="ru-RU"/>
        </w:rPr>
        <w:t xml:space="preserve">Ведущий. </w:t>
      </w:r>
      <w:r w:rsidRPr="00216D30">
        <w:rPr>
          <w:rFonts w:ascii="Times New Roman" w:eastAsia="Times New Roman" w:hAnsi="Times New Roman" w:cs="Times New Roman"/>
          <w:sz w:val="24"/>
          <w:szCs w:val="24"/>
          <w:lang w:eastAsia="ru-RU"/>
        </w:rPr>
        <w:t>А теперь вы подскажите мне, как улучшить память?</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Возьмите лежащие  у вас на столе листы, переверните и внимательно прочтите текст (памятка «Как улучшить память?»). Что вы не отметили в своих ответах?</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А в завершении интересный факт.</w:t>
      </w:r>
    </w:p>
    <w:p w:rsidR="00C000E0" w:rsidRPr="00216D30" w:rsidRDefault="00C000E0" w:rsidP="00CF7344">
      <w:pPr>
        <w:pStyle w:val="a5"/>
        <w:shd w:val="clear" w:color="auto" w:fill="FFFFFF"/>
        <w:spacing w:after="0" w:line="240" w:lineRule="auto"/>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Исследователи из университета в американском городе Беркли пришли к выводу, что процесс запоминания идет гораздо эффективнее, когда человек лежит. Причина – прилив крови к мозгу. Так что, если вам нужно быстро выучить что-то наизусть, принимайте горизонтальное положение. Главное – не уснуть.</w:t>
      </w:r>
    </w:p>
    <w:p w:rsidR="00C000E0" w:rsidRPr="00216D30" w:rsidRDefault="00C000E0" w:rsidP="00E11C27">
      <w:pPr>
        <w:shd w:val="clear" w:color="auto" w:fill="FFFFFF"/>
        <w:spacing w:after="0" w:line="240" w:lineRule="auto"/>
        <w:rPr>
          <w:rFonts w:ascii="Times New Roman" w:eastAsia="Times New Roman" w:hAnsi="Times New Roman" w:cs="Times New Roman"/>
          <w:sz w:val="24"/>
          <w:szCs w:val="24"/>
          <w:lang w:eastAsia="ru-RU"/>
        </w:rPr>
      </w:pPr>
    </w:p>
    <w:p w:rsidR="00C000E0" w:rsidRPr="00216D30" w:rsidRDefault="00C000E0" w:rsidP="00C000E0">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Литература:</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Коломинский</w:t>
      </w:r>
      <w:proofErr w:type="spellEnd"/>
      <w:r w:rsidRPr="00216D30">
        <w:rPr>
          <w:rFonts w:ascii="Times New Roman" w:eastAsia="Times New Roman" w:hAnsi="Times New Roman" w:cs="Times New Roman"/>
          <w:sz w:val="24"/>
          <w:szCs w:val="24"/>
          <w:lang w:eastAsia="ru-RU"/>
        </w:rPr>
        <w:t xml:space="preserve"> Я. Л. Человек: психология. – М.: Просвещение, 1986.</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Крутецкий</w:t>
      </w:r>
      <w:proofErr w:type="spellEnd"/>
      <w:r w:rsidRPr="00216D30">
        <w:rPr>
          <w:rFonts w:ascii="Times New Roman" w:eastAsia="Times New Roman" w:hAnsi="Times New Roman" w:cs="Times New Roman"/>
          <w:sz w:val="24"/>
          <w:szCs w:val="24"/>
          <w:lang w:eastAsia="ru-RU"/>
        </w:rPr>
        <w:t xml:space="preserve"> В. А. Психология. – М.: Просвещение, 1986.</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Крысько В. Г. Психология и педагогика в схемах и таблицах. – Минск: </w:t>
      </w:r>
      <w:proofErr w:type="spellStart"/>
      <w:r w:rsidRPr="00216D30">
        <w:rPr>
          <w:rFonts w:ascii="Times New Roman" w:eastAsia="Times New Roman" w:hAnsi="Times New Roman" w:cs="Times New Roman"/>
          <w:sz w:val="24"/>
          <w:szCs w:val="24"/>
          <w:lang w:eastAsia="ru-RU"/>
        </w:rPr>
        <w:t>Харвест</w:t>
      </w:r>
      <w:proofErr w:type="spellEnd"/>
      <w:r w:rsidRPr="00216D30">
        <w:rPr>
          <w:rFonts w:ascii="Times New Roman" w:eastAsia="Times New Roman" w:hAnsi="Times New Roman" w:cs="Times New Roman"/>
          <w:sz w:val="24"/>
          <w:szCs w:val="24"/>
          <w:lang w:eastAsia="ru-RU"/>
        </w:rPr>
        <w:t>; М.: АСТ, 2000</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proofErr w:type="spellStart"/>
      <w:r w:rsidRPr="00216D30">
        <w:rPr>
          <w:rFonts w:ascii="Times New Roman" w:eastAsia="Times New Roman" w:hAnsi="Times New Roman" w:cs="Times New Roman"/>
          <w:sz w:val="24"/>
          <w:szCs w:val="24"/>
          <w:lang w:eastAsia="ru-RU"/>
        </w:rPr>
        <w:t>Немов</w:t>
      </w:r>
      <w:proofErr w:type="spellEnd"/>
      <w:r w:rsidRPr="00216D30">
        <w:rPr>
          <w:rFonts w:ascii="Times New Roman" w:eastAsia="Times New Roman" w:hAnsi="Times New Roman" w:cs="Times New Roman"/>
          <w:sz w:val="24"/>
          <w:szCs w:val="24"/>
          <w:lang w:eastAsia="ru-RU"/>
        </w:rPr>
        <w:t xml:space="preserve"> Р. С. Психология.- М.: Просвещение. 1995.</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Популярная психология. Хрестоматия /Сот. В.В. Мироненко. _ М.: Просвещение. 1990.</w:t>
      </w:r>
    </w:p>
    <w:p w:rsidR="00C000E0" w:rsidRPr="00216D30" w:rsidRDefault="00C000E0" w:rsidP="00C000E0">
      <w:pPr>
        <w:pStyle w:val="a5"/>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Практикум по общей психологии</w:t>
      </w:r>
      <w:proofErr w:type="gramStart"/>
      <w:r w:rsidRPr="00216D30">
        <w:rPr>
          <w:rFonts w:ascii="Times New Roman" w:eastAsia="Times New Roman" w:hAnsi="Times New Roman" w:cs="Times New Roman"/>
          <w:sz w:val="24"/>
          <w:szCs w:val="24"/>
          <w:lang w:eastAsia="ru-RU"/>
        </w:rPr>
        <w:t>/П</w:t>
      </w:r>
      <w:proofErr w:type="gramEnd"/>
      <w:r w:rsidRPr="00216D30">
        <w:rPr>
          <w:rFonts w:ascii="Times New Roman" w:eastAsia="Times New Roman" w:hAnsi="Times New Roman" w:cs="Times New Roman"/>
          <w:sz w:val="24"/>
          <w:szCs w:val="24"/>
          <w:lang w:eastAsia="ru-RU"/>
        </w:rPr>
        <w:t>од ред. А. И. Щербакова – М.: Просвещение. 1990</w:t>
      </w:r>
    </w:p>
    <w:p w:rsidR="00C000E0" w:rsidRPr="00216D30" w:rsidRDefault="00C000E0" w:rsidP="00C000E0">
      <w:pPr>
        <w:shd w:val="clear" w:color="auto" w:fill="FFFFFF"/>
        <w:spacing w:after="0" w:line="240" w:lineRule="auto"/>
        <w:rPr>
          <w:rFonts w:ascii="Times New Roman" w:eastAsia="Times New Roman" w:hAnsi="Times New Roman" w:cs="Times New Roman"/>
          <w:sz w:val="24"/>
          <w:szCs w:val="24"/>
          <w:lang w:eastAsia="ru-RU"/>
        </w:rPr>
      </w:pPr>
    </w:p>
    <w:p w:rsidR="00C000E0" w:rsidRPr="00216D30" w:rsidRDefault="00C000E0" w:rsidP="00C000E0">
      <w:pPr>
        <w:shd w:val="clear" w:color="auto" w:fill="FFFFFF"/>
        <w:spacing w:after="0" w:line="240" w:lineRule="auto"/>
        <w:rPr>
          <w:rFonts w:ascii="Times New Roman" w:eastAsia="Times New Roman" w:hAnsi="Times New Roman" w:cs="Times New Roman"/>
          <w:sz w:val="24"/>
          <w:szCs w:val="24"/>
          <w:lang w:eastAsia="ru-RU"/>
        </w:rPr>
      </w:pPr>
    </w:p>
    <w:p w:rsidR="00C000E0" w:rsidRPr="00216D30" w:rsidRDefault="00C000E0" w:rsidP="00CF7344">
      <w:pPr>
        <w:pStyle w:val="a5"/>
        <w:shd w:val="clear" w:color="auto" w:fill="FFFFFF"/>
        <w:spacing w:line="360" w:lineRule="auto"/>
        <w:rPr>
          <w:rFonts w:ascii="Times New Roman" w:hAnsi="Times New Roman" w:cs="Times New Roman"/>
          <w:sz w:val="24"/>
          <w:szCs w:val="24"/>
        </w:rPr>
      </w:pPr>
      <w:r w:rsidRPr="00216D30">
        <w:rPr>
          <w:rFonts w:ascii="Times New Roman" w:hAnsi="Times New Roman" w:cs="Times New Roman"/>
          <w:b/>
          <w:sz w:val="24"/>
          <w:szCs w:val="24"/>
        </w:rPr>
        <w:t>Занятие 3.</w:t>
      </w:r>
    </w:p>
    <w:p w:rsidR="00C000E0" w:rsidRPr="00216D30" w:rsidRDefault="00C000E0" w:rsidP="00CF7344">
      <w:pPr>
        <w:jc w:val="center"/>
        <w:rPr>
          <w:rFonts w:ascii="Times New Roman" w:hAnsi="Times New Roman" w:cs="Times New Roman"/>
          <w:b/>
          <w:sz w:val="24"/>
          <w:szCs w:val="24"/>
        </w:rPr>
      </w:pPr>
      <w:r w:rsidRPr="00216D30">
        <w:rPr>
          <w:rFonts w:ascii="Times New Roman" w:hAnsi="Times New Roman" w:cs="Times New Roman"/>
          <w:sz w:val="24"/>
          <w:szCs w:val="24"/>
        </w:rPr>
        <w:lastRenderedPageBreak/>
        <w:t xml:space="preserve">Тема: </w:t>
      </w:r>
      <w:r w:rsidRPr="00216D30">
        <w:rPr>
          <w:rFonts w:ascii="Times New Roman" w:hAnsi="Times New Roman" w:cs="Times New Roman"/>
          <w:b/>
          <w:sz w:val="24"/>
          <w:szCs w:val="24"/>
        </w:rPr>
        <w:t>«Внимание и внимательность»</w:t>
      </w:r>
      <w:r w:rsidR="00CF7344" w:rsidRPr="00216D30">
        <w:rPr>
          <w:rFonts w:ascii="Times New Roman" w:hAnsi="Times New Roman" w:cs="Times New Roman"/>
          <w:b/>
          <w:sz w:val="24"/>
          <w:szCs w:val="24"/>
        </w:rPr>
        <w:t>.</w:t>
      </w:r>
    </w:p>
    <w:p w:rsidR="00CF7344" w:rsidRPr="00216D30" w:rsidRDefault="00C000E0" w:rsidP="00CF7344">
      <w:pPr>
        <w:ind w:firstLine="12"/>
        <w:jc w:val="both"/>
        <w:rPr>
          <w:rFonts w:ascii="Times New Roman" w:hAnsi="Times New Roman" w:cs="Times New Roman"/>
          <w:sz w:val="24"/>
          <w:szCs w:val="24"/>
        </w:rPr>
      </w:pPr>
      <w:r w:rsidRPr="00216D30">
        <w:rPr>
          <w:rFonts w:ascii="Times New Roman" w:hAnsi="Times New Roman" w:cs="Times New Roman"/>
          <w:b/>
          <w:i/>
          <w:iCs/>
          <w:spacing w:val="-1"/>
          <w:sz w:val="24"/>
          <w:szCs w:val="24"/>
        </w:rPr>
        <w:t>Ведущий</w:t>
      </w:r>
      <w:r w:rsidRPr="00216D30">
        <w:rPr>
          <w:rFonts w:ascii="Times New Roman" w:hAnsi="Times New Roman" w:cs="Times New Roman"/>
          <w:i/>
          <w:iCs/>
          <w:spacing w:val="-1"/>
          <w:sz w:val="24"/>
          <w:szCs w:val="24"/>
        </w:rPr>
        <w:t xml:space="preserve">. </w:t>
      </w:r>
      <w:r w:rsidRPr="00216D30">
        <w:rPr>
          <w:rFonts w:ascii="Times New Roman" w:hAnsi="Times New Roman" w:cs="Times New Roman"/>
          <w:spacing w:val="-1"/>
          <w:sz w:val="24"/>
          <w:szCs w:val="24"/>
        </w:rPr>
        <w:t>Жизнь каждого человека неотделима от окружающих. Мы не оди</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 xml:space="preserve">ноки в этом мире и постоянно находимся в разных системных связях. Добираясь с </w:t>
      </w:r>
      <w:r w:rsidR="00CF7344" w:rsidRPr="00216D30">
        <w:rPr>
          <w:rFonts w:ascii="Times New Roman" w:hAnsi="Times New Roman" w:cs="Times New Roman"/>
          <w:spacing w:val="-1"/>
          <w:sz w:val="24"/>
          <w:szCs w:val="24"/>
        </w:rPr>
        <w:t>утра в лицей,</w:t>
      </w:r>
      <w:r w:rsidRPr="00216D30">
        <w:rPr>
          <w:rFonts w:ascii="Times New Roman" w:hAnsi="Times New Roman" w:cs="Times New Roman"/>
          <w:spacing w:val="-1"/>
          <w:sz w:val="24"/>
          <w:szCs w:val="24"/>
        </w:rPr>
        <w:t xml:space="preserve"> у всех нас есть об</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 xml:space="preserve">щая цель - добраться до нужной остановки.   </w:t>
      </w:r>
      <w:r w:rsidR="00CF7344" w:rsidRPr="00216D30">
        <w:rPr>
          <w:rFonts w:ascii="Times New Roman" w:hAnsi="Times New Roman" w:cs="Times New Roman"/>
          <w:sz w:val="24"/>
          <w:szCs w:val="24"/>
        </w:rPr>
        <w:t xml:space="preserve">                                                                                                </w:t>
      </w:r>
    </w:p>
    <w:p w:rsidR="00C000E0" w:rsidRPr="00216D30" w:rsidRDefault="00CF7344" w:rsidP="00CF7344">
      <w:pPr>
        <w:ind w:firstLine="12"/>
        <w:jc w:val="both"/>
        <w:rPr>
          <w:rFonts w:ascii="Times New Roman" w:hAnsi="Times New Roman" w:cs="Times New Roman"/>
          <w:sz w:val="24"/>
          <w:szCs w:val="24"/>
        </w:rPr>
      </w:pPr>
      <w:r w:rsidRPr="00216D30">
        <w:rPr>
          <w:rFonts w:ascii="Times New Roman" w:hAnsi="Times New Roman" w:cs="Times New Roman"/>
          <w:sz w:val="24"/>
          <w:szCs w:val="24"/>
        </w:rPr>
        <w:t xml:space="preserve"> </w:t>
      </w:r>
      <w:r w:rsidRPr="00216D30">
        <w:rPr>
          <w:rFonts w:ascii="Times New Roman" w:hAnsi="Times New Roman" w:cs="Times New Roman"/>
          <w:sz w:val="24"/>
          <w:szCs w:val="24"/>
        </w:rPr>
        <w:tab/>
      </w:r>
      <w:r w:rsidR="00C000E0" w:rsidRPr="00216D30">
        <w:rPr>
          <w:rFonts w:ascii="Times New Roman" w:hAnsi="Times New Roman" w:cs="Times New Roman"/>
          <w:spacing w:val="-1"/>
          <w:sz w:val="24"/>
          <w:szCs w:val="24"/>
        </w:rPr>
        <w:t xml:space="preserve">В классе у вас другая цель - получить образование и здесь вы находитесь в другой системе. Таких систем у каждого человека множество, и везде существуют </w:t>
      </w:r>
      <w:r w:rsidR="00C000E0" w:rsidRPr="00216D30">
        <w:rPr>
          <w:rFonts w:ascii="Times New Roman" w:hAnsi="Times New Roman" w:cs="Times New Roman"/>
          <w:spacing w:val="-2"/>
          <w:sz w:val="24"/>
          <w:szCs w:val="24"/>
        </w:rPr>
        <w:t>свои собственные законы. Если мы их не будем придерживаться, то в конечном ре</w:t>
      </w:r>
      <w:r w:rsidR="00C000E0" w:rsidRPr="00216D30">
        <w:rPr>
          <w:rFonts w:ascii="Times New Roman" w:hAnsi="Times New Roman" w:cs="Times New Roman"/>
          <w:spacing w:val="-2"/>
          <w:sz w:val="24"/>
          <w:szCs w:val="24"/>
        </w:rPr>
        <w:softHyphen/>
      </w:r>
      <w:r w:rsidR="00C000E0" w:rsidRPr="00216D30">
        <w:rPr>
          <w:rFonts w:ascii="Times New Roman" w:hAnsi="Times New Roman" w:cs="Times New Roman"/>
          <w:spacing w:val="-1"/>
          <w:sz w:val="24"/>
          <w:szCs w:val="24"/>
        </w:rPr>
        <w:t>зультате можно не достигнуть нужной цели. Например: учитель ведет урок, а один из учеников не слушает и разговаривает со своим соседом, то есть нарушает уста</w:t>
      </w:r>
      <w:r w:rsidR="00C000E0" w:rsidRPr="00216D30">
        <w:rPr>
          <w:rFonts w:ascii="Times New Roman" w:hAnsi="Times New Roman" w:cs="Times New Roman"/>
          <w:spacing w:val="-1"/>
          <w:sz w:val="24"/>
          <w:szCs w:val="24"/>
        </w:rPr>
        <w:softHyphen/>
      </w:r>
      <w:r w:rsidR="00C000E0" w:rsidRPr="00216D30">
        <w:rPr>
          <w:rFonts w:ascii="Times New Roman" w:hAnsi="Times New Roman" w:cs="Times New Roman"/>
          <w:spacing w:val="-2"/>
          <w:sz w:val="24"/>
          <w:szCs w:val="24"/>
        </w:rPr>
        <w:t xml:space="preserve">новленные законы поведения на уроке и ведет себя невнимательно. Учитель, делая </w:t>
      </w:r>
      <w:r w:rsidR="00C000E0" w:rsidRPr="00216D30">
        <w:rPr>
          <w:rFonts w:ascii="Times New Roman" w:hAnsi="Times New Roman" w:cs="Times New Roman"/>
          <w:sz w:val="24"/>
          <w:szCs w:val="24"/>
        </w:rPr>
        <w:t>замечание, постоянно отвлекается и как результат - весь класс недополучил зна</w:t>
      </w:r>
      <w:r w:rsidR="00C000E0" w:rsidRPr="00216D30">
        <w:rPr>
          <w:rFonts w:ascii="Times New Roman" w:hAnsi="Times New Roman" w:cs="Times New Roman"/>
          <w:sz w:val="24"/>
          <w:szCs w:val="24"/>
        </w:rPr>
        <w:softHyphen/>
      </w:r>
      <w:r w:rsidR="00C000E0" w:rsidRPr="00216D30">
        <w:rPr>
          <w:rFonts w:ascii="Times New Roman" w:hAnsi="Times New Roman" w:cs="Times New Roman"/>
          <w:spacing w:val="-3"/>
          <w:sz w:val="24"/>
          <w:szCs w:val="24"/>
        </w:rPr>
        <w:t>ний. Но давайте остановимся не только на внимании, которое требуется на уроках и</w:t>
      </w:r>
      <w:r w:rsidR="00C000E0" w:rsidRPr="00216D30">
        <w:rPr>
          <w:rFonts w:ascii="Times New Roman" w:hAnsi="Times New Roman" w:cs="Times New Roman"/>
          <w:sz w:val="24"/>
          <w:szCs w:val="24"/>
        </w:rPr>
        <w:t xml:space="preserve"> заключается в направленном сосредоточении активности, но и на внимательности, </w:t>
      </w:r>
      <w:r w:rsidR="00C000E0" w:rsidRPr="00216D30">
        <w:rPr>
          <w:rFonts w:ascii="Times New Roman" w:hAnsi="Times New Roman" w:cs="Times New Roman"/>
          <w:spacing w:val="-1"/>
          <w:sz w:val="24"/>
          <w:szCs w:val="24"/>
        </w:rPr>
        <w:t>которая, на наш взгляд, носит более «одушевленный» характер.</w:t>
      </w:r>
    </w:p>
    <w:p w:rsidR="00C000E0" w:rsidRPr="00216D30" w:rsidRDefault="00C000E0" w:rsidP="00CF7344">
      <w:pPr>
        <w:jc w:val="both"/>
        <w:rPr>
          <w:rFonts w:ascii="Times New Roman" w:hAnsi="Times New Roman" w:cs="Times New Roman"/>
          <w:spacing w:val="-5"/>
          <w:sz w:val="24"/>
          <w:szCs w:val="24"/>
        </w:rPr>
      </w:pPr>
      <w:r w:rsidRPr="00216D30">
        <w:rPr>
          <w:rFonts w:ascii="Times New Roman" w:hAnsi="Times New Roman" w:cs="Times New Roman"/>
          <w:spacing w:val="-5"/>
          <w:sz w:val="24"/>
          <w:szCs w:val="24"/>
        </w:rPr>
        <w:t xml:space="preserve">Хотелось бы выяснить, насколько мы можем быть внимательными к другому человеку, можем ли мы сосредотачиваться и не упускать ничего в общении с другими людьми. Очень сложно взаимодействовать с человеком, не будучи </w:t>
      </w:r>
      <w:proofErr w:type="gramStart"/>
      <w:r w:rsidRPr="00216D30">
        <w:rPr>
          <w:rFonts w:ascii="Times New Roman" w:hAnsi="Times New Roman" w:cs="Times New Roman"/>
          <w:spacing w:val="-5"/>
          <w:sz w:val="24"/>
          <w:szCs w:val="24"/>
        </w:rPr>
        <w:t>способным</w:t>
      </w:r>
      <w:proofErr w:type="gramEnd"/>
      <w:r w:rsidRPr="00216D30">
        <w:rPr>
          <w:rFonts w:ascii="Times New Roman" w:hAnsi="Times New Roman" w:cs="Times New Roman"/>
          <w:spacing w:val="-5"/>
          <w:sz w:val="24"/>
          <w:szCs w:val="24"/>
        </w:rPr>
        <w:t xml:space="preserve"> воспри</w:t>
      </w:r>
      <w:r w:rsidRPr="00216D30">
        <w:rPr>
          <w:rFonts w:ascii="Times New Roman" w:hAnsi="Times New Roman" w:cs="Times New Roman"/>
          <w:spacing w:val="-5"/>
          <w:sz w:val="24"/>
          <w:szCs w:val="24"/>
        </w:rPr>
        <w:softHyphen/>
        <w:t>нимать его во всем наборе мелочей и подробностей. Внимательность очень часто со</w:t>
      </w:r>
      <w:r w:rsidRPr="00216D30">
        <w:rPr>
          <w:rFonts w:ascii="Times New Roman" w:hAnsi="Times New Roman" w:cs="Times New Roman"/>
          <w:spacing w:val="-5"/>
          <w:sz w:val="24"/>
          <w:szCs w:val="24"/>
        </w:rPr>
        <w:softHyphen/>
        <w:t>седствует с чуткостью, добротой, уважительным отношением к другим людям.</w:t>
      </w:r>
    </w:p>
    <w:p w:rsidR="00C000E0" w:rsidRPr="00216D30" w:rsidRDefault="00C000E0" w:rsidP="00C000E0">
      <w:pPr>
        <w:rPr>
          <w:rFonts w:ascii="Times New Roman" w:hAnsi="Times New Roman" w:cs="Times New Roman"/>
          <w:sz w:val="24"/>
          <w:szCs w:val="24"/>
        </w:rPr>
      </w:pPr>
      <w:r w:rsidRPr="00216D30">
        <w:rPr>
          <w:rFonts w:ascii="Times New Roman" w:hAnsi="Times New Roman" w:cs="Times New Roman"/>
          <w:b/>
          <w:bCs/>
          <w:i/>
          <w:iCs/>
          <w:sz w:val="24"/>
          <w:szCs w:val="24"/>
        </w:rPr>
        <w:t>Упражнение «Разведчик»</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2"/>
          <w:sz w:val="24"/>
          <w:szCs w:val="24"/>
        </w:rPr>
        <w:t>Всем ребятам предлагается занять определенную позу. Одного ученика при</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глашают к доске и дают ему установку в течение определенного времени (в зави</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симости от численности группы) попытаться запомнить, в каком положении нахо</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 xml:space="preserve">дятся его одноклассники. Далее он выходит за дверь или отворачивается, а педагог </w:t>
      </w:r>
      <w:r w:rsidRPr="00216D30">
        <w:rPr>
          <w:rFonts w:ascii="Times New Roman" w:hAnsi="Times New Roman" w:cs="Times New Roman"/>
          <w:spacing w:val="-4"/>
          <w:sz w:val="24"/>
          <w:szCs w:val="24"/>
        </w:rPr>
        <w:t xml:space="preserve">указывает на тех ребят, которые должны изменить свою позу. Задача «разведчика» </w:t>
      </w:r>
      <w:proofErr w:type="gramStart"/>
      <w:r w:rsidRPr="00216D30">
        <w:rPr>
          <w:rFonts w:ascii="Times New Roman" w:hAnsi="Times New Roman" w:cs="Times New Roman"/>
          <w:spacing w:val="-4"/>
          <w:sz w:val="24"/>
          <w:szCs w:val="24"/>
        </w:rPr>
        <w:t>-</w:t>
      </w:r>
      <w:r w:rsidRPr="00216D30">
        <w:rPr>
          <w:rFonts w:ascii="Times New Roman" w:hAnsi="Times New Roman" w:cs="Times New Roman"/>
          <w:sz w:val="24"/>
          <w:szCs w:val="24"/>
        </w:rPr>
        <w:t>н</w:t>
      </w:r>
      <w:proofErr w:type="gramEnd"/>
      <w:r w:rsidRPr="00216D30">
        <w:rPr>
          <w:rFonts w:ascii="Times New Roman" w:hAnsi="Times New Roman" w:cs="Times New Roman"/>
          <w:sz w:val="24"/>
          <w:szCs w:val="24"/>
        </w:rPr>
        <w:t>азвать учеников, изменивших свое положение.</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1"/>
          <w:sz w:val="24"/>
          <w:szCs w:val="24"/>
        </w:rPr>
        <w:t>Очень часто бывает так, что в первую очередь «разведчики» обращают вни</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 xml:space="preserve">мание на значимых или ярких учеников (на своих друзей, лидеров класса), а ребята, </w:t>
      </w:r>
      <w:r w:rsidRPr="00216D30">
        <w:rPr>
          <w:rFonts w:ascii="Times New Roman" w:hAnsi="Times New Roman" w:cs="Times New Roman"/>
          <w:spacing w:val="-1"/>
          <w:sz w:val="24"/>
          <w:szCs w:val="24"/>
        </w:rPr>
        <w:t>которые часто находятся в тени, так и остаются незамеченными.</w:t>
      </w:r>
    </w:p>
    <w:p w:rsidR="00C000E0" w:rsidRPr="00216D30" w:rsidRDefault="00C000E0" w:rsidP="00C000E0">
      <w:pPr>
        <w:rPr>
          <w:rFonts w:ascii="Times New Roman" w:hAnsi="Times New Roman" w:cs="Times New Roman"/>
          <w:sz w:val="24"/>
          <w:szCs w:val="24"/>
        </w:rPr>
      </w:pPr>
      <w:r w:rsidRPr="00216D30">
        <w:rPr>
          <w:rFonts w:ascii="Times New Roman" w:hAnsi="Times New Roman" w:cs="Times New Roman"/>
          <w:b/>
          <w:bCs/>
          <w:i/>
          <w:iCs/>
          <w:sz w:val="24"/>
          <w:szCs w:val="24"/>
        </w:rPr>
        <w:t>Упражнение «Описание другого человека»</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3"/>
          <w:sz w:val="24"/>
          <w:szCs w:val="24"/>
        </w:rPr>
        <w:t xml:space="preserve">Педагог просит одного человека выйти к доске и повернуться лицом к классу. </w:t>
      </w:r>
      <w:r w:rsidRPr="00216D30">
        <w:rPr>
          <w:rFonts w:ascii="Times New Roman" w:hAnsi="Times New Roman" w:cs="Times New Roman"/>
          <w:spacing w:val="-2"/>
          <w:sz w:val="24"/>
          <w:szCs w:val="24"/>
        </w:rPr>
        <w:t xml:space="preserve">Затем предлагает ему, не поворачиваясь, описать названного педагогом ученика (во </w:t>
      </w:r>
      <w:r w:rsidRPr="00216D30">
        <w:rPr>
          <w:rFonts w:ascii="Times New Roman" w:hAnsi="Times New Roman" w:cs="Times New Roman"/>
          <w:sz w:val="24"/>
          <w:szCs w:val="24"/>
        </w:rPr>
        <w:t xml:space="preserve">что </w:t>
      </w:r>
      <w:proofErr w:type="gramStart"/>
      <w:r w:rsidRPr="00216D30">
        <w:rPr>
          <w:rFonts w:ascii="Times New Roman" w:hAnsi="Times New Roman" w:cs="Times New Roman"/>
          <w:sz w:val="24"/>
          <w:szCs w:val="24"/>
        </w:rPr>
        <w:t>одет</w:t>
      </w:r>
      <w:proofErr w:type="gramEnd"/>
      <w:r w:rsidRPr="00216D30">
        <w:rPr>
          <w:rFonts w:ascii="Times New Roman" w:hAnsi="Times New Roman" w:cs="Times New Roman"/>
          <w:sz w:val="24"/>
          <w:szCs w:val="24"/>
        </w:rPr>
        <w:t>, какая прическа и т.д.).</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1"/>
          <w:sz w:val="24"/>
          <w:szCs w:val="24"/>
        </w:rPr>
        <w:t xml:space="preserve">Результат может быть разным: от точного описания до тупиковой ситуации, </w:t>
      </w:r>
      <w:r w:rsidRPr="00216D30">
        <w:rPr>
          <w:rFonts w:ascii="Times New Roman" w:hAnsi="Times New Roman" w:cs="Times New Roman"/>
          <w:sz w:val="24"/>
          <w:szCs w:val="24"/>
        </w:rPr>
        <w:t>когда человек не в состоянии назвать ни одной детали.</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1"/>
          <w:sz w:val="24"/>
          <w:szCs w:val="24"/>
        </w:rPr>
        <w:t>Данное упражнение дает возможность ребятам поупражняться в наблюда</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 xml:space="preserve">тельности и внимании. Ведь зачастую бывает так, что сначала мы не обращаем </w:t>
      </w:r>
      <w:r w:rsidRPr="00216D30">
        <w:rPr>
          <w:rFonts w:ascii="Times New Roman" w:hAnsi="Times New Roman" w:cs="Times New Roman"/>
          <w:spacing w:val="-2"/>
          <w:sz w:val="24"/>
          <w:szCs w:val="24"/>
        </w:rPr>
        <w:t>внимания на то, как выглядит наш сосед по парте, а завтра мы не заметим, что у не</w:t>
      </w:r>
      <w:r w:rsidRPr="00216D30">
        <w:rPr>
          <w:rFonts w:ascii="Times New Roman" w:hAnsi="Times New Roman" w:cs="Times New Roman"/>
          <w:spacing w:val="-2"/>
          <w:sz w:val="24"/>
          <w:szCs w:val="24"/>
        </w:rPr>
        <w:softHyphen/>
      </w:r>
      <w:r w:rsidRPr="00216D30">
        <w:rPr>
          <w:rFonts w:ascii="Times New Roman" w:hAnsi="Times New Roman" w:cs="Times New Roman"/>
          <w:sz w:val="24"/>
          <w:szCs w:val="24"/>
        </w:rPr>
        <w:t>го что-то случилось.</w:t>
      </w:r>
    </w:p>
    <w:p w:rsidR="00C000E0" w:rsidRPr="00216D30" w:rsidRDefault="00C000E0" w:rsidP="00C000E0">
      <w:pPr>
        <w:rPr>
          <w:rFonts w:ascii="Times New Roman" w:hAnsi="Times New Roman" w:cs="Times New Roman"/>
          <w:sz w:val="24"/>
          <w:szCs w:val="24"/>
        </w:rPr>
      </w:pPr>
      <w:r w:rsidRPr="00216D30">
        <w:rPr>
          <w:rFonts w:ascii="Times New Roman" w:hAnsi="Times New Roman" w:cs="Times New Roman"/>
          <w:b/>
          <w:bCs/>
          <w:i/>
          <w:iCs/>
          <w:sz w:val="24"/>
          <w:szCs w:val="24"/>
        </w:rPr>
        <w:t>Упражнение «Восстанови действие»</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2"/>
          <w:sz w:val="24"/>
          <w:szCs w:val="24"/>
        </w:rPr>
        <w:t xml:space="preserve">Учитель просит ребят вспомнить и показать, чем занимался один из учеников </w:t>
      </w:r>
      <w:r w:rsidRPr="00216D30">
        <w:rPr>
          <w:rFonts w:ascii="Times New Roman" w:hAnsi="Times New Roman" w:cs="Times New Roman"/>
          <w:sz w:val="24"/>
          <w:szCs w:val="24"/>
        </w:rPr>
        <w:t>(его имя называет педагог) за пять минут до начала занятия.</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1"/>
          <w:sz w:val="24"/>
          <w:szCs w:val="24"/>
        </w:rPr>
        <w:t>Чаще всего друзья выбранного ученика могут ответить на этот вопрос, а ос</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тальные одноклассники сомневаются.</w:t>
      </w:r>
    </w:p>
    <w:p w:rsidR="00C000E0" w:rsidRPr="00216D30" w:rsidRDefault="00C000E0" w:rsidP="00CF7344">
      <w:pPr>
        <w:jc w:val="both"/>
        <w:rPr>
          <w:rFonts w:ascii="Times New Roman" w:hAnsi="Times New Roman" w:cs="Times New Roman"/>
          <w:sz w:val="24"/>
          <w:szCs w:val="24"/>
        </w:rPr>
      </w:pPr>
      <w:r w:rsidRPr="00216D30">
        <w:rPr>
          <w:rFonts w:ascii="Times New Roman" w:hAnsi="Times New Roman" w:cs="Times New Roman"/>
          <w:spacing w:val="-5"/>
          <w:sz w:val="24"/>
          <w:szCs w:val="24"/>
        </w:rPr>
        <w:lastRenderedPageBreak/>
        <w:t xml:space="preserve">Внимательное отношение друг к другу во многом способствует установлению в </w:t>
      </w:r>
      <w:r w:rsidRPr="00216D30">
        <w:rPr>
          <w:rFonts w:ascii="Times New Roman" w:hAnsi="Times New Roman" w:cs="Times New Roman"/>
          <w:spacing w:val="-6"/>
          <w:sz w:val="24"/>
          <w:szCs w:val="24"/>
        </w:rPr>
        <w:t>классе если уж не дружеских, то позитивных отношений и помогает сплочению класс</w:t>
      </w:r>
      <w:r w:rsidRPr="00216D30">
        <w:rPr>
          <w:rFonts w:ascii="Times New Roman" w:hAnsi="Times New Roman" w:cs="Times New Roman"/>
          <w:spacing w:val="-6"/>
          <w:sz w:val="24"/>
          <w:szCs w:val="24"/>
        </w:rPr>
        <w:softHyphen/>
      </w:r>
      <w:r w:rsidRPr="00216D30">
        <w:rPr>
          <w:rFonts w:ascii="Times New Roman" w:hAnsi="Times New Roman" w:cs="Times New Roman"/>
          <w:spacing w:val="-5"/>
          <w:sz w:val="24"/>
          <w:szCs w:val="24"/>
        </w:rPr>
        <w:t>ного коллектива, уровень которого в нашем классе мы и попытаемся выяснить.</w:t>
      </w:r>
    </w:p>
    <w:p w:rsidR="00C000E0" w:rsidRPr="00216D30" w:rsidRDefault="00C000E0" w:rsidP="00C000E0">
      <w:pPr>
        <w:rPr>
          <w:rFonts w:ascii="Times New Roman" w:hAnsi="Times New Roman" w:cs="Times New Roman"/>
          <w:sz w:val="24"/>
          <w:szCs w:val="24"/>
        </w:rPr>
      </w:pPr>
      <w:r w:rsidRPr="00216D30">
        <w:rPr>
          <w:rFonts w:ascii="Times New Roman" w:hAnsi="Times New Roman" w:cs="Times New Roman"/>
          <w:sz w:val="24"/>
          <w:szCs w:val="24"/>
        </w:rPr>
        <w:t xml:space="preserve">Значительно </w:t>
      </w:r>
      <w:r w:rsidRPr="00216D30">
        <w:rPr>
          <w:rFonts w:ascii="Times New Roman" w:hAnsi="Times New Roman" w:cs="Times New Roman"/>
          <w:spacing w:val="-1"/>
          <w:sz w:val="24"/>
          <w:szCs w:val="24"/>
        </w:rPr>
        <w:t>проще это сделать с помощью методики, состоящей из пяти вопросов с нескольки</w:t>
      </w:r>
      <w:r w:rsidRPr="00216D30">
        <w:rPr>
          <w:rFonts w:ascii="Times New Roman" w:hAnsi="Times New Roman" w:cs="Times New Roman"/>
          <w:spacing w:val="-1"/>
          <w:sz w:val="24"/>
          <w:szCs w:val="24"/>
        </w:rPr>
        <w:softHyphen/>
        <w:t>ми вариантами ответов на каждый из них. Ответы эти кодируются в баллах соглас</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но приведенным в скобках значениям (максимальная сумма - 19 баллов, мини</w:t>
      </w:r>
      <w:r w:rsidRPr="00216D30">
        <w:rPr>
          <w:rFonts w:ascii="Times New Roman" w:hAnsi="Times New Roman" w:cs="Times New Roman"/>
          <w:sz w:val="24"/>
          <w:szCs w:val="24"/>
        </w:rPr>
        <w:softHyphen/>
        <w:t>мальная - 5). В ходе опроса баллы указывать не нужно.</w:t>
      </w:r>
    </w:p>
    <w:p w:rsidR="00C000E0" w:rsidRPr="00216D30" w:rsidRDefault="00C000E0" w:rsidP="00E64294">
      <w:pPr>
        <w:ind w:firstLine="708"/>
        <w:rPr>
          <w:rFonts w:ascii="Times New Roman" w:hAnsi="Times New Roman" w:cs="Times New Roman"/>
          <w:sz w:val="24"/>
          <w:szCs w:val="24"/>
        </w:rPr>
      </w:pPr>
      <w:r w:rsidRPr="00216D30">
        <w:rPr>
          <w:rFonts w:ascii="Times New Roman" w:hAnsi="Times New Roman" w:cs="Times New Roman"/>
          <w:sz w:val="24"/>
          <w:szCs w:val="24"/>
        </w:rPr>
        <w:t>Сделав анализ, вы сможете определить, каково состояние дел в вашем кол</w:t>
      </w:r>
      <w:r w:rsidRPr="00216D30">
        <w:rPr>
          <w:rFonts w:ascii="Times New Roman" w:hAnsi="Times New Roman" w:cs="Times New Roman"/>
          <w:sz w:val="24"/>
          <w:szCs w:val="24"/>
        </w:rPr>
        <w:softHyphen/>
      </w:r>
      <w:r w:rsidRPr="00216D30">
        <w:rPr>
          <w:rFonts w:ascii="Times New Roman" w:hAnsi="Times New Roman" w:cs="Times New Roman"/>
          <w:spacing w:val="-1"/>
          <w:sz w:val="24"/>
          <w:szCs w:val="24"/>
        </w:rPr>
        <w:t>лективе и насколько высок уровень приверженности к группе ее членов.</w:t>
      </w:r>
    </w:p>
    <w:p w:rsidR="00E64294" w:rsidRPr="00216D30" w:rsidRDefault="00E75002" w:rsidP="00F4200E">
      <w:pPr>
        <w:rPr>
          <w:rFonts w:ascii="Times New Roman" w:hAnsi="Times New Roman" w:cs="Times New Roman"/>
          <w:spacing w:val="-1"/>
          <w:sz w:val="24"/>
          <w:szCs w:val="24"/>
        </w:rPr>
      </w:pPr>
      <w:r w:rsidRPr="00216D30">
        <w:rPr>
          <w:rFonts w:ascii="Times New Roman" w:hAnsi="Times New Roman" w:cs="Times New Roman"/>
          <w:spacing w:val="-1"/>
          <w:sz w:val="24"/>
          <w:szCs w:val="24"/>
        </w:rPr>
        <w:t xml:space="preserve">Литература: </w:t>
      </w:r>
      <w:r w:rsidR="00E11C27" w:rsidRPr="00216D30">
        <w:rPr>
          <w:rFonts w:ascii="Times New Roman" w:hAnsi="Times New Roman" w:cs="Times New Roman"/>
          <w:spacing w:val="-1"/>
          <w:sz w:val="24"/>
          <w:szCs w:val="24"/>
        </w:rPr>
        <w:t xml:space="preserve"> Журнал к</w:t>
      </w:r>
      <w:r w:rsidRPr="00216D30">
        <w:rPr>
          <w:rFonts w:ascii="Times New Roman" w:hAnsi="Times New Roman" w:cs="Times New Roman"/>
          <w:spacing w:val="-1"/>
          <w:sz w:val="24"/>
          <w:szCs w:val="24"/>
        </w:rPr>
        <w:t>лассный руководитель, М..2007г.</w:t>
      </w:r>
    </w:p>
    <w:p w:rsidR="00F4200E" w:rsidRDefault="00F4200E"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Default="002C2BE1" w:rsidP="00F4200E">
      <w:pPr>
        <w:rPr>
          <w:rFonts w:ascii="Times New Roman" w:hAnsi="Times New Roman" w:cs="Times New Roman"/>
          <w:spacing w:val="-1"/>
          <w:sz w:val="24"/>
          <w:szCs w:val="24"/>
        </w:rPr>
      </w:pPr>
    </w:p>
    <w:p w:rsidR="002C2BE1" w:rsidRPr="00216D30" w:rsidRDefault="002C2BE1" w:rsidP="00F4200E">
      <w:pPr>
        <w:rPr>
          <w:rFonts w:ascii="Times New Roman" w:hAnsi="Times New Roman" w:cs="Times New Roman"/>
          <w:spacing w:val="-1"/>
          <w:sz w:val="24"/>
          <w:szCs w:val="24"/>
        </w:rPr>
      </w:pPr>
    </w:p>
    <w:p w:rsidR="007D5BBB" w:rsidRPr="00216D30" w:rsidRDefault="007D5BBB" w:rsidP="007D5BBB">
      <w:pPr>
        <w:pStyle w:val="a5"/>
        <w:shd w:val="clear" w:color="auto" w:fill="FFFFFF"/>
        <w:spacing w:line="360" w:lineRule="auto"/>
        <w:rPr>
          <w:rFonts w:ascii="Times New Roman" w:hAnsi="Times New Roman" w:cs="Times New Roman"/>
          <w:sz w:val="24"/>
          <w:szCs w:val="24"/>
        </w:rPr>
      </w:pPr>
      <w:r w:rsidRPr="00216D30">
        <w:rPr>
          <w:rFonts w:ascii="Times New Roman" w:hAnsi="Times New Roman" w:cs="Times New Roman"/>
          <w:b/>
          <w:sz w:val="24"/>
          <w:szCs w:val="24"/>
        </w:rPr>
        <w:t xml:space="preserve">Занятие 4. </w:t>
      </w:r>
      <w:r w:rsidR="00E64294" w:rsidRPr="00216D30">
        <w:rPr>
          <w:rFonts w:ascii="Times New Roman" w:hAnsi="Times New Roman" w:cs="Times New Roman"/>
          <w:sz w:val="24"/>
          <w:szCs w:val="24"/>
        </w:rPr>
        <w:t xml:space="preserve"> </w:t>
      </w:r>
    </w:p>
    <w:p w:rsidR="009A064F" w:rsidRPr="00216D30" w:rsidRDefault="00AF4F2F" w:rsidP="00101AA0">
      <w:pPr>
        <w:spacing w:after="0" w:line="240" w:lineRule="auto"/>
        <w:jc w:val="center"/>
        <w:rPr>
          <w:rFonts w:ascii="Times New Roman" w:eastAsia="Times New Roman" w:hAnsi="Times New Roman" w:cs="Times New Roman"/>
          <w:b/>
          <w:bCs/>
          <w:sz w:val="24"/>
          <w:szCs w:val="24"/>
          <w:lang w:eastAsia="ru-RU"/>
        </w:rPr>
      </w:pPr>
      <w:r w:rsidRPr="00216D30">
        <w:rPr>
          <w:rFonts w:ascii="Times New Roman" w:eastAsia="Times New Roman" w:hAnsi="Times New Roman" w:cs="Times New Roman"/>
          <w:bCs/>
          <w:sz w:val="24"/>
          <w:szCs w:val="24"/>
          <w:lang w:eastAsia="ru-RU"/>
        </w:rPr>
        <w:lastRenderedPageBreak/>
        <w:t>Тема.</w:t>
      </w:r>
      <w:r w:rsidRPr="00216D30">
        <w:rPr>
          <w:rFonts w:ascii="Times New Roman" w:eastAsia="Times New Roman" w:hAnsi="Times New Roman" w:cs="Times New Roman"/>
          <w:b/>
          <w:bCs/>
          <w:sz w:val="24"/>
          <w:szCs w:val="24"/>
          <w:lang w:eastAsia="ru-RU"/>
        </w:rPr>
        <w:t xml:space="preserve"> Умственная аэробика или как развивать свои способности.</w:t>
      </w:r>
    </w:p>
    <w:p w:rsidR="00AF4F2F" w:rsidRPr="00216D30" w:rsidRDefault="00AF4F2F" w:rsidP="00DB3FFE">
      <w:pPr>
        <w:spacing w:after="0" w:line="240" w:lineRule="auto"/>
        <w:rPr>
          <w:rFonts w:ascii="Times New Roman" w:eastAsia="Times New Roman" w:hAnsi="Times New Roman" w:cs="Times New Roman"/>
          <w:b/>
          <w:bCs/>
          <w:sz w:val="24"/>
          <w:szCs w:val="24"/>
          <w:lang w:eastAsia="ru-RU"/>
        </w:rPr>
      </w:pPr>
    </w:p>
    <w:p w:rsidR="009A064F" w:rsidRPr="00216D30" w:rsidRDefault="009A064F" w:rsidP="00DB3FFE">
      <w:pPr>
        <w:rPr>
          <w:rFonts w:ascii="Times New Roman" w:hAnsi="Times New Roman" w:cs="Times New Roman"/>
          <w:sz w:val="24"/>
          <w:szCs w:val="24"/>
        </w:rPr>
      </w:pPr>
      <w:r w:rsidRPr="00216D30">
        <w:rPr>
          <w:rFonts w:ascii="Times New Roman" w:hAnsi="Times New Roman" w:cs="Times New Roman"/>
          <w:sz w:val="24"/>
          <w:szCs w:val="24"/>
        </w:rPr>
        <w:t>Упражнения для активизации – «Кот и мышь»:</w:t>
      </w:r>
    </w:p>
    <w:p w:rsidR="009A064F" w:rsidRPr="00216D30" w:rsidRDefault="009A064F" w:rsidP="00DB3FFE">
      <w:pPr>
        <w:numPr>
          <w:ilvl w:val="0"/>
          <w:numId w:val="26"/>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 xml:space="preserve">движение предметов по кругу с целью, чтобы предметы не встретились </w:t>
      </w:r>
      <w:proofErr w:type="gramStart"/>
      <w:r w:rsidRPr="00216D30">
        <w:rPr>
          <w:rFonts w:ascii="Times New Roman" w:hAnsi="Times New Roman" w:cs="Times New Roman"/>
          <w:sz w:val="24"/>
          <w:szCs w:val="24"/>
        </w:rPr>
        <w:t xml:space="preserve">( </w:t>
      </w:r>
      <w:proofErr w:type="gramEnd"/>
      <w:r w:rsidRPr="00216D30">
        <w:rPr>
          <w:rFonts w:ascii="Times New Roman" w:hAnsi="Times New Roman" w:cs="Times New Roman"/>
          <w:sz w:val="24"/>
          <w:szCs w:val="24"/>
        </w:rPr>
        <w:t>только передача, мышь передаётся, а кот «прыгает», и мышь и кот «прыгают»).</w:t>
      </w:r>
    </w:p>
    <w:p w:rsidR="009A064F" w:rsidRPr="00216D30" w:rsidRDefault="009A064F" w:rsidP="00DB3FFE">
      <w:pPr>
        <w:ind w:left="360"/>
        <w:rPr>
          <w:rFonts w:ascii="Times New Roman" w:hAnsi="Times New Roman" w:cs="Times New Roman"/>
          <w:sz w:val="24"/>
          <w:szCs w:val="24"/>
        </w:rPr>
      </w:pPr>
      <w:r w:rsidRPr="00216D30">
        <w:rPr>
          <w:rFonts w:ascii="Times New Roman" w:hAnsi="Times New Roman" w:cs="Times New Roman"/>
          <w:sz w:val="24"/>
          <w:szCs w:val="24"/>
        </w:rPr>
        <w:t>Рефлексия: для чего и где можно использовать это упражнение;</w:t>
      </w:r>
    </w:p>
    <w:p w:rsidR="009A064F" w:rsidRPr="00216D30" w:rsidRDefault="009A064F" w:rsidP="00101AA0">
      <w:pPr>
        <w:spacing w:line="240" w:lineRule="auto"/>
        <w:ind w:left="360"/>
        <w:rPr>
          <w:rFonts w:ascii="Times New Roman" w:hAnsi="Times New Roman" w:cs="Times New Roman"/>
          <w:sz w:val="24"/>
          <w:szCs w:val="24"/>
        </w:rPr>
      </w:pPr>
      <w:r w:rsidRPr="00216D30">
        <w:rPr>
          <w:rFonts w:ascii="Times New Roman" w:hAnsi="Times New Roman" w:cs="Times New Roman"/>
          <w:sz w:val="24"/>
          <w:szCs w:val="24"/>
        </w:rPr>
        <w:t xml:space="preserve">                    </w:t>
      </w:r>
      <w:r w:rsidR="00101AA0" w:rsidRPr="00216D30">
        <w:rPr>
          <w:rFonts w:ascii="Times New Roman" w:hAnsi="Times New Roman" w:cs="Times New Roman"/>
          <w:sz w:val="24"/>
          <w:szCs w:val="24"/>
        </w:rPr>
        <w:t xml:space="preserve">- </w:t>
      </w:r>
      <w:r w:rsidRPr="00216D30">
        <w:rPr>
          <w:rFonts w:ascii="Times New Roman" w:hAnsi="Times New Roman" w:cs="Times New Roman"/>
          <w:sz w:val="24"/>
          <w:szCs w:val="24"/>
        </w:rPr>
        <w:t xml:space="preserve">Какие качества активизирует упражнение; </w:t>
      </w:r>
    </w:p>
    <w:p w:rsidR="009A064F" w:rsidRPr="00216D30" w:rsidRDefault="009A064F" w:rsidP="00101AA0">
      <w:pPr>
        <w:spacing w:line="240" w:lineRule="auto"/>
        <w:ind w:left="360"/>
        <w:rPr>
          <w:rFonts w:ascii="Times New Roman" w:hAnsi="Times New Roman" w:cs="Times New Roman"/>
          <w:sz w:val="24"/>
          <w:szCs w:val="24"/>
        </w:rPr>
      </w:pPr>
      <w:r w:rsidRPr="00216D30">
        <w:rPr>
          <w:rFonts w:ascii="Times New Roman" w:hAnsi="Times New Roman" w:cs="Times New Roman"/>
          <w:sz w:val="24"/>
          <w:szCs w:val="24"/>
        </w:rPr>
        <w:t xml:space="preserve">                    </w:t>
      </w:r>
      <w:r w:rsidR="00101AA0" w:rsidRPr="00216D30">
        <w:rPr>
          <w:rFonts w:ascii="Times New Roman" w:hAnsi="Times New Roman" w:cs="Times New Roman"/>
          <w:sz w:val="24"/>
          <w:szCs w:val="24"/>
        </w:rPr>
        <w:t xml:space="preserve">- </w:t>
      </w:r>
      <w:r w:rsidRPr="00216D30">
        <w:rPr>
          <w:rFonts w:ascii="Times New Roman" w:hAnsi="Times New Roman" w:cs="Times New Roman"/>
          <w:sz w:val="24"/>
          <w:szCs w:val="24"/>
        </w:rPr>
        <w:t>Что было сложным для Вас;</w:t>
      </w:r>
    </w:p>
    <w:p w:rsidR="009A064F" w:rsidRPr="00216D30" w:rsidRDefault="009A064F" w:rsidP="00101AA0">
      <w:pPr>
        <w:spacing w:line="240" w:lineRule="auto"/>
        <w:ind w:left="360"/>
        <w:rPr>
          <w:rFonts w:ascii="Times New Roman" w:hAnsi="Times New Roman" w:cs="Times New Roman"/>
          <w:sz w:val="24"/>
          <w:szCs w:val="24"/>
        </w:rPr>
      </w:pPr>
      <w:r w:rsidRPr="00216D30">
        <w:rPr>
          <w:rFonts w:ascii="Times New Roman" w:hAnsi="Times New Roman" w:cs="Times New Roman"/>
          <w:sz w:val="24"/>
          <w:szCs w:val="24"/>
        </w:rPr>
        <w:t xml:space="preserve">                     </w:t>
      </w:r>
      <w:r w:rsidR="00101AA0" w:rsidRPr="00216D30">
        <w:rPr>
          <w:rFonts w:ascii="Times New Roman" w:hAnsi="Times New Roman" w:cs="Times New Roman"/>
          <w:sz w:val="24"/>
          <w:szCs w:val="24"/>
        </w:rPr>
        <w:t xml:space="preserve">- </w:t>
      </w:r>
      <w:r w:rsidRPr="00216D30">
        <w:rPr>
          <w:rFonts w:ascii="Times New Roman" w:hAnsi="Times New Roman" w:cs="Times New Roman"/>
          <w:sz w:val="24"/>
          <w:szCs w:val="24"/>
        </w:rPr>
        <w:t>Удалось ли выполнить правила;</w:t>
      </w:r>
    </w:p>
    <w:p w:rsidR="009A064F" w:rsidRPr="00216D30" w:rsidRDefault="009A064F" w:rsidP="00101AA0">
      <w:pPr>
        <w:spacing w:line="240" w:lineRule="auto"/>
        <w:ind w:left="360"/>
        <w:rPr>
          <w:rFonts w:ascii="Times New Roman" w:hAnsi="Times New Roman" w:cs="Times New Roman"/>
          <w:sz w:val="24"/>
          <w:szCs w:val="24"/>
        </w:rPr>
      </w:pPr>
      <w:r w:rsidRPr="00216D30">
        <w:rPr>
          <w:rFonts w:ascii="Times New Roman" w:hAnsi="Times New Roman" w:cs="Times New Roman"/>
          <w:sz w:val="24"/>
          <w:szCs w:val="24"/>
        </w:rPr>
        <w:t xml:space="preserve">                   </w:t>
      </w:r>
      <w:r w:rsidR="00101AA0" w:rsidRPr="00216D30">
        <w:rPr>
          <w:rFonts w:ascii="Times New Roman" w:hAnsi="Times New Roman" w:cs="Times New Roman"/>
          <w:sz w:val="24"/>
          <w:szCs w:val="24"/>
        </w:rPr>
        <w:t xml:space="preserve">- </w:t>
      </w:r>
      <w:r w:rsidRPr="00216D30">
        <w:rPr>
          <w:rFonts w:ascii="Times New Roman" w:hAnsi="Times New Roman" w:cs="Times New Roman"/>
          <w:sz w:val="24"/>
          <w:szCs w:val="24"/>
        </w:rPr>
        <w:t xml:space="preserve"> Как считаете, что или кто мешал выполнять правила;</w:t>
      </w:r>
    </w:p>
    <w:p w:rsidR="009A064F" w:rsidRPr="00216D30" w:rsidRDefault="009A064F" w:rsidP="00101AA0">
      <w:pPr>
        <w:spacing w:line="240" w:lineRule="auto"/>
        <w:ind w:left="360"/>
        <w:rPr>
          <w:rFonts w:ascii="Times New Roman" w:hAnsi="Times New Roman" w:cs="Times New Roman"/>
          <w:sz w:val="24"/>
          <w:szCs w:val="24"/>
        </w:rPr>
      </w:pPr>
      <w:r w:rsidRPr="00216D30">
        <w:rPr>
          <w:rFonts w:ascii="Times New Roman" w:hAnsi="Times New Roman" w:cs="Times New Roman"/>
          <w:sz w:val="24"/>
          <w:szCs w:val="24"/>
        </w:rPr>
        <w:t xml:space="preserve">                    </w:t>
      </w:r>
      <w:r w:rsidR="00101AA0" w:rsidRPr="00216D30">
        <w:rPr>
          <w:rFonts w:ascii="Times New Roman" w:hAnsi="Times New Roman" w:cs="Times New Roman"/>
          <w:sz w:val="24"/>
          <w:szCs w:val="24"/>
        </w:rPr>
        <w:t xml:space="preserve">- </w:t>
      </w:r>
      <w:r w:rsidRPr="00216D30">
        <w:rPr>
          <w:rFonts w:ascii="Times New Roman" w:hAnsi="Times New Roman" w:cs="Times New Roman"/>
          <w:sz w:val="24"/>
          <w:szCs w:val="24"/>
        </w:rPr>
        <w:t>Что необходимо было сделать, чтобы выполнить правила.</w:t>
      </w:r>
    </w:p>
    <w:p w:rsidR="009A064F" w:rsidRPr="00216D30" w:rsidRDefault="009A064F" w:rsidP="00DB3FFE">
      <w:pPr>
        <w:rPr>
          <w:rFonts w:ascii="Times New Roman" w:hAnsi="Times New Roman" w:cs="Times New Roman"/>
          <w:sz w:val="24"/>
          <w:szCs w:val="24"/>
        </w:rPr>
      </w:pPr>
      <w:r w:rsidRPr="00216D30">
        <w:rPr>
          <w:rFonts w:ascii="Times New Roman" w:hAnsi="Times New Roman" w:cs="Times New Roman"/>
          <w:sz w:val="24"/>
          <w:szCs w:val="24"/>
        </w:rPr>
        <w:t>Вывод: мешает не кто – то, или что – то, а отсутствие навыков коллективного или группового взаимодействия.</w:t>
      </w:r>
    </w:p>
    <w:p w:rsidR="009A064F" w:rsidRPr="002C2BE1" w:rsidRDefault="009A064F" w:rsidP="002C2BE1">
      <w:pPr>
        <w:rPr>
          <w:rFonts w:ascii="Times New Roman" w:hAnsi="Times New Roman" w:cs="Times New Roman"/>
          <w:sz w:val="24"/>
          <w:szCs w:val="24"/>
        </w:rPr>
      </w:pPr>
      <w:r w:rsidRPr="00216D30">
        <w:rPr>
          <w:rFonts w:ascii="Times New Roman" w:hAnsi="Times New Roman" w:cs="Times New Roman"/>
          <w:sz w:val="24"/>
          <w:szCs w:val="24"/>
        </w:rPr>
        <w:t xml:space="preserve">Тест качеств личности «Зубы – мясо»: В первой колонке напишите те качества личности, которых не хватает Вам, а во второй колонке те качества, которых не хватает окружающим людям. </w:t>
      </w:r>
    </w:p>
    <w:p w:rsidR="00AF4F2F" w:rsidRDefault="009A064F" w:rsidP="00DB3FFE">
      <w:pPr>
        <w:shd w:val="clear" w:color="auto" w:fill="FFFFFF"/>
        <w:spacing w:line="360" w:lineRule="auto"/>
        <w:rPr>
          <w:rFonts w:ascii="Times New Roman" w:hAnsi="Times New Roman" w:cs="Times New Roman"/>
          <w:sz w:val="24"/>
          <w:szCs w:val="24"/>
        </w:rPr>
      </w:pPr>
      <w:r w:rsidRPr="00216D30">
        <w:rPr>
          <w:rFonts w:ascii="Times New Roman" w:eastAsia="Times New Roman" w:hAnsi="Times New Roman" w:cs="Times New Roman"/>
          <w:sz w:val="24"/>
          <w:szCs w:val="24"/>
          <w:lang w:eastAsia="ru-RU"/>
        </w:rPr>
        <w:t>Мы всегда испытываем некоторые сомнения, когда психологи говорят нам, что каждый, в том числе и гений, пользуется только примерно 10 процентами способностей мозга. Можно</w:t>
      </w:r>
      <w:r w:rsidR="002C2BE1">
        <w:rPr>
          <w:rFonts w:ascii="Times New Roman" w:eastAsia="Times New Roman" w:hAnsi="Times New Roman" w:cs="Times New Roman"/>
          <w:sz w:val="24"/>
          <w:szCs w:val="24"/>
          <w:lang w:eastAsia="ru-RU"/>
        </w:rPr>
        <w:t xml:space="preserve"> ли с этим что-нибудь поделать?</w:t>
      </w:r>
      <w:r w:rsidRPr="00216D30">
        <w:rPr>
          <w:rFonts w:ascii="Times New Roman" w:eastAsia="Times New Roman" w:hAnsi="Times New Roman" w:cs="Times New Roman"/>
          <w:sz w:val="24"/>
          <w:szCs w:val="24"/>
          <w:lang w:eastAsia="ru-RU"/>
        </w:rPr>
        <w:br/>
        <w:t xml:space="preserve">Алексис </w:t>
      </w:r>
      <w:proofErr w:type="spellStart"/>
      <w:r w:rsidRPr="00216D30">
        <w:rPr>
          <w:rFonts w:ascii="Times New Roman" w:eastAsia="Times New Roman" w:hAnsi="Times New Roman" w:cs="Times New Roman"/>
          <w:sz w:val="24"/>
          <w:szCs w:val="24"/>
          <w:lang w:eastAsia="ru-RU"/>
        </w:rPr>
        <w:t>Кастори</w:t>
      </w:r>
      <w:proofErr w:type="spellEnd"/>
      <w:r w:rsidRPr="00216D30">
        <w:rPr>
          <w:rFonts w:ascii="Times New Roman" w:eastAsia="Times New Roman" w:hAnsi="Times New Roman" w:cs="Times New Roman"/>
          <w:sz w:val="24"/>
          <w:szCs w:val="24"/>
          <w:lang w:eastAsia="ru-RU"/>
        </w:rPr>
        <w:t xml:space="preserve">, психолог-клиницист и "мозговой тренер" из Флориды, считает, что можно. Она встретилась с чемпионом мира по теннису Иваном </w:t>
      </w:r>
      <w:proofErr w:type="spellStart"/>
      <w:r w:rsidRPr="00216D30">
        <w:rPr>
          <w:rFonts w:ascii="Times New Roman" w:eastAsia="Times New Roman" w:hAnsi="Times New Roman" w:cs="Times New Roman"/>
          <w:sz w:val="24"/>
          <w:szCs w:val="24"/>
          <w:lang w:eastAsia="ru-RU"/>
        </w:rPr>
        <w:t>Лендлом</w:t>
      </w:r>
      <w:proofErr w:type="spellEnd"/>
      <w:r w:rsidRPr="00216D30">
        <w:rPr>
          <w:rFonts w:ascii="Times New Roman" w:eastAsia="Times New Roman" w:hAnsi="Times New Roman" w:cs="Times New Roman"/>
          <w:sz w:val="24"/>
          <w:szCs w:val="24"/>
          <w:lang w:eastAsia="ru-RU"/>
        </w:rPr>
        <w:t xml:space="preserve"> после его триумфального матча в 1984 году и помогла ему увеличить свои умственные способности и еще лучше играть</w:t>
      </w:r>
      <w:r w:rsidR="002C2BE1">
        <w:rPr>
          <w:rFonts w:ascii="Times New Roman" w:eastAsia="Times New Roman" w:hAnsi="Times New Roman" w:cs="Times New Roman"/>
          <w:sz w:val="24"/>
          <w:szCs w:val="24"/>
          <w:lang w:eastAsia="ru-RU"/>
        </w:rPr>
        <w:t xml:space="preserve"> против соперников.</w:t>
      </w:r>
      <w:r w:rsidRPr="00216D30">
        <w:rPr>
          <w:rFonts w:ascii="Times New Roman" w:eastAsia="Times New Roman" w:hAnsi="Times New Roman" w:cs="Times New Roman"/>
          <w:sz w:val="24"/>
          <w:szCs w:val="24"/>
          <w:lang w:eastAsia="ru-RU"/>
        </w:rPr>
        <w:br/>
        <w:t xml:space="preserve">"Я помню, что ощущения были такие,- вспоминает </w:t>
      </w:r>
      <w:proofErr w:type="spellStart"/>
      <w:r w:rsidRPr="00216D30">
        <w:rPr>
          <w:rFonts w:ascii="Times New Roman" w:eastAsia="Times New Roman" w:hAnsi="Times New Roman" w:cs="Times New Roman"/>
          <w:sz w:val="24"/>
          <w:szCs w:val="24"/>
          <w:lang w:eastAsia="ru-RU"/>
        </w:rPr>
        <w:t>Лендл</w:t>
      </w:r>
      <w:proofErr w:type="spellEnd"/>
      <w:r w:rsidRPr="00216D30">
        <w:rPr>
          <w:rFonts w:ascii="Times New Roman" w:eastAsia="Times New Roman" w:hAnsi="Times New Roman" w:cs="Times New Roman"/>
          <w:sz w:val="24"/>
          <w:szCs w:val="24"/>
          <w:lang w:eastAsia="ru-RU"/>
        </w:rPr>
        <w:t xml:space="preserve">,- будто у меня заработали мозговые мышцы, которые раньше никогда не использовались". После применения своей методики на </w:t>
      </w:r>
      <w:proofErr w:type="spellStart"/>
      <w:r w:rsidRPr="00216D30">
        <w:rPr>
          <w:rFonts w:ascii="Times New Roman" w:eastAsia="Times New Roman" w:hAnsi="Times New Roman" w:cs="Times New Roman"/>
          <w:sz w:val="24"/>
          <w:szCs w:val="24"/>
          <w:lang w:eastAsia="ru-RU"/>
        </w:rPr>
        <w:t>Лендле</w:t>
      </w:r>
      <w:proofErr w:type="spellEnd"/>
      <w:r w:rsidRPr="00216D30">
        <w:rPr>
          <w:rFonts w:ascii="Times New Roman" w:eastAsia="Times New Roman" w:hAnsi="Times New Roman" w:cs="Times New Roman"/>
          <w:sz w:val="24"/>
          <w:szCs w:val="24"/>
          <w:lang w:eastAsia="ru-RU"/>
        </w:rPr>
        <w:t xml:space="preserve"> </w:t>
      </w:r>
      <w:proofErr w:type="spellStart"/>
      <w:r w:rsidRPr="00216D30">
        <w:rPr>
          <w:rFonts w:ascii="Times New Roman" w:eastAsia="Times New Roman" w:hAnsi="Times New Roman" w:cs="Times New Roman"/>
          <w:sz w:val="24"/>
          <w:szCs w:val="24"/>
          <w:lang w:eastAsia="ru-RU"/>
        </w:rPr>
        <w:t>Кастори</w:t>
      </w:r>
      <w:proofErr w:type="spellEnd"/>
      <w:r w:rsidRPr="00216D30">
        <w:rPr>
          <w:rFonts w:ascii="Times New Roman" w:eastAsia="Times New Roman" w:hAnsi="Times New Roman" w:cs="Times New Roman"/>
          <w:sz w:val="24"/>
          <w:szCs w:val="24"/>
          <w:lang w:eastAsia="ru-RU"/>
        </w:rPr>
        <w:t xml:space="preserve"> в течение нескольких лет работала над </w:t>
      </w:r>
      <w:proofErr w:type="spellStart"/>
      <w:r w:rsidRPr="00216D30">
        <w:rPr>
          <w:rFonts w:ascii="Times New Roman" w:eastAsia="Times New Roman" w:hAnsi="Times New Roman" w:cs="Times New Roman"/>
          <w:sz w:val="24"/>
          <w:szCs w:val="24"/>
          <w:lang w:eastAsia="ru-RU"/>
        </w:rPr>
        <w:t>адаптированием</w:t>
      </w:r>
      <w:proofErr w:type="spellEnd"/>
      <w:r w:rsidRPr="00216D30">
        <w:rPr>
          <w:rFonts w:ascii="Times New Roman" w:eastAsia="Times New Roman" w:hAnsi="Times New Roman" w:cs="Times New Roman"/>
          <w:sz w:val="24"/>
          <w:szCs w:val="24"/>
          <w:lang w:eastAsia="ru-RU"/>
        </w:rPr>
        <w:t xml:space="preserve"> ее до такого уровня, чтобы все ее пациенты могли научиться обострять свой ум и лучше справляться со своими проблемами. Теперь вы тоже сможете </w:t>
      </w:r>
      <w:r w:rsidR="002C2BE1">
        <w:rPr>
          <w:rFonts w:ascii="Times New Roman" w:eastAsia="Times New Roman" w:hAnsi="Times New Roman" w:cs="Times New Roman"/>
          <w:sz w:val="24"/>
          <w:szCs w:val="24"/>
          <w:lang w:eastAsia="ru-RU"/>
        </w:rPr>
        <w:t>делать эту "мозговую аэробику".</w:t>
      </w:r>
      <w:r w:rsidRPr="00216D30">
        <w:rPr>
          <w:rFonts w:ascii="Times New Roman" w:eastAsia="Times New Roman" w:hAnsi="Times New Roman" w:cs="Times New Roman"/>
          <w:sz w:val="24"/>
          <w:szCs w:val="24"/>
          <w:lang w:eastAsia="ru-RU"/>
        </w:rPr>
        <w:br/>
        <w:t>Основные принципы знакомы каждому, кто выполнял какие-нибудь физические упражнения: разогрев, усиление и *- в финале - охлаждение, расслабление. Подберите то, что вам особенно необходимо. Упражнения займут всего несколько минут и могут выполняться практически повсюду. Вам не понадобятся какие-нибудь особенные приспособления, и никто даже</w:t>
      </w:r>
      <w:r w:rsidR="002C2BE1">
        <w:rPr>
          <w:rFonts w:ascii="Times New Roman" w:eastAsia="Times New Roman" w:hAnsi="Times New Roman" w:cs="Times New Roman"/>
          <w:sz w:val="24"/>
          <w:szCs w:val="24"/>
          <w:lang w:eastAsia="ru-RU"/>
        </w:rPr>
        <w:t xml:space="preserve"> не поймет, чем вы занимаетесь.</w:t>
      </w:r>
      <w:r w:rsidRPr="00216D30">
        <w:rPr>
          <w:rFonts w:ascii="Times New Roman" w:eastAsia="Times New Roman" w:hAnsi="Times New Roman" w:cs="Times New Roman"/>
          <w:sz w:val="24"/>
          <w:szCs w:val="24"/>
          <w:lang w:eastAsia="ru-RU"/>
        </w:rPr>
        <w:br/>
        <w:t>Итак, начните с разминки, разогрева. Вам уже знакомы те преимущества, которые дает физический разогрев телу. То же самое вполне приложимо к вашему мозгу. Его разогрев позволит вам действовать более эффективно, когда понадобится. Эти упражнения предназначены для того, чтобы помочь таким функциям вашего мозга, как память, способность схватывать смысл, ранжирование приоритетов, визуализация образов.</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lastRenderedPageBreak/>
        <w:t>Приведение мыслей в порядок. Время: 5- 10 минут после пробуждения. Положение тела: удобно сидя или лежа. Все</w:t>
      </w:r>
      <w:r w:rsidR="002C2BE1">
        <w:rPr>
          <w:rFonts w:ascii="Times New Roman" w:eastAsia="Times New Roman" w:hAnsi="Times New Roman" w:cs="Times New Roman"/>
          <w:sz w:val="24"/>
          <w:szCs w:val="24"/>
          <w:lang w:eastAsia="ru-RU"/>
        </w:rPr>
        <w:t xml:space="preserve"> упражнения произносятся вслух.</w:t>
      </w:r>
      <w:r w:rsidRPr="00216D30">
        <w:rPr>
          <w:rFonts w:ascii="Times New Roman" w:eastAsia="Times New Roman" w:hAnsi="Times New Roman" w:cs="Times New Roman"/>
          <w:sz w:val="24"/>
          <w:szCs w:val="24"/>
          <w:lang w:eastAsia="ru-RU"/>
        </w:rPr>
        <w:br/>
        <w:t>Упражнение 1. Как можно быстрее сосчитайте в</w:t>
      </w:r>
      <w:r w:rsidR="00101AA0" w:rsidRPr="00216D30">
        <w:rPr>
          <w:rFonts w:ascii="Times New Roman" w:eastAsia="Times New Roman" w:hAnsi="Times New Roman" w:cs="Times New Roman"/>
          <w:sz w:val="24"/>
          <w:szCs w:val="24"/>
          <w:lang w:eastAsia="ru-RU"/>
        </w:rPr>
        <w:t xml:space="preserve"> обратном порядке от 100 до 1.</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Упражнение 2. Произнесите алфавит, придумывая на каждую букву слово ("А - абрикос; Б - бочка..."), причем как можно быстрее. Если вы задумались над какой-то буквой более 30 секунд, проп</w:t>
      </w:r>
      <w:r w:rsidR="00101AA0" w:rsidRPr="00216D30">
        <w:rPr>
          <w:rFonts w:ascii="Times New Roman" w:eastAsia="Times New Roman" w:hAnsi="Times New Roman" w:cs="Times New Roman"/>
          <w:sz w:val="24"/>
          <w:szCs w:val="24"/>
          <w:lang w:eastAsia="ru-RU"/>
        </w:rPr>
        <w:t>устите ее и двигайтесь дальше.</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 xml:space="preserve">Упражнение 3. Произнесите 20 мужских имен (опять </w:t>
      </w:r>
      <w:proofErr w:type="gramStart"/>
      <w:r w:rsidRPr="00216D30">
        <w:rPr>
          <w:rFonts w:ascii="Times New Roman" w:eastAsia="Times New Roman" w:hAnsi="Times New Roman" w:cs="Times New Roman"/>
          <w:sz w:val="24"/>
          <w:szCs w:val="24"/>
          <w:lang w:eastAsia="ru-RU"/>
        </w:rPr>
        <w:t>же</w:t>
      </w:r>
      <w:proofErr w:type="gramEnd"/>
      <w:r w:rsidRPr="00216D30">
        <w:rPr>
          <w:rFonts w:ascii="Times New Roman" w:eastAsia="Times New Roman" w:hAnsi="Times New Roman" w:cs="Times New Roman"/>
          <w:sz w:val="24"/>
          <w:szCs w:val="24"/>
          <w:lang w:eastAsia="ru-RU"/>
        </w:rPr>
        <w:t xml:space="preserve"> как можно быстрее), нумеруя каждое из них ("1 - Филипп, 2</w:t>
      </w:r>
      <w:r w:rsidR="00101AA0" w:rsidRPr="00216D30">
        <w:rPr>
          <w:rFonts w:ascii="Times New Roman" w:eastAsia="Times New Roman" w:hAnsi="Times New Roman" w:cs="Times New Roman"/>
          <w:sz w:val="24"/>
          <w:szCs w:val="24"/>
          <w:lang w:eastAsia="ru-RU"/>
        </w:rPr>
        <w:t xml:space="preserve"> - Александр, 3 - Роберт...").</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Упражнение 4. Проделайте то же самое,</w:t>
      </w:r>
      <w:r w:rsidR="00101AA0" w:rsidRPr="00216D30">
        <w:rPr>
          <w:rFonts w:ascii="Times New Roman" w:eastAsia="Times New Roman" w:hAnsi="Times New Roman" w:cs="Times New Roman"/>
          <w:sz w:val="24"/>
          <w:szCs w:val="24"/>
          <w:lang w:eastAsia="ru-RU"/>
        </w:rPr>
        <w:t xml:space="preserve"> но теперь с женскими именами.</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Упражнение 5. То же, что и в упражнениях 2 и 3, но на этот раз вам придется нумеровать 20 видов пищи ("1 - яблоко, 2 - котлета, 3 - компот...").</w:t>
      </w:r>
      <w:r w:rsidRPr="00216D30">
        <w:rPr>
          <w:rFonts w:ascii="Times New Roman" w:eastAsia="Times New Roman" w:hAnsi="Times New Roman" w:cs="Times New Roman"/>
          <w:sz w:val="24"/>
          <w:szCs w:val="24"/>
          <w:lang w:eastAsia="ru-RU"/>
        </w:rPr>
        <w:br/>
        <w:t>Упражнение 6. Выберите одну букву алфавита и назовите 20 слов, начинающихся с нее (нумеруя их так же, как вы это делали прежде), и снова как можно быстрее ("1 - мор</w:t>
      </w:r>
      <w:r w:rsidR="00101AA0" w:rsidRPr="00216D30">
        <w:rPr>
          <w:rFonts w:ascii="Times New Roman" w:eastAsia="Times New Roman" w:hAnsi="Times New Roman" w:cs="Times New Roman"/>
          <w:sz w:val="24"/>
          <w:szCs w:val="24"/>
          <w:lang w:eastAsia="ru-RU"/>
        </w:rPr>
        <w:t>оз, 2 - мать, 3 - массаж...").</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 xml:space="preserve">Упражнение 7. Если ваши глаза были открыты во время этих упражнений - это прекрасно, но теперь закройте их. Сосчитайте до 20 и откройте. Ваш мозг теперь разогрелся и готов </w:t>
      </w:r>
      <w:r w:rsidR="00101AA0" w:rsidRPr="00216D30">
        <w:rPr>
          <w:rFonts w:ascii="Times New Roman" w:eastAsia="Times New Roman" w:hAnsi="Times New Roman" w:cs="Times New Roman"/>
          <w:sz w:val="24"/>
          <w:szCs w:val="24"/>
          <w:lang w:eastAsia="ru-RU"/>
        </w:rPr>
        <w:t>к трудностям предстоящего дня.</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Мозговой спринт. Выполняйте это упражнение перед началом работы, которая требует особой остроты ума. Время: 5 минут. Принадлежности: ручка, немного бумаги, бу</w:t>
      </w:r>
      <w:r w:rsidR="00101AA0" w:rsidRPr="00216D30">
        <w:rPr>
          <w:rFonts w:ascii="Times New Roman" w:eastAsia="Times New Roman" w:hAnsi="Times New Roman" w:cs="Times New Roman"/>
          <w:sz w:val="24"/>
          <w:szCs w:val="24"/>
          <w:lang w:eastAsia="ru-RU"/>
        </w:rPr>
        <w:t>дильник. Положение тела: сидя.</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Возьмите любой печатный текст и выберите первое попавшееся слово в нем, например слово "дождь" в газетном прогнозе погоды. Установите будильник (таймер) на пять минут. В верхней части листа бумаги напишите слово, которое вы выбрали. В течение следующих пяти минут напишите как можно больше фраз с этим словом. Не останавливайтесь и не задумывайтесь. Ваша задача - "победить" таймер и писать так быстро, как вы можете, даже если ваши ассоциации выглядят глупо. Через пять минут остановитесь, сосчита</w:t>
      </w:r>
      <w:r w:rsidR="002C2BE1">
        <w:rPr>
          <w:rFonts w:ascii="Times New Roman" w:eastAsia="Times New Roman" w:hAnsi="Times New Roman" w:cs="Times New Roman"/>
          <w:sz w:val="24"/>
          <w:szCs w:val="24"/>
          <w:lang w:eastAsia="ru-RU"/>
        </w:rPr>
        <w:t>йте до 20 и продолжайте работу.</w:t>
      </w:r>
      <w:r w:rsidRPr="00216D30">
        <w:rPr>
          <w:rFonts w:ascii="Times New Roman" w:eastAsia="Times New Roman" w:hAnsi="Times New Roman" w:cs="Times New Roman"/>
          <w:sz w:val="24"/>
          <w:szCs w:val="24"/>
          <w:lang w:eastAsia="ru-RU"/>
        </w:rPr>
        <w:br/>
        <w:t>Усиление до максимума. Время: 10 минут. Принадлежности: книга, журнал или</w:t>
      </w:r>
      <w:r w:rsidR="00101AA0" w:rsidRPr="00216D30">
        <w:rPr>
          <w:rFonts w:ascii="Times New Roman" w:eastAsia="Times New Roman" w:hAnsi="Times New Roman" w:cs="Times New Roman"/>
          <w:sz w:val="24"/>
          <w:szCs w:val="24"/>
          <w:lang w:eastAsia="ru-RU"/>
        </w:rPr>
        <w:t xml:space="preserve"> газета. Положение тела: сидя.</w:t>
      </w:r>
      <w:r w:rsidR="00101AA0"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t>Возьмите текст, переверните его вверх ногами и читайте вслух. Скорость чтения резко уменьшится, так как мозг сопротивляется такому необычному для него способу. Но это и означает, что ваши умственные способности усиливаются.</w:t>
      </w:r>
      <w:r w:rsidRPr="00216D30">
        <w:rPr>
          <w:rFonts w:ascii="Times New Roman" w:eastAsia="Times New Roman" w:hAnsi="Times New Roman" w:cs="Times New Roman"/>
          <w:sz w:val="24"/>
          <w:szCs w:val="24"/>
          <w:lang w:eastAsia="ru-RU"/>
        </w:rPr>
        <w:br/>
      </w:r>
    </w:p>
    <w:p w:rsidR="002C2BE1" w:rsidRDefault="002C2BE1" w:rsidP="00DB3FFE">
      <w:pPr>
        <w:shd w:val="clear" w:color="auto" w:fill="FFFFFF"/>
        <w:spacing w:line="360" w:lineRule="auto"/>
        <w:rPr>
          <w:rFonts w:ascii="Times New Roman" w:hAnsi="Times New Roman" w:cs="Times New Roman"/>
          <w:sz w:val="24"/>
          <w:szCs w:val="24"/>
        </w:rPr>
      </w:pPr>
    </w:p>
    <w:p w:rsidR="002C2BE1" w:rsidRPr="00216D30" w:rsidRDefault="002C2BE1" w:rsidP="00DB3FFE">
      <w:pPr>
        <w:shd w:val="clear" w:color="auto" w:fill="FFFFFF"/>
        <w:spacing w:line="360" w:lineRule="auto"/>
        <w:rPr>
          <w:rFonts w:ascii="Times New Roman" w:hAnsi="Times New Roman" w:cs="Times New Roman"/>
          <w:sz w:val="24"/>
          <w:szCs w:val="24"/>
        </w:rPr>
      </w:pPr>
    </w:p>
    <w:p w:rsidR="009A064F" w:rsidRPr="00216D30" w:rsidRDefault="00AF4F2F" w:rsidP="00AF4F2F">
      <w:pPr>
        <w:shd w:val="clear" w:color="auto" w:fill="FFFFFF"/>
        <w:spacing w:line="360" w:lineRule="auto"/>
        <w:rPr>
          <w:rFonts w:ascii="Times New Roman" w:hAnsi="Times New Roman" w:cs="Times New Roman"/>
          <w:sz w:val="24"/>
          <w:szCs w:val="24"/>
        </w:rPr>
      </w:pPr>
      <w:r w:rsidRPr="00216D30">
        <w:rPr>
          <w:rFonts w:ascii="Times New Roman" w:hAnsi="Times New Roman" w:cs="Times New Roman"/>
          <w:sz w:val="24"/>
          <w:szCs w:val="24"/>
        </w:rPr>
        <w:t xml:space="preserve">Занятие 5. </w:t>
      </w:r>
    </w:p>
    <w:p w:rsidR="009A064F" w:rsidRPr="00216D30" w:rsidRDefault="007C474B" w:rsidP="009A064F">
      <w:pPr>
        <w:spacing w:before="100" w:beforeAutospacing="1" w:after="100" w:afterAutospacing="1"/>
        <w:jc w:val="center"/>
        <w:rPr>
          <w:rFonts w:ascii="Times New Roman" w:hAnsi="Times New Roman" w:cs="Times New Roman"/>
          <w:b/>
          <w:sz w:val="24"/>
          <w:szCs w:val="24"/>
        </w:rPr>
      </w:pPr>
      <w:r w:rsidRPr="00216D30">
        <w:rPr>
          <w:rFonts w:ascii="Times New Roman" w:hAnsi="Times New Roman" w:cs="Times New Roman"/>
          <w:bCs/>
          <w:color w:val="000000"/>
          <w:sz w:val="24"/>
          <w:szCs w:val="24"/>
        </w:rPr>
        <w:t>Тема</w:t>
      </w:r>
      <w:r w:rsidRPr="00216D30">
        <w:rPr>
          <w:rFonts w:ascii="Times New Roman" w:hAnsi="Times New Roman" w:cs="Times New Roman"/>
          <w:color w:val="000000"/>
          <w:sz w:val="24"/>
          <w:szCs w:val="24"/>
        </w:rPr>
        <w:t xml:space="preserve">: </w:t>
      </w:r>
      <w:r w:rsidR="009A064F" w:rsidRPr="00216D30">
        <w:rPr>
          <w:rFonts w:ascii="Times New Roman" w:hAnsi="Times New Roman" w:cs="Times New Roman"/>
          <w:b/>
          <w:sz w:val="24"/>
          <w:szCs w:val="24"/>
        </w:rPr>
        <w:t>«Эффективное использование времени»</w:t>
      </w:r>
    </w:p>
    <w:p w:rsidR="009A064F" w:rsidRPr="00216D30" w:rsidRDefault="009A064F" w:rsidP="009A064F">
      <w:pPr>
        <w:spacing w:before="100" w:beforeAutospacing="1" w:after="100" w:afterAutospacing="1"/>
        <w:jc w:val="right"/>
        <w:rPr>
          <w:rFonts w:ascii="Times New Roman" w:hAnsi="Times New Roman" w:cs="Times New Roman"/>
          <w:b/>
          <w:sz w:val="24"/>
          <w:szCs w:val="24"/>
        </w:rPr>
      </w:pPr>
      <w:r w:rsidRPr="00216D30">
        <w:rPr>
          <w:rFonts w:ascii="Times New Roman" w:hAnsi="Times New Roman" w:cs="Times New Roman"/>
          <w:sz w:val="24"/>
          <w:szCs w:val="24"/>
        </w:rPr>
        <w:lastRenderedPageBreak/>
        <w:t>Хорошее употребление времени делает время еще более драгоценным.</w:t>
      </w:r>
      <w:r w:rsidRPr="00216D30">
        <w:rPr>
          <w:rFonts w:ascii="Times New Roman" w:hAnsi="Times New Roman" w:cs="Times New Roman"/>
          <w:sz w:val="24"/>
          <w:szCs w:val="24"/>
        </w:rPr>
        <w:br/>
        <w:t xml:space="preserve">               Жан-Жак Руссо</w:t>
      </w:r>
    </w:p>
    <w:p w:rsidR="007C474B" w:rsidRPr="00216D30" w:rsidRDefault="007C474B" w:rsidP="007C474B">
      <w:pPr>
        <w:spacing w:line="240" w:lineRule="auto"/>
        <w:ind w:firstLine="360"/>
        <w:rPr>
          <w:rFonts w:ascii="Times New Roman" w:hAnsi="Times New Roman" w:cs="Times New Roman"/>
          <w:sz w:val="24"/>
          <w:szCs w:val="24"/>
        </w:rPr>
      </w:pPr>
      <w:r w:rsidRPr="00216D30">
        <w:rPr>
          <w:rFonts w:ascii="Times New Roman" w:hAnsi="Times New Roman" w:cs="Times New Roman"/>
          <w:b/>
          <w:bCs/>
          <w:sz w:val="24"/>
          <w:szCs w:val="24"/>
        </w:rPr>
        <w:t>Тип занятия</w:t>
      </w:r>
      <w:r w:rsidRPr="00216D30">
        <w:rPr>
          <w:rFonts w:ascii="Times New Roman" w:hAnsi="Times New Roman" w:cs="Times New Roman"/>
          <w:sz w:val="24"/>
          <w:szCs w:val="24"/>
        </w:rPr>
        <w:t xml:space="preserve">: формирование умений и навыков                                                                             </w:t>
      </w:r>
    </w:p>
    <w:p w:rsidR="007C474B" w:rsidRPr="00216D30" w:rsidRDefault="007C474B" w:rsidP="007C474B">
      <w:pPr>
        <w:spacing w:line="240" w:lineRule="auto"/>
        <w:ind w:firstLine="360"/>
        <w:rPr>
          <w:rFonts w:ascii="Times New Roman" w:hAnsi="Times New Roman" w:cs="Times New Roman"/>
          <w:sz w:val="24"/>
          <w:szCs w:val="24"/>
        </w:rPr>
      </w:pPr>
      <w:r w:rsidRPr="00216D30">
        <w:rPr>
          <w:rFonts w:ascii="Times New Roman" w:hAnsi="Times New Roman" w:cs="Times New Roman"/>
          <w:b/>
          <w:bCs/>
          <w:sz w:val="24"/>
          <w:szCs w:val="24"/>
        </w:rPr>
        <w:t xml:space="preserve">Цель:  </w:t>
      </w:r>
      <w:r w:rsidRPr="00216D30">
        <w:rPr>
          <w:rFonts w:ascii="Times New Roman" w:hAnsi="Times New Roman" w:cs="Times New Roman"/>
          <w:sz w:val="24"/>
          <w:szCs w:val="24"/>
        </w:rPr>
        <w:t>формирование умения учащихся управлять собственным временем</w:t>
      </w:r>
    </w:p>
    <w:p w:rsidR="007C474B" w:rsidRPr="00216D30" w:rsidRDefault="007C474B" w:rsidP="007C474B">
      <w:pPr>
        <w:spacing w:line="240" w:lineRule="auto"/>
        <w:ind w:firstLine="360"/>
        <w:rPr>
          <w:rFonts w:ascii="Times New Roman" w:hAnsi="Times New Roman" w:cs="Times New Roman"/>
          <w:b/>
          <w:bCs/>
          <w:sz w:val="24"/>
          <w:szCs w:val="24"/>
        </w:rPr>
      </w:pPr>
      <w:r w:rsidRPr="00216D30">
        <w:rPr>
          <w:rFonts w:ascii="Times New Roman" w:hAnsi="Times New Roman" w:cs="Times New Roman"/>
          <w:b/>
          <w:bCs/>
          <w:sz w:val="24"/>
          <w:szCs w:val="24"/>
        </w:rPr>
        <w:t xml:space="preserve">Задачи: </w:t>
      </w:r>
    </w:p>
    <w:p w:rsidR="007C474B" w:rsidRPr="00216D30" w:rsidRDefault="007C474B" w:rsidP="007C474B">
      <w:pPr>
        <w:numPr>
          <w:ilvl w:val="0"/>
          <w:numId w:val="35"/>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Способствовать развитию у старшеклассников умения выделять наиболее важные дела и события, оценивать результаты своей деятельности за день.</w:t>
      </w:r>
    </w:p>
    <w:p w:rsidR="007C474B" w:rsidRPr="00216D30" w:rsidRDefault="007C474B" w:rsidP="007C474B">
      <w:pPr>
        <w:numPr>
          <w:ilvl w:val="0"/>
          <w:numId w:val="35"/>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Познакомить  учащихся с алгоритмом составления плана на день.</w:t>
      </w:r>
    </w:p>
    <w:p w:rsidR="007C474B" w:rsidRPr="00216D30" w:rsidRDefault="007C474B" w:rsidP="007C474B">
      <w:pPr>
        <w:pStyle w:val="a5"/>
        <w:numPr>
          <w:ilvl w:val="0"/>
          <w:numId w:val="35"/>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Вовлечь  учащихся в активную деятельность по планированию времени.</w:t>
      </w:r>
    </w:p>
    <w:p w:rsidR="007C474B" w:rsidRPr="00216D30" w:rsidRDefault="007C474B" w:rsidP="007C474B">
      <w:pPr>
        <w:ind w:firstLine="360"/>
        <w:rPr>
          <w:rFonts w:ascii="Times New Roman" w:hAnsi="Times New Roman" w:cs="Times New Roman"/>
          <w:b/>
          <w:bCs/>
          <w:color w:val="000000"/>
          <w:sz w:val="24"/>
          <w:szCs w:val="24"/>
        </w:rPr>
      </w:pPr>
      <w:r w:rsidRPr="00216D30">
        <w:rPr>
          <w:rFonts w:ascii="Times New Roman" w:hAnsi="Times New Roman" w:cs="Times New Roman"/>
          <w:b/>
          <w:bCs/>
          <w:color w:val="000000"/>
          <w:sz w:val="24"/>
          <w:szCs w:val="24"/>
        </w:rPr>
        <w:t xml:space="preserve"> </w:t>
      </w:r>
      <w:proofErr w:type="gramStart"/>
      <w:r w:rsidRPr="00216D30">
        <w:rPr>
          <w:rFonts w:ascii="Times New Roman" w:hAnsi="Times New Roman" w:cs="Times New Roman"/>
          <w:b/>
          <w:bCs/>
          <w:color w:val="000000"/>
          <w:sz w:val="24"/>
          <w:szCs w:val="24"/>
        </w:rPr>
        <w:t xml:space="preserve">Методы, используемые на занятии: </w:t>
      </w:r>
      <w:r w:rsidRPr="00216D30">
        <w:rPr>
          <w:rFonts w:ascii="Times New Roman" w:hAnsi="Times New Roman" w:cs="Times New Roman"/>
          <w:sz w:val="24"/>
          <w:szCs w:val="24"/>
        </w:rPr>
        <w:t>практические: упражнения;</w:t>
      </w:r>
      <w:r w:rsidRPr="00216D30">
        <w:rPr>
          <w:rFonts w:ascii="Times New Roman" w:hAnsi="Times New Roman" w:cs="Times New Roman"/>
          <w:b/>
          <w:bCs/>
          <w:color w:val="000000"/>
          <w:sz w:val="24"/>
          <w:szCs w:val="24"/>
        </w:rPr>
        <w:t xml:space="preserve"> </w:t>
      </w:r>
      <w:r w:rsidRPr="00216D30">
        <w:rPr>
          <w:rFonts w:ascii="Times New Roman" w:hAnsi="Times New Roman" w:cs="Times New Roman"/>
          <w:sz w:val="24"/>
          <w:szCs w:val="24"/>
        </w:rPr>
        <w:t>наглядные: иллюстрация, демонстрация;</w:t>
      </w:r>
      <w:r w:rsidRPr="00216D30">
        <w:rPr>
          <w:rFonts w:ascii="Times New Roman" w:hAnsi="Times New Roman" w:cs="Times New Roman"/>
          <w:b/>
          <w:bCs/>
          <w:color w:val="000000"/>
          <w:sz w:val="24"/>
          <w:szCs w:val="24"/>
        </w:rPr>
        <w:t xml:space="preserve"> </w:t>
      </w:r>
      <w:r w:rsidRPr="00216D30">
        <w:rPr>
          <w:rFonts w:ascii="Times New Roman" w:hAnsi="Times New Roman" w:cs="Times New Roman"/>
          <w:sz w:val="24"/>
          <w:szCs w:val="24"/>
        </w:rPr>
        <w:t>словесные: объяснение, разъяснение, рассказ.</w:t>
      </w:r>
      <w:proofErr w:type="gramEnd"/>
    </w:p>
    <w:p w:rsidR="007C474B" w:rsidRPr="00216D30" w:rsidRDefault="007C474B" w:rsidP="007C474B">
      <w:pPr>
        <w:ind w:firstLine="360"/>
        <w:rPr>
          <w:rFonts w:ascii="Times New Roman" w:hAnsi="Times New Roman" w:cs="Times New Roman"/>
          <w:sz w:val="24"/>
          <w:szCs w:val="24"/>
        </w:rPr>
      </w:pPr>
      <w:r w:rsidRPr="00216D30">
        <w:rPr>
          <w:rFonts w:ascii="Times New Roman" w:hAnsi="Times New Roman" w:cs="Times New Roman"/>
          <w:b/>
          <w:bCs/>
          <w:color w:val="000000"/>
          <w:sz w:val="24"/>
          <w:szCs w:val="24"/>
        </w:rPr>
        <w:t>Оборудование:</w:t>
      </w:r>
      <w:r w:rsidRPr="00216D30">
        <w:rPr>
          <w:rFonts w:ascii="Times New Roman" w:hAnsi="Times New Roman" w:cs="Times New Roman"/>
          <w:sz w:val="24"/>
          <w:szCs w:val="24"/>
        </w:rPr>
        <w:t xml:space="preserve">  компьютер, мультимедийный проектор, магнитная доска, 4 аквариума, стулья в кругу, рабочая зона (столы со стульями).   </w:t>
      </w:r>
    </w:p>
    <w:p w:rsidR="007C474B" w:rsidRPr="00216D30" w:rsidRDefault="007C474B" w:rsidP="007C474B">
      <w:pPr>
        <w:ind w:firstLine="360"/>
        <w:rPr>
          <w:rFonts w:ascii="Times New Roman" w:hAnsi="Times New Roman" w:cs="Times New Roman"/>
          <w:sz w:val="24"/>
          <w:szCs w:val="24"/>
        </w:rPr>
      </w:pPr>
      <w:proofErr w:type="gramStart"/>
      <w:r w:rsidRPr="00216D30">
        <w:rPr>
          <w:rFonts w:ascii="Times New Roman" w:hAnsi="Times New Roman" w:cs="Times New Roman"/>
          <w:b/>
          <w:bCs/>
          <w:color w:val="000000"/>
          <w:sz w:val="24"/>
          <w:szCs w:val="24"/>
        </w:rPr>
        <w:t>Инструменты и материалы</w:t>
      </w:r>
      <w:r w:rsidRPr="00216D30">
        <w:rPr>
          <w:rFonts w:ascii="Times New Roman" w:hAnsi="Times New Roman" w:cs="Times New Roman"/>
          <w:color w:val="000000"/>
          <w:sz w:val="24"/>
          <w:szCs w:val="24"/>
        </w:rPr>
        <w:t>:</w:t>
      </w:r>
      <w:r w:rsidRPr="00216D30">
        <w:rPr>
          <w:rFonts w:ascii="Times New Roman" w:hAnsi="Times New Roman" w:cs="Times New Roman"/>
          <w:b/>
          <w:bCs/>
          <w:color w:val="000000"/>
          <w:sz w:val="24"/>
          <w:szCs w:val="24"/>
        </w:rPr>
        <w:t xml:space="preserve"> </w:t>
      </w:r>
      <w:r w:rsidRPr="00216D30">
        <w:rPr>
          <w:rFonts w:ascii="Times New Roman" w:hAnsi="Times New Roman" w:cs="Times New Roman"/>
          <w:sz w:val="24"/>
          <w:szCs w:val="24"/>
        </w:rPr>
        <w:t xml:space="preserve"> липкая бумага с записями, магниты, платок с узлом, карандаши, ручки, маркеры, ластики.</w:t>
      </w:r>
      <w:proofErr w:type="gramEnd"/>
    </w:p>
    <w:p w:rsidR="007C474B" w:rsidRPr="00216D30" w:rsidRDefault="007C474B" w:rsidP="007C474B">
      <w:pPr>
        <w:ind w:firstLine="360"/>
        <w:rPr>
          <w:rFonts w:ascii="Times New Roman" w:hAnsi="Times New Roman" w:cs="Times New Roman"/>
          <w:sz w:val="24"/>
          <w:szCs w:val="24"/>
        </w:rPr>
      </w:pPr>
      <w:r w:rsidRPr="00216D30">
        <w:rPr>
          <w:rFonts w:ascii="Times New Roman" w:hAnsi="Times New Roman" w:cs="Times New Roman"/>
          <w:b/>
          <w:bCs/>
          <w:sz w:val="24"/>
          <w:szCs w:val="24"/>
        </w:rPr>
        <w:t>Раздаточные материалы</w:t>
      </w:r>
      <w:r w:rsidRPr="00216D30">
        <w:rPr>
          <w:rFonts w:ascii="Times New Roman" w:hAnsi="Times New Roman" w:cs="Times New Roman"/>
          <w:sz w:val="24"/>
          <w:szCs w:val="24"/>
        </w:rPr>
        <w:t>: заготовки таблиц для составления планов.</w:t>
      </w:r>
    </w:p>
    <w:p w:rsidR="007C474B" w:rsidRPr="00216D30" w:rsidRDefault="007C474B" w:rsidP="007C474B">
      <w:pPr>
        <w:ind w:firstLine="375"/>
        <w:rPr>
          <w:rFonts w:ascii="Times New Roman" w:hAnsi="Times New Roman" w:cs="Times New Roman"/>
          <w:sz w:val="24"/>
          <w:szCs w:val="24"/>
        </w:rPr>
      </w:pPr>
      <w:r w:rsidRPr="00216D30">
        <w:rPr>
          <w:rFonts w:ascii="Times New Roman" w:hAnsi="Times New Roman" w:cs="Times New Roman"/>
          <w:b/>
          <w:bCs/>
          <w:sz w:val="24"/>
          <w:szCs w:val="24"/>
        </w:rPr>
        <w:t>Время проведения</w:t>
      </w:r>
      <w:r w:rsidRPr="00216D30">
        <w:rPr>
          <w:rFonts w:ascii="Times New Roman" w:hAnsi="Times New Roman" w:cs="Times New Roman"/>
          <w:sz w:val="24"/>
          <w:szCs w:val="24"/>
        </w:rPr>
        <w:t>: 40 мин.</w:t>
      </w:r>
    </w:p>
    <w:p w:rsidR="007C474B" w:rsidRPr="00216D30" w:rsidRDefault="007C474B" w:rsidP="007C474B">
      <w:pPr>
        <w:ind w:firstLine="375"/>
        <w:jc w:val="center"/>
        <w:rPr>
          <w:rFonts w:ascii="Times New Roman" w:hAnsi="Times New Roman" w:cs="Times New Roman"/>
          <w:b/>
          <w:bCs/>
          <w:iCs/>
          <w:sz w:val="24"/>
          <w:szCs w:val="24"/>
        </w:rPr>
      </w:pPr>
      <w:r w:rsidRPr="00216D30">
        <w:rPr>
          <w:rFonts w:ascii="Times New Roman" w:hAnsi="Times New Roman" w:cs="Times New Roman"/>
          <w:b/>
          <w:bCs/>
          <w:iCs/>
          <w:sz w:val="24"/>
          <w:szCs w:val="24"/>
        </w:rPr>
        <w:t>Ход занятия</w:t>
      </w:r>
    </w:p>
    <w:p w:rsidR="007C474B" w:rsidRPr="00216D30" w:rsidRDefault="007C474B" w:rsidP="009A064F">
      <w:pPr>
        <w:jc w:val="both"/>
        <w:rPr>
          <w:rFonts w:ascii="Times New Roman" w:hAnsi="Times New Roman" w:cs="Times New Roman"/>
          <w:sz w:val="24"/>
          <w:szCs w:val="24"/>
        </w:rPr>
      </w:pPr>
      <w:r w:rsidRPr="00216D30">
        <w:rPr>
          <w:rFonts w:ascii="Times New Roman" w:hAnsi="Times New Roman" w:cs="Times New Roman"/>
          <w:sz w:val="24"/>
          <w:szCs w:val="24"/>
        </w:rPr>
        <w:t xml:space="preserve"> </w:t>
      </w:r>
      <w:r w:rsidRPr="00216D30">
        <w:rPr>
          <w:rFonts w:ascii="Times New Roman" w:hAnsi="Times New Roman" w:cs="Times New Roman"/>
          <w:b/>
          <w:sz w:val="24"/>
          <w:szCs w:val="24"/>
        </w:rPr>
        <w:t xml:space="preserve">Организационный момент  (6 мин.). </w:t>
      </w:r>
      <w:r w:rsidRPr="00216D30">
        <w:rPr>
          <w:rFonts w:ascii="Times New Roman" w:hAnsi="Times New Roman" w:cs="Times New Roman"/>
          <w:sz w:val="24"/>
          <w:szCs w:val="24"/>
        </w:rPr>
        <w:t xml:space="preserve">Здравствуйте, ребята (предлагаю занять места на стульях в кругу). </w:t>
      </w:r>
      <w:r w:rsidR="009A064F" w:rsidRPr="00216D30">
        <w:rPr>
          <w:rFonts w:ascii="Times New Roman" w:hAnsi="Times New Roman" w:cs="Times New Roman"/>
          <w:sz w:val="24"/>
          <w:szCs w:val="24"/>
        </w:rPr>
        <w:t xml:space="preserve">Ребята, знаете ли вы накануне, какими делами будете заниматься завтра, на следующей неделе, в течение месяца? </w:t>
      </w:r>
      <w:r w:rsidRPr="00216D30">
        <w:rPr>
          <w:rFonts w:ascii="Times New Roman" w:hAnsi="Times New Roman" w:cs="Times New Roman"/>
          <w:sz w:val="24"/>
          <w:szCs w:val="24"/>
        </w:rPr>
        <w:t xml:space="preserve">Я знаю, что все вы участвуете в различных конкурсах, соревнованиях, олимпиадах.  Знаю и то, что стать успешными  вам помогают родители, готовые поддержать, если нужно, в любую минуту. А какой  конкурс, в котором вы участвовали, был для каждого из вас самым  интересным? </w:t>
      </w:r>
      <w:proofErr w:type="gramStart"/>
      <w:r w:rsidRPr="00216D30">
        <w:rPr>
          <w:rFonts w:ascii="Times New Roman" w:hAnsi="Times New Roman" w:cs="Times New Roman"/>
          <w:sz w:val="24"/>
          <w:szCs w:val="24"/>
        </w:rPr>
        <w:t xml:space="preserve">(Во время ответов детей задаю уточняющие вопросы, показывая, что знаю об основных успехах каждого из присутствующих детей. </w:t>
      </w:r>
      <w:proofErr w:type="gramEnd"/>
    </w:p>
    <w:p w:rsidR="007C474B" w:rsidRPr="00216D30" w:rsidRDefault="007C474B" w:rsidP="009A064F">
      <w:pPr>
        <w:pStyle w:val="a7"/>
        <w:spacing w:before="0" w:beforeAutospacing="0" w:after="0" w:afterAutospacing="0"/>
        <w:ind w:firstLine="709"/>
        <w:jc w:val="both"/>
      </w:pPr>
      <w:r w:rsidRPr="00216D30">
        <w:rPr>
          <w:b/>
        </w:rPr>
        <w:t xml:space="preserve">Постановка цели (5 мин.). </w:t>
      </w:r>
      <w:r w:rsidRPr="00216D30">
        <w:t>Давайте сегодня действительно узнаем, что значит «съесть лягушку» и научимся составлять план на день.</w:t>
      </w:r>
    </w:p>
    <w:p w:rsidR="007C474B" w:rsidRPr="00216D30" w:rsidRDefault="007C474B" w:rsidP="009A064F">
      <w:pPr>
        <w:pStyle w:val="a7"/>
        <w:spacing w:before="0" w:beforeAutospacing="0" w:after="0" w:afterAutospacing="0"/>
        <w:ind w:firstLine="709"/>
        <w:jc w:val="both"/>
        <w:rPr>
          <w:b/>
        </w:rPr>
      </w:pPr>
      <w:r w:rsidRPr="00216D30">
        <w:rPr>
          <w:b/>
        </w:rPr>
        <w:t xml:space="preserve">Актуализация знаний  (1 мин.). </w:t>
      </w:r>
      <w:r w:rsidRPr="00216D30">
        <w:t xml:space="preserve">Он поможет вам, организовать своё время так, чтобы вы успели, и поучиться, и отдохнуть, и помочь родителям, и подготовиться к конкурсам и олимпиадам. Да ещё освободить время на то, чем вы давно хотите заняться, но никак не успеваете. </w:t>
      </w:r>
    </w:p>
    <w:p w:rsidR="007C474B" w:rsidRPr="00216D30" w:rsidRDefault="007C474B" w:rsidP="009A064F">
      <w:pPr>
        <w:pStyle w:val="a7"/>
        <w:spacing w:before="0" w:beforeAutospacing="0" w:after="0" w:afterAutospacing="0"/>
        <w:ind w:firstLine="709"/>
        <w:jc w:val="both"/>
        <w:rPr>
          <w:b/>
        </w:rPr>
      </w:pPr>
      <w:r w:rsidRPr="00216D30">
        <w:rPr>
          <w:b/>
        </w:rPr>
        <w:t xml:space="preserve">Практическая работа по алгоритму (20 мин.). </w:t>
      </w:r>
      <w:r w:rsidRPr="00216D30">
        <w:t>Для составления планов будем пользоваться заготовками таблиц, которые уже ждут вас на рабочих столах (предлагаю перейти в рабочую зону).  Откройте 1-ую таблицу «</w:t>
      </w:r>
      <w:proofErr w:type="gramStart"/>
      <w:r w:rsidRPr="00216D30">
        <w:t>Самое</w:t>
      </w:r>
      <w:proofErr w:type="gramEnd"/>
      <w:r w:rsidRPr="00216D30">
        <w:t xml:space="preserve"> важное на неделе».</w:t>
      </w:r>
      <w:r w:rsidRPr="00216D30">
        <w:rPr>
          <w:b/>
        </w:rPr>
        <w:t xml:space="preserve"> </w:t>
      </w:r>
      <w:r w:rsidRPr="00216D30">
        <w:t>Сначала надо вспомнить, что вам предстоит  по трём темам: «Учебные дела», «Полезные домашние дела», «Дела в свободное время». Давайте начнём и, шаг за шагом, составим план на сегодня, как будто вы его делали вчера.</w:t>
      </w:r>
    </w:p>
    <w:p w:rsidR="007C474B" w:rsidRPr="00216D30" w:rsidRDefault="007C474B" w:rsidP="009A064F">
      <w:pPr>
        <w:pStyle w:val="a7"/>
        <w:spacing w:before="0" w:beforeAutospacing="0" w:after="0" w:afterAutospacing="0"/>
        <w:ind w:firstLine="709"/>
        <w:jc w:val="both"/>
      </w:pPr>
      <w:r w:rsidRPr="00216D30">
        <w:rPr>
          <w:b/>
        </w:rPr>
        <w:t xml:space="preserve"> 1 шаг.</w:t>
      </w:r>
      <w:r w:rsidRPr="00216D30">
        <w:t xml:space="preserve"> Вспомните, какие важные учебные, события, мероприятия предстоят вам  завтра-послезавтра, на неделе.  Учёба важна?  И общение с друзьями? Тогда учебным договоримся считать всё, что касается лицея, репетиторство с учителями, посещение элективных курсов ребята </w:t>
      </w:r>
      <w:proofErr w:type="spellStart"/>
      <w:r w:rsidRPr="00216D30">
        <w:t>заполниют</w:t>
      </w:r>
      <w:proofErr w:type="spellEnd"/>
      <w:r w:rsidRPr="00216D30">
        <w:t xml:space="preserve"> строку «Учебные дела».</w:t>
      </w:r>
    </w:p>
    <w:p w:rsidR="007C474B" w:rsidRPr="00216D30" w:rsidRDefault="007C474B" w:rsidP="009A064F">
      <w:pPr>
        <w:pStyle w:val="a7"/>
        <w:spacing w:before="0" w:beforeAutospacing="0" w:after="0" w:afterAutospacing="0"/>
        <w:ind w:firstLine="709"/>
        <w:jc w:val="both"/>
      </w:pPr>
      <w:r w:rsidRPr="00216D30">
        <w:rPr>
          <w:b/>
        </w:rPr>
        <w:t xml:space="preserve">2 шаг. </w:t>
      </w:r>
      <w:r w:rsidRPr="00216D30">
        <w:t xml:space="preserve">Как вы думаете, что будем делать дальше? (заполнять вторую строку). Многие родители сетуют на то, что дети настолько загружены, что их приходится освобождать от любых домашних дел. Это, конечно, не верно, полезные  домашние дела необходимо включать в план в обязательном порядке. А теперь пришло время узнать, что значит «съесть лягушку». Чтобы выполнять необходимые полезные домашние дела было </w:t>
      </w:r>
      <w:r w:rsidRPr="00216D30">
        <w:lastRenderedPageBreak/>
        <w:t xml:space="preserve">интереснее и веселее, можно ввести в семье правило «Съесть лягушку» - делать каждый день дела полезные, но не очень интересные и приятные.  Итак, </w:t>
      </w:r>
      <w:proofErr w:type="gramStart"/>
      <w:r w:rsidRPr="00216D30">
        <w:t>ребята</w:t>
      </w:r>
      <w:proofErr w:type="gramEnd"/>
      <w:r w:rsidRPr="00216D30">
        <w:t xml:space="preserve"> какие поручения будут для вас в ближайшие дни от родителей, и заполните  вторую  строку  таблицы «Самое важное на неделю».</w:t>
      </w:r>
    </w:p>
    <w:p w:rsidR="007C474B" w:rsidRPr="00216D30" w:rsidRDefault="007C474B" w:rsidP="009A064F">
      <w:pPr>
        <w:pStyle w:val="a7"/>
        <w:spacing w:before="0" w:beforeAutospacing="0" w:after="0" w:afterAutospacing="0"/>
        <w:ind w:firstLine="709"/>
        <w:jc w:val="both"/>
        <w:rPr>
          <w:i/>
        </w:rPr>
      </w:pPr>
      <w:r w:rsidRPr="00216D30">
        <w:rPr>
          <w:b/>
        </w:rPr>
        <w:t>3 шаг.</w:t>
      </w:r>
      <w:r w:rsidRPr="00216D30">
        <w:t xml:space="preserve">  А теперь подумайте, чем вам хочется заполнить строку, «Дела  в свободное время». Уверяю, что если вы научитесь составлять план на день, у вас обязательно освободится время на разные приятные занятия.  Это заряжает вас положительными эмоциями, позволяет переключиться,  разгрузиться и не чувствовать себя ущемлённым</w:t>
      </w:r>
      <w:r w:rsidRPr="00216D30">
        <w:rPr>
          <w:i/>
        </w:rPr>
        <w:t>.</w:t>
      </w:r>
    </w:p>
    <w:p w:rsidR="007C474B" w:rsidRPr="00216D30" w:rsidRDefault="007C474B" w:rsidP="009A064F">
      <w:pPr>
        <w:pStyle w:val="a7"/>
        <w:spacing w:before="0" w:beforeAutospacing="0" w:after="0" w:afterAutospacing="0"/>
        <w:ind w:firstLine="709"/>
        <w:jc w:val="both"/>
      </w:pPr>
      <w:r w:rsidRPr="00216D30">
        <w:t xml:space="preserve">Итак, проверим, что мы уже сделали: в таблице «Самое важное на неделе» должны быть записаны учебные, полезные  домашние  и дела в свободное время. Это как раз то, что вы, ребята, должны будете сделать обязательно и вовремя. Заполнить сразу всю таблицу «Самое главное на неделе» невозможно, (тем </w:t>
      </w:r>
      <w:proofErr w:type="gramStart"/>
      <w:r w:rsidRPr="00216D30">
        <w:t>более сейчас</w:t>
      </w:r>
      <w:proofErr w:type="gramEnd"/>
      <w:r w:rsidRPr="00216D30">
        <w:t>, на занятии) поэтому план на неделю всегда будет заполняться  постепенно: узнал, что предстоит – записал.</w:t>
      </w:r>
    </w:p>
    <w:p w:rsidR="007C474B" w:rsidRPr="00216D30" w:rsidRDefault="007C474B" w:rsidP="009A064F">
      <w:pPr>
        <w:pStyle w:val="a7"/>
        <w:spacing w:before="0" w:beforeAutospacing="0" w:after="0" w:afterAutospacing="0"/>
        <w:ind w:firstLine="709"/>
        <w:jc w:val="both"/>
      </w:pPr>
      <w:r w:rsidRPr="00216D30">
        <w:rPr>
          <w:b/>
        </w:rPr>
        <w:t>4 шаг.</w:t>
      </w:r>
      <w:r w:rsidRPr="00216D30">
        <w:t xml:space="preserve">  А теперь откроем 2-ую таблицу «План на день», выберем столбик для сегодняшнего дня. Каждое событие или дело из первой таблицы надо перенести в план на день, на определённое время. Важно, чтобы эти главные дела были выполнены в числе первых, а не откладывались на потом. Если  вам нужно посетить несколько мест – помогите себе простроить маршрут, определиться со временем.   </w:t>
      </w:r>
    </w:p>
    <w:p w:rsidR="007C474B" w:rsidRPr="00216D30" w:rsidRDefault="007C474B" w:rsidP="009A064F">
      <w:pPr>
        <w:pStyle w:val="a7"/>
        <w:spacing w:before="0" w:beforeAutospacing="0" w:after="0" w:afterAutospacing="0"/>
        <w:ind w:firstLine="709"/>
        <w:jc w:val="both"/>
      </w:pPr>
      <w:r w:rsidRPr="00216D30">
        <w:rPr>
          <w:b/>
        </w:rPr>
        <w:t>5 шаг.</w:t>
      </w:r>
      <w:r w:rsidRPr="00216D30">
        <w:t xml:space="preserve"> Все, что вы перенесли из 1-й таблицы во 2-ю надо как-то выделить, ведь это  важные дела. Как вы считаете это можно сделать? (подчёркивания, выделения цветом или постановка восклицательных знаков).</w:t>
      </w:r>
    </w:p>
    <w:p w:rsidR="007C474B" w:rsidRPr="00216D30" w:rsidRDefault="007C474B" w:rsidP="009A064F">
      <w:pPr>
        <w:pStyle w:val="a7"/>
        <w:spacing w:before="0" w:beforeAutospacing="0" w:after="0" w:afterAutospacing="0"/>
        <w:ind w:firstLine="709"/>
        <w:jc w:val="both"/>
      </w:pPr>
      <w:r w:rsidRPr="00216D30">
        <w:rPr>
          <w:b/>
        </w:rPr>
        <w:t>6 шаг.</w:t>
      </w:r>
      <w:r w:rsidRPr="00216D30">
        <w:t xml:space="preserve">  Проверьте, не надо ли в план на день добавить ещё что-то. Если это тоже важно, пометьте и это дело. В плане на день всегда должны оставаться пустые клеточки. Это будет  запасное свободное время.</w:t>
      </w:r>
    </w:p>
    <w:p w:rsidR="007C474B" w:rsidRPr="00216D30" w:rsidRDefault="007C474B" w:rsidP="009A064F">
      <w:pPr>
        <w:pStyle w:val="a7"/>
        <w:spacing w:before="0" w:beforeAutospacing="0" w:after="0" w:afterAutospacing="0"/>
        <w:ind w:firstLine="709"/>
        <w:jc w:val="both"/>
      </w:pPr>
      <w:r w:rsidRPr="00216D30">
        <w:rPr>
          <w:b/>
        </w:rPr>
        <w:t>7 Шаг.</w:t>
      </w:r>
      <w:r w:rsidRPr="00216D30">
        <w:t xml:space="preserve">  Напоминаю, что план на сегодняшний день мы составляли как будто вчера. А как вы думаете, можно помечать уже выполненные дела? (галочкой, плюсиком, вычёркиванием и т.п.) Выберите для себя способ и отметьте те дела, которые сегодня вы уже сделали. Правда, приятно?</w:t>
      </w:r>
    </w:p>
    <w:p w:rsidR="007C474B" w:rsidRPr="00216D30" w:rsidRDefault="007C474B" w:rsidP="009A064F">
      <w:pPr>
        <w:pStyle w:val="a7"/>
        <w:spacing w:before="0" w:beforeAutospacing="0" w:after="0" w:afterAutospacing="0"/>
        <w:ind w:firstLine="709"/>
        <w:jc w:val="both"/>
      </w:pPr>
      <w:r w:rsidRPr="00216D30">
        <w:t>Иногда это чувство можно назвать удовлетворением, а иногда даже – гордостью за себя!</w:t>
      </w:r>
    </w:p>
    <w:p w:rsidR="007C474B" w:rsidRPr="00216D30" w:rsidRDefault="007C474B" w:rsidP="009A064F">
      <w:pPr>
        <w:pStyle w:val="a7"/>
        <w:spacing w:before="0" w:beforeAutospacing="0" w:after="0" w:afterAutospacing="0"/>
        <w:ind w:firstLine="709"/>
        <w:jc w:val="both"/>
      </w:pPr>
      <w:r w:rsidRPr="00216D30">
        <w:rPr>
          <w:b/>
        </w:rPr>
        <w:t>8 Шаг.</w:t>
      </w:r>
      <w:r w:rsidRPr="00216D30">
        <w:t xml:space="preserve"> В конце каждого дня  вам потребуется 5 минут для того, чтобы проверить выполнение плана.  А что делать, если какие-то дела не выполнены? (если можно, сделать сразу же  вечером или записать на завтра).</w:t>
      </w:r>
    </w:p>
    <w:p w:rsidR="007C474B" w:rsidRPr="00216D30" w:rsidRDefault="007C474B" w:rsidP="009A064F">
      <w:pPr>
        <w:pStyle w:val="a7"/>
        <w:spacing w:before="0" w:beforeAutospacing="0" w:after="0" w:afterAutospacing="0"/>
        <w:ind w:firstLine="709"/>
        <w:jc w:val="both"/>
      </w:pPr>
      <w:r w:rsidRPr="00216D30">
        <w:rPr>
          <w:b/>
        </w:rPr>
        <w:t>9 Шаг.</w:t>
      </w:r>
      <w:r w:rsidRPr="00216D30">
        <w:t xml:space="preserve"> Прежде чем вечером вы начнёте составлять план на завтра  (с 4 шага), запишите в него то, что не сделали сегодня.  И берегитесь! Чем больше вы не сделали сегодня, тем больше будет дел завтра, а к воскресенью не останется ни одной свободной минутки!</w:t>
      </w:r>
    </w:p>
    <w:p w:rsidR="007C474B" w:rsidRPr="00216D30" w:rsidRDefault="007C474B" w:rsidP="009A064F">
      <w:pPr>
        <w:pStyle w:val="a7"/>
        <w:spacing w:before="0" w:beforeAutospacing="0" w:after="0" w:afterAutospacing="0"/>
        <w:ind w:firstLine="709"/>
        <w:jc w:val="both"/>
        <w:rPr>
          <w:b/>
        </w:rPr>
      </w:pPr>
      <w:r w:rsidRPr="00216D30">
        <w:rPr>
          <w:b/>
        </w:rPr>
        <w:t xml:space="preserve">Подведение итогов (5 мин.). </w:t>
      </w:r>
      <w:r w:rsidRPr="00216D30">
        <w:t>Ну а теперь давайте подведём итоги нашей работы. Что же значит «съесть лягушку?» (ответы). А зачем каждому из вас планировать  своё время? Чего вы хотите добиться или получить в результате? (ответы) Я предлагаю вам нарисовать то, к чему стремитесь, что хотите получить в пустом кругу на  обложке заготовок планов на день. Рисовать можно всё, что вы хотите: конкретный предмет, какой-то символ, эмоцию и т.п.</w:t>
      </w:r>
    </w:p>
    <w:p w:rsidR="007C474B" w:rsidRPr="00216D30" w:rsidRDefault="007C474B" w:rsidP="009A064F">
      <w:pPr>
        <w:pStyle w:val="a7"/>
        <w:spacing w:before="0" w:beforeAutospacing="0" w:after="0" w:afterAutospacing="0"/>
        <w:jc w:val="both"/>
      </w:pPr>
      <w:proofErr w:type="gramStart"/>
      <w:r w:rsidRPr="00216D30">
        <w:t>(Работа с предложенным алгоритмом в течение двух - трёх  недель позволяет заложить основы формирования привычки ежедневного планирования своего времени, что поможет вам во взрослой и профессиональной жизни.</w:t>
      </w:r>
      <w:proofErr w:type="gramEnd"/>
      <w:r w:rsidRPr="00216D30">
        <w:t xml:space="preserve"> </w:t>
      </w:r>
      <w:proofErr w:type="gramStart"/>
      <w:r w:rsidRPr="00216D30">
        <w:t>Но и те, кто в дальнейшем не будут регулярно фиксировать свои действия, все равно задумаются о том, как они обращаются со временем и сделают для себя определенные выводы – возможно, когда-нибудь они станут обращаться к планированию во внутреннем плане).</w:t>
      </w:r>
      <w:proofErr w:type="gramEnd"/>
    </w:p>
    <w:p w:rsidR="007C474B" w:rsidRPr="00216D30" w:rsidRDefault="007C474B" w:rsidP="009A064F">
      <w:pPr>
        <w:pStyle w:val="a7"/>
        <w:spacing w:before="0" w:beforeAutospacing="0" w:after="0" w:afterAutospacing="0"/>
        <w:ind w:firstLine="708"/>
        <w:jc w:val="both"/>
      </w:pPr>
      <w:r w:rsidRPr="00216D30">
        <w:t>Возвращаемся к рисункам (прошу всех пройти к магнитной доске, прикрепить рисунки, рассмотреть, объяснить их, поделиться впечатлениями). Теперь мы точно знаем, для чего нам планировать своё время. А вдруг кто-нибудь что-нибудь забудет?  Кто и как  будет напоминать, что нужно  сделать, да еще  лучше в это время? (узелок на платочке, метки на руке, звонок будильника,  телефонный звонок родителей, приклеенные записки, магниты на самом видном месте, смс–</w:t>
      </w:r>
      <w:proofErr w:type="spellStart"/>
      <w:r w:rsidRPr="00216D30">
        <w:t>напоминалка</w:t>
      </w:r>
      <w:proofErr w:type="spellEnd"/>
      <w:r w:rsidRPr="00216D30">
        <w:t xml:space="preserve"> и т.п.)</w:t>
      </w:r>
      <w:r w:rsidRPr="00216D30">
        <w:rPr>
          <w:i/>
        </w:rPr>
        <w:t>.</w:t>
      </w:r>
    </w:p>
    <w:p w:rsidR="007C474B" w:rsidRPr="00216D30" w:rsidRDefault="007C474B" w:rsidP="009A064F">
      <w:pPr>
        <w:pStyle w:val="a7"/>
        <w:spacing w:before="0" w:beforeAutospacing="0" w:after="0" w:afterAutospacing="0"/>
        <w:ind w:firstLine="708"/>
        <w:jc w:val="both"/>
      </w:pPr>
      <w:r w:rsidRPr="00216D30">
        <w:t xml:space="preserve"> </w:t>
      </w:r>
      <w:r w:rsidRPr="00216D30">
        <w:rPr>
          <w:b/>
        </w:rPr>
        <w:t xml:space="preserve">Рефлексия (3 мин.) </w:t>
      </w:r>
      <w:r w:rsidRPr="00216D30">
        <w:t xml:space="preserve">А теперь, я </w:t>
      </w:r>
      <w:proofErr w:type="gramStart"/>
      <w:r w:rsidRPr="00216D30">
        <w:t>хотела бы узнать понравилось</w:t>
      </w:r>
      <w:proofErr w:type="gramEnd"/>
      <w:r w:rsidRPr="00216D30">
        <w:t xml:space="preserve"> ли вам это занятие?   </w:t>
      </w:r>
    </w:p>
    <w:p w:rsidR="007C474B" w:rsidRPr="00216D30" w:rsidRDefault="007C474B" w:rsidP="009A064F">
      <w:pPr>
        <w:pStyle w:val="a7"/>
        <w:spacing w:before="0" w:beforeAutospacing="0" w:after="0" w:afterAutospacing="0"/>
        <w:ind w:firstLine="709"/>
        <w:jc w:val="both"/>
      </w:pPr>
      <w:r w:rsidRPr="00216D30">
        <w:lastRenderedPageBreak/>
        <w:t xml:space="preserve">На этом наше занятие закончено, но интересные события у вас продолжаются. Вечером вам предстоит проверить выполнение плана за сегодняшний день и составить план на завтра. До свидания, успехов вам в учёбе и в творчестве.   </w:t>
      </w:r>
    </w:p>
    <w:p w:rsidR="007C474B" w:rsidRPr="00277A5F" w:rsidRDefault="007C474B" w:rsidP="007C474B">
      <w:pPr>
        <w:pStyle w:val="a7"/>
        <w:spacing w:beforeAutospacing="0" w:afterAutospacing="0"/>
        <w:ind w:left="75" w:right="75"/>
      </w:pPr>
      <w:r w:rsidRPr="00277A5F">
        <w:t xml:space="preserve">Литература </w:t>
      </w:r>
    </w:p>
    <w:p w:rsidR="007C474B" w:rsidRPr="00277A5F" w:rsidRDefault="007C474B" w:rsidP="007C474B">
      <w:pPr>
        <w:numPr>
          <w:ilvl w:val="0"/>
          <w:numId w:val="37"/>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 xml:space="preserve">Васильченко, Ю.П. Самоучитель по </w:t>
      </w:r>
      <w:proofErr w:type="gramStart"/>
      <w:r w:rsidRPr="00277A5F">
        <w:rPr>
          <w:rFonts w:ascii="Times New Roman" w:hAnsi="Times New Roman" w:cs="Times New Roman"/>
          <w:sz w:val="24"/>
          <w:szCs w:val="24"/>
        </w:rPr>
        <w:t>тайм-менеджменту</w:t>
      </w:r>
      <w:proofErr w:type="gramEnd"/>
      <w:r w:rsidRPr="00277A5F">
        <w:rPr>
          <w:rFonts w:ascii="Times New Roman" w:hAnsi="Times New Roman" w:cs="Times New Roman"/>
          <w:sz w:val="24"/>
          <w:szCs w:val="24"/>
        </w:rPr>
        <w:t xml:space="preserve"> [Текст] / Ю.П. Васильченко, З.В.  </w:t>
      </w:r>
      <w:proofErr w:type="spellStart"/>
      <w:r w:rsidRPr="00277A5F">
        <w:rPr>
          <w:rFonts w:ascii="Times New Roman" w:hAnsi="Times New Roman" w:cs="Times New Roman"/>
          <w:sz w:val="24"/>
          <w:szCs w:val="24"/>
        </w:rPr>
        <w:t>Таранченко</w:t>
      </w:r>
      <w:proofErr w:type="spellEnd"/>
      <w:r w:rsidRPr="00277A5F">
        <w:rPr>
          <w:rFonts w:ascii="Times New Roman" w:hAnsi="Times New Roman" w:cs="Times New Roman"/>
          <w:sz w:val="24"/>
          <w:szCs w:val="24"/>
        </w:rPr>
        <w:t>. – СПб</w:t>
      </w:r>
      <w:proofErr w:type="gramStart"/>
      <w:r w:rsidRPr="00277A5F">
        <w:rPr>
          <w:rFonts w:ascii="Times New Roman" w:hAnsi="Times New Roman" w:cs="Times New Roman"/>
          <w:sz w:val="24"/>
          <w:szCs w:val="24"/>
        </w:rPr>
        <w:t xml:space="preserve">.: </w:t>
      </w:r>
      <w:proofErr w:type="gramEnd"/>
      <w:r w:rsidRPr="00277A5F">
        <w:rPr>
          <w:rFonts w:ascii="Times New Roman" w:hAnsi="Times New Roman" w:cs="Times New Roman"/>
          <w:sz w:val="24"/>
          <w:szCs w:val="24"/>
        </w:rPr>
        <w:t>Питер, 2007. – 256 с.</w:t>
      </w:r>
    </w:p>
    <w:p w:rsidR="007C474B" w:rsidRPr="00277A5F" w:rsidRDefault="007C474B" w:rsidP="007C474B">
      <w:pPr>
        <w:numPr>
          <w:ilvl w:val="0"/>
          <w:numId w:val="37"/>
        </w:numPr>
        <w:spacing w:after="0" w:line="240" w:lineRule="auto"/>
        <w:rPr>
          <w:rFonts w:ascii="Times New Roman" w:hAnsi="Times New Roman" w:cs="Times New Roman"/>
          <w:sz w:val="24"/>
          <w:szCs w:val="24"/>
        </w:rPr>
      </w:pPr>
      <w:proofErr w:type="spellStart"/>
      <w:r w:rsidRPr="00277A5F">
        <w:rPr>
          <w:rFonts w:ascii="Times New Roman" w:hAnsi="Times New Roman" w:cs="Times New Roman"/>
          <w:sz w:val="24"/>
          <w:szCs w:val="24"/>
        </w:rPr>
        <w:t>Гамидуллаев</w:t>
      </w:r>
      <w:proofErr w:type="spellEnd"/>
      <w:r w:rsidRPr="00277A5F">
        <w:rPr>
          <w:rFonts w:ascii="Times New Roman" w:hAnsi="Times New Roman" w:cs="Times New Roman"/>
          <w:sz w:val="24"/>
          <w:szCs w:val="24"/>
        </w:rPr>
        <w:t xml:space="preserve">, Б.Н. Экономия времени и показатели ее оценки в процессах управления предприятием [Текст] / Б.Н. </w:t>
      </w:r>
      <w:proofErr w:type="spellStart"/>
      <w:r w:rsidRPr="00277A5F">
        <w:rPr>
          <w:rFonts w:ascii="Times New Roman" w:hAnsi="Times New Roman" w:cs="Times New Roman"/>
          <w:sz w:val="24"/>
          <w:szCs w:val="24"/>
        </w:rPr>
        <w:t>Гамидуллаев</w:t>
      </w:r>
      <w:proofErr w:type="spellEnd"/>
      <w:r w:rsidRPr="00277A5F">
        <w:rPr>
          <w:rFonts w:ascii="Times New Roman" w:hAnsi="Times New Roman" w:cs="Times New Roman"/>
          <w:sz w:val="24"/>
          <w:szCs w:val="24"/>
        </w:rPr>
        <w:t>.- Пенза. - 1997.- 67с.</w:t>
      </w:r>
    </w:p>
    <w:p w:rsidR="007C474B" w:rsidRPr="00277A5F" w:rsidRDefault="007C474B" w:rsidP="007C474B">
      <w:pPr>
        <w:rPr>
          <w:rFonts w:ascii="Times New Roman" w:hAnsi="Times New Roman" w:cs="Times New Roman"/>
          <w:sz w:val="24"/>
          <w:szCs w:val="24"/>
        </w:rPr>
      </w:pPr>
    </w:p>
    <w:p w:rsidR="007C474B" w:rsidRPr="00277A5F" w:rsidRDefault="007C474B" w:rsidP="007C474B">
      <w:pPr>
        <w:numPr>
          <w:ilvl w:val="0"/>
          <w:numId w:val="37"/>
        </w:numPr>
        <w:spacing w:after="0" w:line="240" w:lineRule="auto"/>
        <w:rPr>
          <w:rFonts w:ascii="Times New Roman" w:hAnsi="Times New Roman" w:cs="Times New Roman"/>
          <w:sz w:val="24"/>
          <w:szCs w:val="24"/>
        </w:rPr>
      </w:pPr>
      <w:proofErr w:type="spellStart"/>
      <w:r w:rsidRPr="00277A5F">
        <w:rPr>
          <w:rFonts w:ascii="Times New Roman" w:hAnsi="Times New Roman" w:cs="Times New Roman"/>
          <w:sz w:val="24"/>
          <w:szCs w:val="24"/>
        </w:rPr>
        <w:t>Дод</w:t>
      </w:r>
      <w:proofErr w:type="spellEnd"/>
      <w:r w:rsidRPr="00277A5F">
        <w:rPr>
          <w:rFonts w:ascii="Times New Roman" w:hAnsi="Times New Roman" w:cs="Times New Roman"/>
          <w:sz w:val="24"/>
          <w:szCs w:val="24"/>
        </w:rPr>
        <w:t xml:space="preserve">, П. 25 лучших способов и приемов </w:t>
      </w:r>
      <w:proofErr w:type="gramStart"/>
      <w:r w:rsidRPr="00277A5F">
        <w:rPr>
          <w:rFonts w:ascii="Times New Roman" w:hAnsi="Times New Roman" w:cs="Times New Roman"/>
          <w:sz w:val="24"/>
          <w:szCs w:val="24"/>
        </w:rPr>
        <w:t>тайм-менеджмента</w:t>
      </w:r>
      <w:proofErr w:type="gramEnd"/>
      <w:r w:rsidRPr="00277A5F">
        <w:rPr>
          <w:rFonts w:ascii="Times New Roman" w:hAnsi="Times New Roman" w:cs="Times New Roman"/>
          <w:sz w:val="24"/>
          <w:szCs w:val="24"/>
        </w:rPr>
        <w:t xml:space="preserve">. Как делать больше, не теряя головы [Текст] / П. </w:t>
      </w:r>
      <w:proofErr w:type="spellStart"/>
      <w:r w:rsidRPr="00277A5F">
        <w:rPr>
          <w:rFonts w:ascii="Times New Roman" w:hAnsi="Times New Roman" w:cs="Times New Roman"/>
          <w:sz w:val="24"/>
          <w:szCs w:val="24"/>
        </w:rPr>
        <w:t>Дод</w:t>
      </w:r>
      <w:proofErr w:type="spellEnd"/>
      <w:r w:rsidRPr="00277A5F">
        <w:rPr>
          <w:rFonts w:ascii="Times New Roman" w:hAnsi="Times New Roman" w:cs="Times New Roman"/>
          <w:sz w:val="24"/>
          <w:szCs w:val="24"/>
        </w:rPr>
        <w:t xml:space="preserve">, Д. </w:t>
      </w:r>
      <w:proofErr w:type="spellStart"/>
      <w:r w:rsidRPr="00277A5F">
        <w:rPr>
          <w:rFonts w:ascii="Times New Roman" w:hAnsi="Times New Roman" w:cs="Times New Roman"/>
          <w:sz w:val="24"/>
          <w:szCs w:val="24"/>
        </w:rPr>
        <w:t>Сандхайм</w:t>
      </w:r>
      <w:proofErr w:type="spellEnd"/>
      <w:r w:rsidRPr="00277A5F">
        <w:rPr>
          <w:rFonts w:ascii="Times New Roman" w:hAnsi="Times New Roman" w:cs="Times New Roman"/>
          <w:sz w:val="24"/>
          <w:szCs w:val="24"/>
        </w:rPr>
        <w:t>. – СПб</w:t>
      </w:r>
      <w:proofErr w:type="gramStart"/>
      <w:r w:rsidRPr="00277A5F">
        <w:rPr>
          <w:rFonts w:ascii="Times New Roman" w:hAnsi="Times New Roman" w:cs="Times New Roman"/>
          <w:sz w:val="24"/>
          <w:szCs w:val="24"/>
        </w:rPr>
        <w:t xml:space="preserve">.: </w:t>
      </w:r>
      <w:proofErr w:type="gramEnd"/>
      <w:r w:rsidRPr="00277A5F">
        <w:rPr>
          <w:rFonts w:ascii="Times New Roman" w:hAnsi="Times New Roman" w:cs="Times New Roman"/>
          <w:sz w:val="24"/>
          <w:szCs w:val="24"/>
        </w:rPr>
        <w:t>Издательство «ДИЛЯ», 2008. – 128 с.</w:t>
      </w:r>
    </w:p>
    <w:p w:rsidR="007C474B" w:rsidRPr="00277A5F" w:rsidRDefault="007C474B" w:rsidP="007C474B">
      <w:pPr>
        <w:numPr>
          <w:ilvl w:val="0"/>
          <w:numId w:val="37"/>
        </w:numPr>
        <w:spacing w:after="0" w:line="240" w:lineRule="auto"/>
        <w:rPr>
          <w:rFonts w:ascii="Times New Roman" w:hAnsi="Times New Roman" w:cs="Times New Roman"/>
          <w:sz w:val="24"/>
          <w:szCs w:val="24"/>
        </w:rPr>
      </w:pPr>
      <w:proofErr w:type="spellStart"/>
      <w:r w:rsidRPr="00277A5F">
        <w:rPr>
          <w:rFonts w:ascii="Times New Roman" w:hAnsi="Times New Roman" w:cs="Times New Roman"/>
          <w:sz w:val="24"/>
          <w:szCs w:val="24"/>
        </w:rPr>
        <w:t>Зайверт</w:t>
      </w:r>
      <w:proofErr w:type="spellEnd"/>
      <w:r w:rsidRPr="00277A5F">
        <w:rPr>
          <w:rFonts w:ascii="Times New Roman" w:hAnsi="Times New Roman" w:cs="Times New Roman"/>
          <w:sz w:val="24"/>
          <w:szCs w:val="24"/>
        </w:rPr>
        <w:t xml:space="preserve">, Л. Ваше время в Ваших руках: советы деловым людям как эффективно использовать рабочее время [Текст] / </w:t>
      </w:r>
      <w:proofErr w:type="spellStart"/>
      <w:r w:rsidRPr="00277A5F">
        <w:rPr>
          <w:rFonts w:ascii="Times New Roman" w:hAnsi="Times New Roman" w:cs="Times New Roman"/>
          <w:sz w:val="24"/>
          <w:szCs w:val="24"/>
        </w:rPr>
        <w:t>Л.Зайверт</w:t>
      </w:r>
      <w:proofErr w:type="spellEnd"/>
      <w:r w:rsidRPr="00277A5F">
        <w:rPr>
          <w:rFonts w:ascii="Times New Roman" w:hAnsi="Times New Roman" w:cs="Times New Roman"/>
          <w:sz w:val="24"/>
          <w:szCs w:val="24"/>
        </w:rPr>
        <w:t xml:space="preserve">. - М.: </w:t>
      </w:r>
      <w:proofErr w:type="spellStart"/>
      <w:r w:rsidRPr="00277A5F">
        <w:rPr>
          <w:rFonts w:ascii="Times New Roman" w:hAnsi="Times New Roman" w:cs="Times New Roman"/>
          <w:sz w:val="24"/>
          <w:szCs w:val="24"/>
        </w:rPr>
        <w:t>Интерэксперт</w:t>
      </w:r>
      <w:proofErr w:type="spellEnd"/>
      <w:r w:rsidRPr="00277A5F">
        <w:rPr>
          <w:rFonts w:ascii="Times New Roman" w:hAnsi="Times New Roman" w:cs="Times New Roman"/>
          <w:sz w:val="24"/>
          <w:szCs w:val="24"/>
        </w:rPr>
        <w:t>, 1995.- 82 с.</w:t>
      </w:r>
    </w:p>
    <w:p w:rsidR="007C474B" w:rsidRPr="00277A5F" w:rsidRDefault="007C474B" w:rsidP="007C474B">
      <w:pPr>
        <w:numPr>
          <w:ilvl w:val="0"/>
          <w:numId w:val="37"/>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 xml:space="preserve">Организация рабочего времени [Текст]: учебник / сост. А.Г.Иваницкий. - М: </w:t>
      </w:r>
      <w:proofErr w:type="spellStart"/>
      <w:r w:rsidRPr="00277A5F">
        <w:rPr>
          <w:rFonts w:ascii="Times New Roman" w:hAnsi="Times New Roman" w:cs="Times New Roman"/>
          <w:sz w:val="24"/>
          <w:szCs w:val="24"/>
        </w:rPr>
        <w:t>ДеКА</w:t>
      </w:r>
      <w:proofErr w:type="spellEnd"/>
      <w:r w:rsidRPr="00277A5F">
        <w:rPr>
          <w:rFonts w:ascii="Times New Roman" w:hAnsi="Times New Roman" w:cs="Times New Roman"/>
          <w:sz w:val="24"/>
          <w:szCs w:val="24"/>
        </w:rPr>
        <w:t>. - 1994. - 195с.</w:t>
      </w:r>
    </w:p>
    <w:p w:rsidR="007C474B" w:rsidRPr="00277A5F" w:rsidRDefault="007C474B" w:rsidP="007C474B">
      <w:pPr>
        <w:numPr>
          <w:ilvl w:val="0"/>
          <w:numId w:val="37"/>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Трейси, Б. Оставьте брезгливость, съешьте лягушку [Текст] / Б. Трейси. – Минск: «Попурри», 2008. – 112 с.</w:t>
      </w:r>
    </w:p>
    <w:p w:rsidR="007C474B" w:rsidRPr="00277A5F" w:rsidRDefault="007C474B" w:rsidP="007C474B">
      <w:pPr>
        <w:numPr>
          <w:ilvl w:val="0"/>
          <w:numId w:val="37"/>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Трейси, Б. Тайм-менеджмент по Брайану Трейси: Как заставить время работать на вас [Текст] /  Б. Трейси. – М.: Альпина Бизнес Букс, 2009.- 302 с.</w:t>
      </w:r>
    </w:p>
    <w:p w:rsidR="007C474B" w:rsidRPr="00216D30" w:rsidRDefault="007C474B" w:rsidP="007C474B">
      <w:pPr>
        <w:numPr>
          <w:ilvl w:val="0"/>
          <w:numId w:val="37"/>
        </w:numPr>
        <w:spacing w:after="0" w:line="240" w:lineRule="auto"/>
        <w:rPr>
          <w:rFonts w:ascii="Times New Roman" w:hAnsi="Times New Roman" w:cs="Times New Roman"/>
          <w:sz w:val="24"/>
          <w:szCs w:val="24"/>
        </w:rPr>
      </w:pPr>
      <w:r w:rsidRPr="00277A5F">
        <w:rPr>
          <w:rFonts w:ascii="Times New Roman" w:hAnsi="Times New Roman" w:cs="Times New Roman"/>
          <w:sz w:val="24"/>
          <w:szCs w:val="24"/>
        </w:rPr>
        <w:t>Корпора</w:t>
      </w:r>
      <w:r w:rsidRPr="00216D30">
        <w:rPr>
          <w:rFonts w:ascii="Times New Roman" w:hAnsi="Times New Roman" w:cs="Times New Roman"/>
          <w:sz w:val="24"/>
          <w:szCs w:val="24"/>
        </w:rPr>
        <w:t xml:space="preserve">тивные Финансы [Электронный ресурс]:  электронный журнал.-  </w:t>
      </w:r>
      <w:hyperlink r:id="rId11" w:history="1">
        <w:r w:rsidRPr="00216D30">
          <w:rPr>
            <w:rStyle w:val="a6"/>
            <w:rFonts w:ascii="Times New Roman" w:hAnsi="Times New Roman" w:cs="Times New Roman"/>
            <w:sz w:val="24"/>
            <w:szCs w:val="24"/>
          </w:rPr>
          <w:t xml:space="preserve">http://cfin.ru/management/index. </w:t>
        </w:r>
        <w:proofErr w:type="spellStart"/>
        <w:r w:rsidRPr="00216D30">
          <w:rPr>
            <w:rStyle w:val="a6"/>
            <w:rFonts w:ascii="Times New Roman" w:hAnsi="Times New Roman" w:cs="Times New Roman"/>
            <w:sz w:val="24"/>
            <w:szCs w:val="24"/>
          </w:rPr>
          <w:t>shtml</w:t>
        </w:r>
        <w:proofErr w:type="spellEnd"/>
      </w:hyperlink>
      <w:r w:rsidRPr="00216D30">
        <w:rPr>
          <w:rFonts w:ascii="Times New Roman" w:hAnsi="Times New Roman" w:cs="Times New Roman"/>
          <w:sz w:val="24"/>
          <w:szCs w:val="24"/>
        </w:rPr>
        <w:t xml:space="preserve"> . </w:t>
      </w:r>
    </w:p>
    <w:p w:rsidR="007C474B" w:rsidRPr="00216D30" w:rsidRDefault="007C474B" w:rsidP="007C474B">
      <w:pPr>
        <w:rPr>
          <w:rFonts w:ascii="Times New Roman" w:hAnsi="Times New Roman" w:cs="Times New Roman"/>
          <w:sz w:val="24"/>
          <w:szCs w:val="24"/>
        </w:rPr>
      </w:pPr>
    </w:p>
    <w:p w:rsidR="007D5BBB" w:rsidRPr="00216D30" w:rsidRDefault="007D5BBB" w:rsidP="007D5BBB">
      <w:pPr>
        <w:pStyle w:val="a5"/>
        <w:shd w:val="clear" w:color="auto" w:fill="FFFFFF"/>
        <w:spacing w:line="360" w:lineRule="auto"/>
        <w:rPr>
          <w:rFonts w:ascii="Times New Roman" w:hAnsi="Times New Roman" w:cs="Times New Roman"/>
          <w:sz w:val="24"/>
          <w:szCs w:val="24"/>
        </w:rPr>
      </w:pPr>
    </w:p>
    <w:p w:rsidR="00843B8D" w:rsidRPr="00216D30" w:rsidRDefault="00843B8D" w:rsidP="007D5BBB">
      <w:pPr>
        <w:pStyle w:val="a5"/>
        <w:shd w:val="clear" w:color="auto" w:fill="FFFFFF"/>
        <w:spacing w:line="360" w:lineRule="auto"/>
        <w:rPr>
          <w:rFonts w:ascii="Times New Roman" w:hAnsi="Times New Roman" w:cs="Times New Roman"/>
          <w:sz w:val="24"/>
          <w:szCs w:val="24"/>
        </w:rPr>
      </w:pPr>
    </w:p>
    <w:p w:rsidR="00843B8D" w:rsidRDefault="00843B8D"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Default="002C2BE1" w:rsidP="007D5BBB">
      <w:pPr>
        <w:pStyle w:val="a5"/>
        <w:shd w:val="clear" w:color="auto" w:fill="FFFFFF"/>
        <w:spacing w:line="360" w:lineRule="auto"/>
        <w:rPr>
          <w:rFonts w:ascii="Times New Roman" w:hAnsi="Times New Roman" w:cs="Times New Roman"/>
          <w:sz w:val="24"/>
          <w:szCs w:val="24"/>
        </w:rPr>
      </w:pPr>
    </w:p>
    <w:p w:rsidR="002C2BE1" w:rsidRPr="00216D30" w:rsidRDefault="002C2BE1" w:rsidP="007D5BBB">
      <w:pPr>
        <w:pStyle w:val="a5"/>
        <w:shd w:val="clear" w:color="auto" w:fill="FFFFFF"/>
        <w:spacing w:line="360" w:lineRule="auto"/>
        <w:rPr>
          <w:rFonts w:ascii="Times New Roman" w:hAnsi="Times New Roman" w:cs="Times New Roman"/>
          <w:sz w:val="24"/>
          <w:szCs w:val="24"/>
        </w:rPr>
      </w:pPr>
    </w:p>
    <w:p w:rsidR="007D5BBB" w:rsidRPr="00216D30" w:rsidRDefault="00AF4F2F" w:rsidP="007D5BBB">
      <w:pPr>
        <w:pStyle w:val="a5"/>
        <w:shd w:val="clear" w:color="auto" w:fill="FFFFFF"/>
        <w:spacing w:line="360" w:lineRule="auto"/>
        <w:rPr>
          <w:rFonts w:ascii="Times New Roman" w:hAnsi="Times New Roman" w:cs="Times New Roman"/>
          <w:sz w:val="24"/>
          <w:szCs w:val="24"/>
        </w:rPr>
      </w:pPr>
      <w:r w:rsidRPr="00216D30">
        <w:rPr>
          <w:rFonts w:ascii="Times New Roman" w:hAnsi="Times New Roman" w:cs="Times New Roman"/>
          <w:b/>
          <w:sz w:val="24"/>
          <w:szCs w:val="24"/>
        </w:rPr>
        <w:t>Занятие 6</w:t>
      </w:r>
      <w:r w:rsidR="007D5BBB" w:rsidRPr="00216D30">
        <w:rPr>
          <w:rFonts w:ascii="Times New Roman" w:hAnsi="Times New Roman" w:cs="Times New Roman"/>
          <w:b/>
          <w:sz w:val="24"/>
          <w:szCs w:val="24"/>
        </w:rPr>
        <w:t xml:space="preserve">. </w:t>
      </w:r>
    </w:p>
    <w:p w:rsidR="007D5BBB" w:rsidRPr="00216D30" w:rsidRDefault="007D5BBB" w:rsidP="007D5BBB">
      <w:pPr>
        <w:pStyle w:val="a5"/>
        <w:shd w:val="clear" w:color="auto" w:fill="FFFFFF"/>
        <w:spacing w:line="360" w:lineRule="auto"/>
        <w:jc w:val="center"/>
        <w:rPr>
          <w:rFonts w:ascii="Times New Roman" w:hAnsi="Times New Roman" w:cs="Times New Roman"/>
          <w:sz w:val="24"/>
          <w:szCs w:val="24"/>
        </w:rPr>
      </w:pPr>
      <w:r w:rsidRPr="00216D30">
        <w:rPr>
          <w:rFonts w:ascii="Times New Roman" w:hAnsi="Times New Roman" w:cs="Times New Roman"/>
          <w:sz w:val="24"/>
          <w:szCs w:val="24"/>
        </w:rPr>
        <w:t xml:space="preserve">Тема. </w:t>
      </w:r>
      <w:r w:rsidR="000A68B2" w:rsidRPr="00216D30">
        <w:rPr>
          <w:rFonts w:ascii="Times New Roman" w:hAnsi="Times New Roman" w:cs="Times New Roman"/>
          <w:sz w:val="24"/>
          <w:szCs w:val="24"/>
        </w:rPr>
        <w:t>«</w:t>
      </w:r>
      <w:r w:rsidRPr="00216D30">
        <w:rPr>
          <w:rFonts w:ascii="Times New Roman" w:hAnsi="Times New Roman" w:cs="Times New Roman"/>
          <w:b/>
          <w:sz w:val="24"/>
          <w:szCs w:val="24"/>
        </w:rPr>
        <w:t>Человек привычки – человек воли</w:t>
      </w:r>
      <w:r w:rsidR="000A68B2" w:rsidRPr="00216D30">
        <w:rPr>
          <w:rFonts w:ascii="Times New Roman" w:hAnsi="Times New Roman" w:cs="Times New Roman"/>
          <w:b/>
          <w:sz w:val="24"/>
          <w:szCs w:val="24"/>
        </w:rPr>
        <w:t>».</w:t>
      </w:r>
    </w:p>
    <w:p w:rsidR="007D5BBB" w:rsidRPr="00216D30" w:rsidRDefault="007D5BBB" w:rsidP="007D5BBB">
      <w:pPr>
        <w:pStyle w:val="a7"/>
        <w:rPr>
          <w:rStyle w:val="a9"/>
          <w:b/>
          <w:bCs/>
        </w:rPr>
      </w:pPr>
      <w:r w:rsidRPr="00216D30">
        <w:rPr>
          <w:rStyle w:val="a9"/>
        </w:rPr>
        <w:lastRenderedPageBreak/>
        <w:t xml:space="preserve">Цель: </w:t>
      </w:r>
      <w:r w:rsidRPr="00216D30">
        <w:t xml:space="preserve">способствовать воспитанию  волевых качеств; </w:t>
      </w:r>
      <w:r w:rsidRPr="00216D30">
        <w:br/>
      </w:r>
      <w:r w:rsidRPr="00216D30">
        <w:rPr>
          <w:rStyle w:val="a9"/>
        </w:rPr>
        <w:t xml:space="preserve">Форма: </w:t>
      </w:r>
      <w:r w:rsidRPr="00216D30">
        <w:t>информационно-аналитическая беседа с эле</w:t>
      </w:r>
      <w:r w:rsidRPr="00216D30">
        <w:softHyphen/>
        <w:t xml:space="preserve">ментами ситуативного практикума. </w:t>
      </w:r>
    </w:p>
    <w:p w:rsidR="007D5BBB" w:rsidRPr="00216D30" w:rsidRDefault="007D5BBB" w:rsidP="007D5BBB">
      <w:pPr>
        <w:pStyle w:val="a7"/>
      </w:pPr>
      <w:r w:rsidRPr="00216D30">
        <w:rPr>
          <w:rStyle w:val="a9"/>
        </w:rPr>
        <w:t>Оборудование, оформление:</w:t>
      </w:r>
      <w:r w:rsidRPr="00216D30">
        <w:t xml:space="preserve"> </w:t>
      </w:r>
      <w:r w:rsidRPr="00216D30">
        <w:br/>
        <w:t xml:space="preserve">•  подготовка рабочих мест для </w:t>
      </w:r>
      <w:proofErr w:type="spellStart"/>
      <w:r w:rsidRPr="00216D30">
        <w:t>микрогрупп</w:t>
      </w:r>
      <w:proofErr w:type="spellEnd"/>
      <w:r w:rsidRPr="00216D30">
        <w:t xml:space="preserve"> по 4-5 человек; </w:t>
      </w:r>
      <w:r w:rsidRPr="00216D30">
        <w:br/>
        <w:t xml:space="preserve">•  для каждой </w:t>
      </w:r>
      <w:proofErr w:type="spellStart"/>
      <w:r w:rsidRPr="00216D30">
        <w:t>микрогрупны</w:t>
      </w:r>
      <w:proofErr w:type="spellEnd"/>
      <w:r w:rsidRPr="00216D30">
        <w:t xml:space="preserve"> подготовить отпечатан</w:t>
      </w:r>
      <w:r w:rsidRPr="00216D30">
        <w:softHyphen/>
        <w:t>ные листы с текстом психологического практику</w:t>
      </w:r>
      <w:r w:rsidRPr="00216D30">
        <w:softHyphen/>
        <w:t xml:space="preserve">ма и анкеты. </w:t>
      </w:r>
      <w:r w:rsidRPr="00216D30">
        <w:rPr>
          <w:rStyle w:val="a8"/>
        </w:rPr>
        <w:t xml:space="preserve"> </w:t>
      </w:r>
    </w:p>
    <w:p w:rsidR="007D5BBB" w:rsidRPr="00216D30" w:rsidRDefault="007D5BBB" w:rsidP="007D5BBB">
      <w:pPr>
        <w:pStyle w:val="a7"/>
      </w:pPr>
      <w:r w:rsidRPr="00216D30">
        <w:rPr>
          <w:rStyle w:val="a9"/>
        </w:rPr>
        <w:t>1. Вступительное слово.</w:t>
      </w:r>
      <w:r w:rsidRPr="00216D30">
        <w:rPr>
          <w:rStyle w:val="a8"/>
        </w:rPr>
        <w:t xml:space="preserve"> </w:t>
      </w:r>
      <w:r w:rsidR="008C6E2A">
        <w:t>Что такое в</w:t>
      </w:r>
      <w:r w:rsidRPr="00216D30">
        <w:t xml:space="preserve">олевая привычка? </w:t>
      </w:r>
    </w:p>
    <w:p w:rsidR="007D5BBB" w:rsidRPr="00216D30" w:rsidRDefault="007D5BBB" w:rsidP="007D5BBB">
      <w:pPr>
        <w:pStyle w:val="a7"/>
        <w:jc w:val="both"/>
      </w:pPr>
      <w:r w:rsidRPr="00216D30">
        <w:t xml:space="preserve">Особое место в характеристике человека занимают волевые черты характера. Волю называют основой характера, его становым хребтом. Все, наверно, слышали, да и сами не раз употребляли такие выражения: «человек с характером»; «у него твердый характер» или, наоборот «мямля»; «ни то ни се». Здесь как раз и </w:t>
      </w:r>
      <w:proofErr w:type="gramStart"/>
      <w:r w:rsidRPr="00216D30">
        <w:t>подчеркивается</w:t>
      </w:r>
      <w:proofErr w:type="gramEnd"/>
      <w:r w:rsidRPr="00216D30">
        <w:t xml:space="preserve"> прежде всего выраженность волевых черт характера человека.  Человек без воли напоминает </w:t>
      </w:r>
      <w:proofErr w:type="gramStart"/>
      <w:r w:rsidRPr="00216D30">
        <w:t>автомобиль</w:t>
      </w:r>
      <w:proofErr w:type="gramEnd"/>
      <w:r w:rsidRPr="00216D30">
        <w:t xml:space="preserve"> без мотора: выглядит внушительно, а пользы никакой. Что же такое воля? Прежде всего, </w:t>
      </w:r>
      <w:r w:rsidRPr="00216D30">
        <w:rPr>
          <w:rStyle w:val="a9"/>
        </w:rPr>
        <w:t>это способность человека совершать сознательные действия, которые требуют преодоления внешних и внутренних труд</w:t>
      </w:r>
      <w:r w:rsidRPr="00216D30">
        <w:rPr>
          <w:rStyle w:val="a9"/>
        </w:rPr>
        <w:softHyphen/>
        <w:t>ностей.</w:t>
      </w:r>
      <w:r w:rsidRPr="00216D30">
        <w:t xml:space="preserve">  Если наша воля безмолвствует, спит, то мы обна</w:t>
      </w:r>
      <w:r w:rsidRPr="00216D30">
        <w:softHyphen/>
        <w:t xml:space="preserve">руживаем себя как «человек привычки». Это почти  «механический человек». </w:t>
      </w:r>
      <w:r w:rsidRPr="00216D30">
        <w:br/>
        <w:t>«Человек привычки» работает в нас, с одной сто</w:t>
      </w:r>
      <w:r w:rsidRPr="00216D30">
        <w:softHyphen/>
        <w:t>роны, облегчая нашу жизнь, а с другой – затрудняя ее. Если бы у нас были только хорошие привычки, соответствующие тем требованиям, которые предъяв</w:t>
      </w:r>
      <w:r w:rsidRPr="00216D30">
        <w:softHyphen/>
        <w:t>ляет к нам жизнь, то мы бы делали свои дела без всяких усилий. Однако же у нас есть привычки, ко</w:t>
      </w:r>
      <w:r w:rsidRPr="00216D30">
        <w:softHyphen/>
        <w:t>торые осложняют нашу жизнь и наносят вред наше</w:t>
      </w:r>
      <w:r w:rsidRPr="00216D30">
        <w:softHyphen/>
        <w:t xml:space="preserve">му здоровью.  Люди с достаточным запасом волевых привычек – хозяева своего времени, своих дел, своих планов и, как правило, всей своей жизни. </w:t>
      </w:r>
      <w:r w:rsidRPr="00216D30">
        <w:br/>
        <w:t>Человек, у которого не сформированы в нужной мере волевые навыки, страдает от своей несобраннос</w:t>
      </w:r>
      <w:r w:rsidRPr="00216D30">
        <w:softHyphen/>
        <w:t xml:space="preserve">ти, неорганизованности. При этом ему кажется, что к нему </w:t>
      </w:r>
      <w:proofErr w:type="gramStart"/>
      <w:r w:rsidRPr="00216D30">
        <w:t>несправедливы</w:t>
      </w:r>
      <w:proofErr w:type="gramEnd"/>
      <w:r w:rsidRPr="00216D30">
        <w:t>, к нему плохо относятся его обо</w:t>
      </w:r>
      <w:r w:rsidRPr="00216D30">
        <w:softHyphen/>
        <w:t xml:space="preserve">шли. Неудавшаяся жизнь, горькие разочарования... Как здесь не вспомнить известную пословицу </w:t>
      </w:r>
      <w:r w:rsidRPr="00216D30">
        <w:rPr>
          <w:rStyle w:val="a9"/>
        </w:rPr>
        <w:t>«Посе</w:t>
      </w:r>
      <w:r w:rsidRPr="00216D30">
        <w:rPr>
          <w:rStyle w:val="a9"/>
        </w:rPr>
        <w:softHyphen/>
        <w:t>ешь поступок – пожнешь привычку; посеешь привыч</w:t>
      </w:r>
      <w:r w:rsidRPr="00216D30">
        <w:rPr>
          <w:rStyle w:val="a9"/>
        </w:rPr>
        <w:softHyphen/>
        <w:t xml:space="preserve">ку </w:t>
      </w:r>
      <w:r w:rsidRPr="00216D30">
        <w:t xml:space="preserve">– </w:t>
      </w:r>
      <w:r w:rsidRPr="00216D30">
        <w:rPr>
          <w:rStyle w:val="a9"/>
        </w:rPr>
        <w:t xml:space="preserve">пожнешь характер; посеешь характер </w:t>
      </w:r>
      <w:r w:rsidRPr="00216D30">
        <w:t xml:space="preserve">– </w:t>
      </w:r>
      <w:r w:rsidRPr="00216D30">
        <w:rPr>
          <w:rStyle w:val="a9"/>
        </w:rPr>
        <w:t>по</w:t>
      </w:r>
      <w:r w:rsidRPr="00216D30">
        <w:rPr>
          <w:rStyle w:val="a9"/>
        </w:rPr>
        <w:softHyphen/>
        <w:t xml:space="preserve">жнешь судьбу». </w:t>
      </w:r>
      <w:r w:rsidRPr="00216D30">
        <w:t>Тут нет никакого преувеличения. Даже очень одаренным людям, чтобы реализовать неорди</w:t>
      </w:r>
      <w:r w:rsidRPr="00216D30">
        <w:softHyphen/>
        <w:t xml:space="preserve">нарные возможности, нужны соответствующие черты характера – все те же волевые привычки. </w:t>
      </w:r>
      <w:r w:rsidRPr="00216D30">
        <w:br/>
        <w:t>В течение 20 лет в США проводилось исследова</w:t>
      </w:r>
      <w:r w:rsidRPr="00216D30">
        <w:softHyphen/>
        <w:t xml:space="preserve">ние 1000 детей. Им </w:t>
      </w:r>
      <w:proofErr w:type="gramStart"/>
      <w:r w:rsidRPr="00216D30">
        <w:t>было</w:t>
      </w:r>
      <w:proofErr w:type="gramEnd"/>
      <w:r w:rsidRPr="00216D30">
        <w:t xml:space="preserve"> но 10-11 лет, все они отли</w:t>
      </w:r>
      <w:r w:rsidRPr="00216D30">
        <w:softHyphen/>
        <w:t>чались незаурядными способностями и в большинстве случаев хорошим здоровьем. Наряду с интеллектом у одаренных детей выявлялись и личностные особенно</w:t>
      </w:r>
      <w:r w:rsidRPr="00216D30">
        <w:softHyphen/>
        <w:t>сти, в частности их волевые качества – целеустрем</w:t>
      </w:r>
      <w:r w:rsidRPr="00216D30">
        <w:softHyphen/>
        <w:t>ленность, настойчивость. Если первые 5 лет (в пери</w:t>
      </w:r>
      <w:r w:rsidRPr="00216D30">
        <w:softHyphen/>
        <w:t>од обучения) успехи испытуемых в значительной степени соответствовали их способностям, то через 10-15 лет оказалось, что у 70% этих уже взрослых лю</w:t>
      </w:r>
      <w:r w:rsidRPr="00216D30">
        <w:softHyphen/>
        <w:t>дей сравнительно скромные результаты деятельности никак не соответствовали исходному уровню их спо</w:t>
      </w:r>
      <w:r w:rsidRPr="00216D30">
        <w:softHyphen/>
        <w:t>собностей. Более того, развитие самих способностей у них оказалось заторможенным. Только у 30% испытуемых результаты профессиональной деятельности были в той или иной мере выдающимися и соответ</w:t>
      </w:r>
      <w:r w:rsidRPr="00216D30">
        <w:softHyphen/>
        <w:t>ствовали уровню их способностей, у них обнаружил</w:t>
      </w:r>
      <w:r w:rsidRPr="00216D30">
        <w:softHyphen/>
        <w:t>ся непрерывный интеллектуальный и личностный рост. Выяснилось, что бывшие «вундеркинды», во</w:t>
      </w:r>
      <w:r w:rsidRPr="00216D30">
        <w:softHyphen/>
        <w:t>шедшие в эти 30%, отличались от остальных не уров</w:t>
      </w:r>
      <w:r w:rsidRPr="00216D30">
        <w:softHyphen/>
        <w:t>нем способностей (исходно он был у всех весьма высоким), а двумя главными качествами: наличием цели и настойчивостью в ее достижении. Очень может быть, что способность к волевому на</w:t>
      </w:r>
      <w:r w:rsidRPr="00216D30">
        <w:softHyphen/>
        <w:t>пряжению, целеустремленность, умение эффективно организовать свою деятельность – все эти навыки «де</w:t>
      </w:r>
      <w:r w:rsidRPr="00216D30">
        <w:softHyphen/>
        <w:t xml:space="preserve">фицитнее», чем даже высокий интеллект. И уж во всяком </w:t>
      </w:r>
      <w:proofErr w:type="gramStart"/>
      <w:r w:rsidRPr="00216D30">
        <w:t>случае</w:t>
      </w:r>
      <w:proofErr w:type="gramEnd"/>
      <w:r w:rsidRPr="00216D30">
        <w:t xml:space="preserve"> они не менее важны для человека.  Психологи обнаружили даже, что люди с устойчи</w:t>
      </w:r>
      <w:r w:rsidRPr="00216D30">
        <w:softHyphen/>
        <w:t>вым трудолюбием (с развитой волевой привычкой к труду) меньше подвержены заболеваниям, особенно психическим; их отличает большая физическая и эмо</w:t>
      </w:r>
      <w:r w:rsidRPr="00216D30">
        <w:softHyphen/>
        <w:t>циональная стабильность. Конечно, тут не всегда лег</w:t>
      </w:r>
      <w:r w:rsidRPr="00216D30">
        <w:softHyphen/>
        <w:t xml:space="preserve">ко выделить, где причина, а где следствие. Тем не </w:t>
      </w:r>
      <w:proofErr w:type="gramStart"/>
      <w:r w:rsidRPr="00216D30">
        <w:t>менее</w:t>
      </w:r>
      <w:proofErr w:type="gramEnd"/>
      <w:r w:rsidRPr="00216D30">
        <w:t xml:space="preserve"> очевидно, что привычка к регулярному труду – основа человеческого существования.  Вряд ли нужно убеждать в пользе, точнее в необ</w:t>
      </w:r>
      <w:r w:rsidRPr="00216D30">
        <w:softHyphen/>
        <w:t>ходимости волевых привычек. Важнее выяснить глав</w:t>
      </w:r>
      <w:r w:rsidRPr="00216D30">
        <w:softHyphen/>
        <w:t xml:space="preserve">ное: как именно их воспитывать. Прежде </w:t>
      </w:r>
      <w:proofErr w:type="gramStart"/>
      <w:r w:rsidRPr="00216D30">
        <w:t>всего</w:t>
      </w:r>
      <w:proofErr w:type="gramEnd"/>
      <w:r w:rsidRPr="00216D30">
        <w:t xml:space="preserve"> рассмотрим, какие именно волевые привычки составляют «золотой запас» по-настояще</w:t>
      </w:r>
      <w:r w:rsidRPr="00216D30">
        <w:softHyphen/>
        <w:t>му организованного человека.  Главное – это, конечно, как уже говорилось, при</w:t>
      </w:r>
      <w:r w:rsidRPr="00216D30">
        <w:softHyphen/>
        <w:t xml:space="preserve">вычка к регулярному труду. «Человек трудом жив» – во многих случаях это выражение </w:t>
      </w:r>
      <w:r w:rsidRPr="00216D30">
        <w:lastRenderedPageBreak/>
        <w:t>приобретает буквальный смысл. Установлено, что трудолюбие – ха</w:t>
      </w:r>
      <w:r w:rsidRPr="00216D30">
        <w:softHyphen/>
        <w:t xml:space="preserve">рактерная черта долгожителей. </w:t>
      </w:r>
      <w:r w:rsidRPr="00216D30">
        <w:br/>
        <w:t>Другая важнейшая волевая привычка, которая, кстати сказать, не всегда должным образом оценива</w:t>
      </w:r>
      <w:r w:rsidRPr="00216D30">
        <w:softHyphen/>
        <w:t>ется, – это привычка к физической и гигиенической культуре. Сюда относятся не только поддержание чи</w:t>
      </w:r>
      <w:r w:rsidRPr="00216D30">
        <w:softHyphen/>
        <w:t xml:space="preserve">стоты тела, зарядка, но и привычка к физическим упражнениям, потребность в движении. Для многих людей двигательная активность становится величайшей потребностью, «мышечной радостью». </w:t>
      </w:r>
    </w:p>
    <w:p w:rsidR="007D5BBB" w:rsidRPr="00216D30" w:rsidRDefault="007D5BBB" w:rsidP="007D5BBB">
      <w:pPr>
        <w:pStyle w:val="a7"/>
        <w:jc w:val="both"/>
      </w:pPr>
      <w:r w:rsidRPr="00216D30">
        <w:br/>
        <w:t>Можно выделить и привычку к определенной сдер</w:t>
      </w:r>
      <w:r w:rsidRPr="00216D30">
        <w:softHyphen/>
        <w:t>жанности в особо острых эмоциональных ситуациях, и привычку быть обязательным в отношениях с людь</w:t>
      </w:r>
      <w:r w:rsidRPr="00216D30">
        <w:softHyphen/>
        <w:t xml:space="preserve">ми. </w:t>
      </w:r>
      <w:proofErr w:type="gramStart"/>
      <w:r w:rsidRPr="00216D30">
        <w:t>Есть</w:t>
      </w:r>
      <w:proofErr w:type="gramEnd"/>
      <w:r w:rsidRPr="00216D30">
        <w:t xml:space="preserve"> конечно, еще многие человеческие доброде</w:t>
      </w:r>
      <w:r w:rsidRPr="00216D30">
        <w:softHyphen/>
        <w:t>тели, за которыми стоят не только нравственные цен</w:t>
      </w:r>
      <w:r w:rsidRPr="00216D30">
        <w:softHyphen/>
        <w:t xml:space="preserve">ности, но и волевые привычки. </w:t>
      </w:r>
      <w:r w:rsidRPr="00216D30">
        <w:br/>
        <w:t xml:space="preserve">Как же следует формировать волевые привычки? </w:t>
      </w:r>
    </w:p>
    <w:p w:rsidR="007D5BBB" w:rsidRPr="00216D30" w:rsidRDefault="007D5BBB" w:rsidP="007D5BBB">
      <w:pPr>
        <w:pStyle w:val="a7"/>
      </w:pPr>
      <w:r w:rsidRPr="00216D30">
        <w:rPr>
          <w:rStyle w:val="a9"/>
        </w:rPr>
        <w:t xml:space="preserve">2. Работа в </w:t>
      </w:r>
      <w:proofErr w:type="spellStart"/>
      <w:r w:rsidRPr="00216D30">
        <w:rPr>
          <w:rStyle w:val="a9"/>
        </w:rPr>
        <w:t>микрогруппах</w:t>
      </w:r>
      <w:proofErr w:type="spellEnd"/>
      <w:r w:rsidRPr="00216D30">
        <w:rPr>
          <w:rStyle w:val="a9"/>
        </w:rPr>
        <w:t>:</w:t>
      </w:r>
    </w:p>
    <w:p w:rsidR="007D5BBB" w:rsidRPr="00216D30" w:rsidRDefault="007D5BBB" w:rsidP="007D5BBB">
      <w:pPr>
        <w:pStyle w:val="a7"/>
      </w:pPr>
      <w:r w:rsidRPr="00216D30">
        <w:t xml:space="preserve">• обсуждение возможных вариантов формирования волевых привычек; </w:t>
      </w:r>
      <w:r w:rsidRPr="00216D30">
        <w:br/>
        <w:t xml:space="preserve">• обсуждение собственного опыта по формированию волевых привычек; </w:t>
      </w:r>
      <w:r w:rsidRPr="00216D30">
        <w:br/>
        <w:t>• обсуждение предложенных упражнений психоло</w:t>
      </w:r>
      <w:r w:rsidRPr="00216D30">
        <w:softHyphen/>
        <w:t xml:space="preserve">гического практикума. </w:t>
      </w:r>
    </w:p>
    <w:p w:rsidR="007D5BBB" w:rsidRPr="00216D30" w:rsidRDefault="007D5BBB" w:rsidP="007D5BBB">
      <w:pPr>
        <w:pStyle w:val="a7"/>
      </w:pPr>
      <w:r w:rsidRPr="00216D30">
        <w:rPr>
          <w:rStyle w:val="a8"/>
        </w:rPr>
        <w:t>Психологический практикум</w:t>
      </w:r>
    </w:p>
    <w:p w:rsidR="007D5BBB" w:rsidRPr="00216D30" w:rsidRDefault="007D5BBB" w:rsidP="007D5BBB">
      <w:pPr>
        <w:pStyle w:val="a7"/>
      </w:pPr>
      <w:r w:rsidRPr="00216D30">
        <w:rPr>
          <w:rStyle w:val="a9"/>
        </w:rPr>
        <w:t>1. Упражнение «Замри»</w:t>
      </w:r>
      <w:r w:rsidRPr="00216D30">
        <w:br/>
        <w:t xml:space="preserve">В течение 5 минут сидеть в кресле без движения, абсолютно расслабившись. Разрешены только движения век (моргание). В течение 6 дней добавлять по 30 секунд, </w:t>
      </w:r>
      <w:proofErr w:type="gramStart"/>
      <w:r w:rsidRPr="00216D30">
        <w:t>доведя</w:t>
      </w:r>
      <w:proofErr w:type="gramEnd"/>
      <w:r w:rsidRPr="00216D30">
        <w:t xml:space="preserve"> таким образом время расслабления  до 8 минут, а затем в течение еще 3 дней «замирать» по 8 минут.</w:t>
      </w:r>
    </w:p>
    <w:p w:rsidR="007D5BBB" w:rsidRPr="00216D30" w:rsidRDefault="007D5BBB" w:rsidP="007D5BBB">
      <w:pPr>
        <w:pStyle w:val="a7"/>
      </w:pPr>
      <w:r w:rsidRPr="00216D30">
        <w:rPr>
          <w:rStyle w:val="a9"/>
        </w:rPr>
        <w:t xml:space="preserve">2. Упражнение «Прогулка» </w:t>
      </w:r>
      <w:r w:rsidRPr="00216D30">
        <w:br/>
        <w:t>Выйдя из дома, вернуться ровно через час (ошиб</w:t>
      </w:r>
      <w:r w:rsidRPr="00216D30">
        <w:softHyphen/>
        <w:t>ка должна составлять не более ±1 минуты). Это уп</w:t>
      </w:r>
      <w:r w:rsidRPr="00216D30">
        <w:softHyphen/>
        <w:t>ражнение требует точного расчета времени, поэтому оно не такое легкое, как кажется на первый взгляд. Время выполнения задания может меняться (от 40 ми</w:t>
      </w:r>
      <w:r w:rsidRPr="00216D30">
        <w:softHyphen/>
        <w:t>нут до 1,5-2 часов).   </w:t>
      </w:r>
    </w:p>
    <w:p w:rsidR="007D5BBB" w:rsidRPr="00216D30" w:rsidRDefault="007D5BBB" w:rsidP="007D5BBB">
      <w:pPr>
        <w:pStyle w:val="a7"/>
      </w:pPr>
      <w:r w:rsidRPr="00216D30">
        <w:rPr>
          <w:rStyle w:val="a9"/>
        </w:rPr>
        <w:t>3. Упражнение «Музыкальный час»</w:t>
      </w:r>
      <w:r w:rsidRPr="00216D30">
        <w:br/>
        <w:t>Включите магнитофон (или любое другое воспро</w:t>
      </w:r>
      <w:r w:rsidRPr="00216D30">
        <w:softHyphen/>
        <w:t>изводящее устройство) и слушайте музыку в течение 45 минут. Ошибкой считается любое отвлечение; возникающее по вашей вине. Особенно полезно это уп</w:t>
      </w:r>
      <w:r w:rsidRPr="00216D30">
        <w:softHyphen/>
        <w:t>ражнение для страстных любителей современной му</w:t>
      </w:r>
      <w:r w:rsidRPr="00216D30">
        <w:softHyphen/>
        <w:t xml:space="preserve">зыки. Но и для тех, кто музыку не очень любит, оно тоже полезно: очень трудно в таких случаях ни разу не отвлечься на что-то другое. </w:t>
      </w:r>
    </w:p>
    <w:p w:rsidR="007D5BBB" w:rsidRPr="00216D30" w:rsidRDefault="007D5BBB" w:rsidP="007D5BBB">
      <w:pPr>
        <w:pStyle w:val="a7"/>
      </w:pPr>
      <w:r w:rsidRPr="00216D30">
        <w:rPr>
          <w:rStyle w:val="a9"/>
        </w:rPr>
        <w:t>4. Упражнение «Телевизор»</w:t>
      </w:r>
      <w:r w:rsidRPr="00216D30">
        <w:br/>
        <w:t>Отметьте в недельной телепрограмме 1-3 переда</w:t>
      </w:r>
      <w:r w:rsidRPr="00216D30">
        <w:softHyphen/>
        <w:t>чи, которые можете просмотреть до конца. Зато дру</w:t>
      </w:r>
      <w:r w:rsidRPr="00216D30">
        <w:softHyphen/>
        <w:t>гие передачи имеете право смотреть не более 7 минут (меньше можно). Опыт показывает, что для некото</w:t>
      </w:r>
      <w:r w:rsidRPr="00216D30">
        <w:softHyphen/>
        <w:t xml:space="preserve">рых это самое трудное упражнение. </w:t>
      </w:r>
    </w:p>
    <w:p w:rsidR="007D5BBB" w:rsidRPr="00216D30" w:rsidRDefault="007D5BBB" w:rsidP="007D5BBB">
      <w:pPr>
        <w:pStyle w:val="a7"/>
      </w:pPr>
      <w:r w:rsidRPr="00216D30">
        <w:rPr>
          <w:rStyle w:val="a9"/>
        </w:rPr>
        <w:t>5. Упражнение «Зарядка»</w:t>
      </w:r>
      <w:r w:rsidRPr="00216D30">
        <w:t xml:space="preserve"> </w:t>
      </w:r>
      <w:r w:rsidRPr="00216D30">
        <w:br/>
        <w:t xml:space="preserve">Начать зарядку с 10 минут, затем через неделю прибавлять по одной минуте и довести до 17 минут. Здесь следует соблюдать два условия: </w:t>
      </w:r>
      <w:r w:rsidRPr="00216D30">
        <w:br/>
        <w:t xml:space="preserve">– начинать по возможности в одно и то же время; </w:t>
      </w:r>
      <w:r w:rsidRPr="00216D30">
        <w:br/>
        <w:t xml:space="preserve">– проводить зарядку так, чтобы чувствовать усталость после ее выполнения. </w:t>
      </w:r>
      <w:r w:rsidRPr="00216D30">
        <w:br/>
        <w:t>Постепенно надо уплотнять отведенное на заряд</w:t>
      </w:r>
      <w:r w:rsidRPr="00216D30">
        <w:softHyphen/>
        <w:t>ку время, а для этого регистрировать, сколько сдела</w:t>
      </w:r>
      <w:r w:rsidRPr="00216D30">
        <w:softHyphen/>
        <w:t>но прыжков, приседаний, отжимов, махов и т.п. Хорошо, если через несколько недель после начала вы</w:t>
      </w:r>
      <w:r w:rsidRPr="00216D30">
        <w:softHyphen/>
        <w:t>полнения этого задания количество движений увели</w:t>
      </w:r>
      <w:r w:rsidRPr="00216D30">
        <w:softHyphen/>
        <w:t xml:space="preserve">чится на 20-30%. </w:t>
      </w:r>
      <w:r w:rsidRPr="00216D30">
        <w:br/>
        <w:t>Упражнение считается освоенным, если оно 3-4 недели выполняется без срывов. Затем оно просто остается в вашей жизни.      </w:t>
      </w:r>
    </w:p>
    <w:p w:rsidR="007D5BBB" w:rsidRPr="00216D30" w:rsidRDefault="007D5BBB" w:rsidP="007D5BBB">
      <w:pPr>
        <w:pStyle w:val="a7"/>
      </w:pPr>
      <w:r w:rsidRPr="00216D30">
        <w:rPr>
          <w:rStyle w:val="a9"/>
        </w:rPr>
        <w:lastRenderedPageBreak/>
        <w:t>6. Упражнение «Будильник»</w:t>
      </w:r>
      <w:r w:rsidRPr="00216D30">
        <w:br/>
        <w:t>После звонка будильника отсчитать до 35 и встать. Каждые два дня убавлять по 2. Упражнение считает</w:t>
      </w:r>
      <w:r w:rsidRPr="00216D30">
        <w:softHyphen/>
        <w:t>ся освоенным, если через три недели подряд вы вста</w:t>
      </w:r>
      <w:r w:rsidRPr="00216D30">
        <w:softHyphen/>
        <w:t xml:space="preserve">ете без срывов на счет «10».      </w:t>
      </w:r>
    </w:p>
    <w:p w:rsidR="00785043" w:rsidRPr="00216D30" w:rsidRDefault="007D5BBB" w:rsidP="005B4ED0">
      <w:pPr>
        <w:pStyle w:val="a7"/>
      </w:pPr>
      <w:r w:rsidRPr="00216D30">
        <w:rPr>
          <w:rStyle w:val="a9"/>
        </w:rPr>
        <w:t>7. Упражнение «Письменный стол».</w:t>
      </w:r>
      <w:r w:rsidRPr="00216D30">
        <w:br/>
        <w:t xml:space="preserve">Это трудное упражнение – привычка, но оно самое важное. Следует четко обозначить время, когда вы сядете за уроки (скажем, в 16.00 или в 17.00 с колебаниями в 1-3 минуты). Ровно через 40 минут перерыв на 20 минут. </w:t>
      </w:r>
      <w:r w:rsidRPr="00216D30">
        <w:br/>
        <w:t>Если упражнение не получается, то проанализи</w:t>
      </w:r>
      <w:r w:rsidRPr="00216D30">
        <w:softHyphen/>
        <w:t xml:space="preserve">руйте его по следующей схеме: </w:t>
      </w:r>
      <w:r w:rsidRPr="00216D30">
        <w:br/>
        <w:t>– какова ошибка во времени в момент начала уп</w:t>
      </w:r>
      <w:r w:rsidRPr="00216D30">
        <w:softHyphen/>
        <w:t xml:space="preserve">ражнения; </w:t>
      </w:r>
      <w:r w:rsidRPr="00216D30">
        <w:br/>
        <w:t>– соблюдаются ли временные рамки, есть ли от</w:t>
      </w:r>
      <w:r w:rsidRPr="00216D30">
        <w:softHyphen/>
        <w:t xml:space="preserve">влечения; </w:t>
      </w:r>
      <w:r w:rsidRPr="00216D30">
        <w:br/>
        <w:t xml:space="preserve">– каков общий объем сделанной работы. </w:t>
      </w:r>
      <w:r w:rsidRPr="00216D30">
        <w:br/>
        <w:t xml:space="preserve">Очень важным и полезным было бы </w:t>
      </w:r>
      <w:r w:rsidRPr="00216D30">
        <w:rPr>
          <w:rStyle w:val="a9"/>
        </w:rPr>
        <w:t>соблюдение</w:t>
      </w:r>
      <w:r w:rsidRPr="00216D30">
        <w:t xml:space="preserve"> </w:t>
      </w:r>
      <w:r w:rsidRPr="00216D30">
        <w:rPr>
          <w:rStyle w:val="a9"/>
        </w:rPr>
        <w:t xml:space="preserve">режима дня </w:t>
      </w:r>
      <w:r w:rsidRPr="00216D30">
        <w:t>именно как волевой привычки.</w:t>
      </w:r>
      <w:r w:rsidRPr="00216D30">
        <w:br/>
        <w:t>Этот этап работы достаточно длителен и может за</w:t>
      </w:r>
      <w:r w:rsidRPr="00216D30">
        <w:softHyphen/>
        <w:t>нять не менее 3-5 месяцев. В основном все указан</w:t>
      </w:r>
      <w:r w:rsidRPr="00216D30">
        <w:softHyphen/>
        <w:t>ные выше привычки относились к формированию навыков самоорганизации времени. Далее необходи</w:t>
      </w:r>
      <w:r w:rsidRPr="00216D30">
        <w:softHyphen/>
        <w:t xml:space="preserve">мо вырабатывать привычку более высокого уровня – мобилизация себя во время учебной и практической деятельности, т.е. </w:t>
      </w:r>
      <w:proofErr w:type="gramStart"/>
      <w:r w:rsidRPr="00216D30">
        <w:t>речь</w:t>
      </w:r>
      <w:proofErr w:type="gramEnd"/>
      <w:r w:rsidRPr="00216D30">
        <w:t xml:space="preserve"> идет о качестве работы. </w:t>
      </w:r>
      <w:r w:rsidRPr="00216D30">
        <w:br/>
        <w:t>На этом этапе следует тщательно продумать крите</w:t>
      </w:r>
      <w:r w:rsidRPr="00216D30">
        <w:softHyphen/>
        <w:t>рии успеха. Сформированный набор волевых привы</w:t>
      </w:r>
      <w:r w:rsidRPr="00216D30">
        <w:softHyphen/>
        <w:t>чек, сложившийся уровень организованности достато</w:t>
      </w:r>
      <w:r w:rsidRPr="00216D30">
        <w:softHyphen/>
        <w:t xml:space="preserve">чен для творческого развития личности, самостоятельного определения и достижения значительных целей. </w:t>
      </w:r>
      <w:r w:rsidRPr="00216D30">
        <w:br/>
        <w:t xml:space="preserve">На этом этапе ставятся цели, относящиеся не только к ближайшему, но и к отдаленному будущему. </w:t>
      </w:r>
      <w:r w:rsidR="005B4ED0" w:rsidRPr="00216D30">
        <w:t>Заполнение анкеты.</w:t>
      </w:r>
    </w:p>
    <w:p w:rsidR="005B4ED0" w:rsidRPr="00216D30" w:rsidRDefault="005B4ED0" w:rsidP="005B4ED0">
      <w:pPr>
        <w:pStyle w:val="a7"/>
      </w:pPr>
      <w:r w:rsidRPr="00216D30">
        <w:t>При оценке результатов подсчитайте общую сум</w:t>
      </w:r>
      <w:r w:rsidRPr="00216D30">
        <w:softHyphen/>
        <w:t>му баллов: ответ</w:t>
      </w:r>
      <w:proofErr w:type="gramStart"/>
      <w:r w:rsidRPr="00216D30">
        <w:t xml:space="preserve"> А</w:t>
      </w:r>
      <w:proofErr w:type="gramEnd"/>
      <w:r w:rsidRPr="00216D30">
        <w:t xml:space="preserve"> – 3 балла, Б – 2 балла, В – 0 бал</w:t>
      </w:r>
      <w:r w:rsidRPr="00216D30">
        <w:softHyphen/>
        <w:t>лов. Сравните свои результаты с результатами одноклассников, которых считаете людьми волевыми и це</w:t>
      </w:r>
      <w:r w:rsidRPr="00216D30">
        <w:softHyphen/>
        <w:t xml:space="preserve">леустремленными. </w:t>
      </w:r>
    </w:p>
    <w:p w:rsidR="005B4ED0" w:rsidRPr="00216D30" w:rsidRDefault="005B4ED0" w:rsidP="005B4ED0">
      <w:pPr>
        <w:pStyle w:val="a7"/>
      </w:pPr>
      <w:r w:rsidRPr="00216D30">
        <w:t xml:space="preserve">3. Выступление представителей </w:t>
      </w:r>
      <w:proofErr w:type="spellStart"/>
      <w:r w:rsidRPr="00216D30">
        <w:t>микрогрупп</w:t>
      </w:r>
      <w:proofErr w:type="spellEnd"/>
      <w:r w:rsidRPr="00216D30">
        <w:t xml:space="preserve"> о том, как участники практикума планируют формировать у себя волевые привычки. </w:t>
      </w:r>
    </w:p>
    <w:p w:rsidR="005B4ED0" w:rsidRDefault="005B4ED0" w:rsidP="005B4ED0">
      <w:pPr>
        <w:pStyle w:val="a7"/>
      </w:pPr>
    </w:p>
    <w:p w:rsidR="002C2BE1" w:rsidRDefault="002C2BE1" w:rsidP="005B4ED0">
      <w:pPr>
        <w:pStyle w:val="a7"/>
      </w:pPr>
    </w:p>
    <w:p w:rsidR="002C2BE1" w:rsidRDefault="002C2BE1" w:rsidP="005B4ED0">
      <w:pPr>
        <w:pStyle w:val="a7"/>
      </w:pPr>
    </w:p>
    <w:p w:rsidR="002C2BE1" w:rsidRDefault="002C2BE1" w:rsidP="005B4ED0">
      <w:pPr>
        <w:pStyle w:val="a7"/>
      </w:pPr>
    </w:p>
    <w:p w:rsidR="002C2BE1" w:rsidRDefault="002C2BE1" w:rsidP="005B4ED0">
      <w:pPr>
        <w:pStyle w:val="a7"/>
      </w:pPr>
    </w:p>
    <w:p w:rsidR="002C2BE1" w:rsidRDefault="002C2BE1" w:rsidP="005B4ED0">
      <w:pPr>
        <w:pStyle w:val="a7"/>
      </w:pPr>
    </w:p>
    <w:p w:rsidR="002C2BE1" w:rsidRDefault="002C2BE1" w:rsidP="005B4ED0">
      <w:pPr>
        <w:pStyle w:val="a7"/>
      </w:pPr>
    </w:p>
    <w:p w:rsidR="00B017D3" w:rsidRDefault="00B017D3" w:rsidP="00785043">
      <w:pPr>
        <w:rPr>
          <w:rFonts w:ascii="Times New Roman" w:eastAsia="Times New Roman" w:hAnsi="Times New Roman" w:cs="Times New Roman"/>
          <w:sz w:val="24"/>
          <w:szCs w:val="24"/>
          <w:lang w:eastAsia="ru-RU"/>
        </w:rPr>
      </w:pPr>
    </w:p>
    <w:p w:rsidR="000867AB" w:rsidRDefault="000867AB" w:rsidP="00785043">
      <w:pPr>
        <w:rPr>
          <w:rFonts w:ascii="Times New Roman" w:eastAsia="Times New Roman" w:hAnsi="Times New Roman" w:cs="Times New Roman"/>
          <w:sz w:val="24"/>
          <w:szCs w:val="24"/>
          <w:lang w:eastAsia="ru-RU"/>
        </w:rPr>
      </w:pPr>
    </w:p>
    <w:p w:rsidR="000867AB" w:rsidRDefault="000867AB" w:rsidP="00785043">
      <w:pPr>
        <w:rPr>
          <w:rFonts w:ascii="Times New Roman" w:eastAsia="Times New Roman" w:hAnsi="Times New Roman" w:cs="Times New Roman"/>
          <w:sz w:val="24"/>
          <w:szCs w:val="24"/>
          <w:lang w:eastAsia="ru-RU"/>
        </w:rPr>
      </w:pPr>
    </w:p>
    <w:p w:rsidR="00785043" w:rsidRPr="00B017D3" w:rsidRDefault="00785043" w:rsidP="00785043">
      <w:pPr>
        <w:rPr>
          <w:ins w:id="1" w:author="Unknown"/>
          <w:rFonts w:ascii="Times New Roman" w:hAnsi="Times New Roman" w:cs="Times New Roman"/>
          <w:sz w:val="24"/>
          <w:szCs w:val="24"/>
          <w:lang w:eastAsia="ru-RU"/>
        </w:rPr>
      </w:pPr>
      <w:r w:rsidRPr="00B017D3">
        <w:rPr>
          <w:rFonts w:ascii="Times New Roman" w:hAnsi="Times New Roman" w:cs="Times New Roman"/>
          <w:sz w:val="24"/>
          <w:szCs w:val="24"/>
          <w:lang w:eastAsia="ru-RU"/>
        </w:rPr>
        <w:t>Занятие 7.</w:t>
      </w:r>
    </w:p>
    <w:p w:rsidR="007C474B" w:rsidRPr="00216D30" w:rsidRDefault="007C474B" w:rsidP="00140DA6">
      <w:pPr>
        <w:shd w:val="clear" w:color="auto" w:fill="FFFFFF"/>
        <w:spacing w:line="248" w:lineRule="exact"/>
        <w:ind w:right="36"/>
        <w:jc w:val="center"/>
        <w:rPr>
          <w:rFonts w:ascii="Times New Roman" w:hAnsi="Times New Roman" w:cs="Times New Roman"/>
          <w:sz w:val="24"/>
          <w:szCs w:val="24"/>
        </w:rPr>
      </w:pPr>
      <w:r w:rsidRPr="00216D30">
        <w:rPr>
          <w:rFonts w:ascii="Times New Roman" w:hAnsi="Times New Roman" w:cs="Times New Roman"/>
          <w:bCs/>
          <w:spacing w:val="-9"/>
          <w:sz w:val="24"/>
          <w:szCs w:val="24"/>
        </w:rPr>
        <w:t>Тема</w:t>
      </w:r>
      <w:r w:rsidR="00140DA6" w:rsidRPr="00216D30">
        <w:rPr>
          <w:rFonts w:ascii="Times New Roman" w:hAnsi="Times New Roman" w:cs="Times New Roman"/>
          <w:bCs/>
          <w:spacing w:val="-9"/>
          <w:sz w:val="24"/>
          <w:szCs w:val="24"/>
        </w:rPr>
        <w:t>: «</w:t>
      </w:r>
      <w:proofErr w:type="spellStart"/>
      <w:r w:rsidRPr="00216D30">
        <w:rPr>
          <w:rFonts w:ascii="Times New Roman" w:hAnsi="Times New Roman" w:cs="Times New Roman"/>
          <w:b/>
          <w:bCs/>
          <w:spacing w:val="-9"/>
          <w:sz w:val="24"/>
          <w:szCs w:val="24"/>
        </w:rPr>
        <w:t>Визуалы</w:t>
      </w:r>
      <w:proofErr w:type="spellEnd"/>
      <w:r w:rsidRPr="00216D30">
        <w:rPr>
          <w:rFonts w:ascii="Times New Roman" w:hAnsi="Times New Roman" w:cs="Times New Roman"/>
          <w:b/>
          <w:bCs/>
          <w:spacing w:val="-9"/>
          <w:sz w:val="24"/>
          <w:szCs w:val="24"/>
        </w:rPr>
        <w:t xml:space="preserve">, </w:t>
      </w:r>
      <w:proofErr w:type="spellStart"/>
      <w:r w:rsidRPr="00216D30">
        <w:rPr>
          <w:rFonts w:ascii="Times New Roman" w:hAnsi="Times New Roman" w:cs="Times New Roman"/>
          <w:b/>
          <w:bCs/>
          <w:spacing w:val="-9"/>
          <w:sz w:val="24"/>
          <w:szCs w:val="24"/>
        </w:rPr>
        <w:t>аудиалы</w:t>
      </w:r>
      <w:proofErr w:type="spellEnd"/>
      <w:r w:rsidRPr="00216D30">
        <w:rPr>
          <w:rFonts w:ascii="Times New Roman" w:hAnsi="Times New Roman" w:cs="Times New Roman"/>
          <w:b/>
          <w:bCs/>
          <w:spacing w:val="-9"/>
          <w:sz w:val="24"/>
          <w:szCs w:val="24"/>
        </w:rPr>
        <w:t xml:space="preserve">, </w:t>
      </w:r>
      <w:proofErr w:type="spellStart"/>
      <w:r w:rsidRPr="00216D30">
        <w:rPr>
          <w:rFonts w:ascii="Times New Roman" w:hAnsi="Times New Roman" w:cs="Times New Roman"/>
          <w:b/>
          <w:bCs/>
          <w:spacing w:val="-9"/>
          <w:sz w:val="24"/>
          <w:szCs w:val="24"/>
        </w:rPr>
        <w:t>кинестетики</w:t>
      </w:r>
      <w:proofErr w:type="spellEnd"/>
      <w:r w:rsidR="00140DA6" w:rsidRPr="00216D30">
        <w:rPr>
          <w:rFonts w:ascii="Times New Roman" w:hAnsi="Times New Roman" w:cs="Times New Roman"/>
          <w:b/>
          <w:bCs/>
          <w:spacing w:val="-9"/>
          <w:sz w:val="24"/>
          <w:szCs w:val="24"/>
        </w:rPr>
        <w:t>».</w:t>
      </w:r>
    </w:p>
    <w:p w:rsidR="007C474B" w:rsidRPr="00216D30" w:rsidRDefault="007C474B" w:rsidP="00843B8D">
      <w:pPr>
        <w:shd w:val="clear" w:color="auto" w:fill="FFFFFF"/>
        <w:spacing w:before="256" w:line="263" w:lineRule="exact"/>
        <w:ind w:left="4" w:firstLine="558"/>
        <w:rPr>
          <w:rFonts w:ascii="Times New Roman" w:hAnsi="Times New Roman" w:cs="Times New Roman"/>
          <w:sz w:val="24"/>
          <w:szCs w:val="24"/>
        </w:rPr>
      </w:pPr>
      <w:r w:rsidRPr="00216D30">
        <w:rPr>
          <w:rFonts w:ascii="Times New Roman" w:hAnsi="Times New Roman" w:cs="Times New Roman"/>
          <w:b/>
          <w:bCs/>
          <w:sz w:val="24"/>
          <w:szCs w:val="24"/>
        </w:rPr>
        <w:t xml:space="preserve">Задача. </w:t>
      </w:r>
      <w:r w:rsidRPr="00216D30">
        <w:rPr>
          <w:rFonts w:ascii="Times New Roman" w:hAnsi="Times New Roman" w:cs="Times New Roman"/>
          <w:sz w:val="24"/>
          <w:szCs w:val="24"/>
        </w:rPr>
        <w:t>Познакомить учащихся с тремя основными системами восприятия и пере</w:t>
      </w:r>
      <w:r w:rsidRPr="00216D30">
        <w:rPr>
          <w:rFonts w:ascii="Times New Roman" w:hAnsi="Times New Roman" w:cs="Times New Roman"/>
          <w:sz w:val="24"/>
          <w:szCs w:val="24"/>
        </w:rPr>
        <w:softHyphen/>
        <w:t xml:space="preserve">работки информации. </w:t>
      </w:r>
    </w:p>
    <w:p w:rsidR="007C474B" w:rsidRPr="00216D30" w:rsidRDefault="007C474B" w:rsidP="00843B8D">
      <w:pPr>
        <w:shd w:val="clear" w:color="auto" w:fill="FFFFFF"/>
        <w:spacing w:before="173" w:line="256" w:lineRule="exact"/>
        <w:ind w:left="4" w:right="32" w:firstLine="558"/>
        <w:jc w:val="both"/>
        <w:rPr>
          <w:rFonts w:ascii="Times New Roman" w:hAnsi="Times New Roman" w:cs="Times New Roman"/>
          <w:sz w:val="24"/>
          <w:szCs w:val="24"/>
        </w:rPr>
      </w:pPr>
      <w:r w:rsidRPr="00216D30">
        <w:rPr>
          <w:rFonts w:ascii="Times New Roman" w:hAnsi="Times New Roman" w:cs="Times New Roman"/>
          <w:spacing w:val="-1"/>
          <w:sz w:val="24"/>
          <w:szCs w:val="24"/>
        </w:rPr>
        <w:lastRenderedPageBreak/>
        <w:t>На городском празднике было много детей. Они столпились около десяти</w:t>
      </w:r>
      <w:r w:rsidRPr="00216D30">
        <w:rPr>
          <w:rFonts w:ascii="Times New Roman" w:hAnsi="Times New Roman" w:cs="Times New Roman"/>
          <w:spacing w:val="-1"/>
          <w:sz w:val="24"/>
          <w:szCs w:val="24"/>
        </w:rPr>
        <w:softHyphen/>
        <w:t xml:space="preserve">метровой надувной матрешки, которая стояла в центре площади. Одна из девочек </w:t>
      </w:r>
      <w:r w:rsidRPr="00216D30">
        <w:rPr>
          <w:rFonts w:ascii="Times New Roman" w:hAnsi="Times New Roman" w:cs="Times New Roman"/>
          <w:sz w:val="24"/>
          <w:szCs w:val="24"/>
        </w:rPr>
        <w:t xml:space="preserve">сказала: «Пойдем, посмотрим поближе». Подружка девочки добавила: «Давай </w:t>
      </w:r>
      <w:r w:rsidRPr="00216D30">
        <w:rPr>
          <w:rFonts w:ascii="Times New Roman" w:hAnsi="Times New Roman" w:cs="Times New Roman"/>
          <w:spacing w:val="-1"/>
          <w:sz w:val="24"/>
          <w:szCs w:val="24"/>
        </w:rPr>
        <w:t>спросим, что это такое?» А Мальчик предложил: «Надо ее потрогать, и все станет ясно!» Высказывания этих детей очень четко выделяют три основные системы пе</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реработки информации.</w:t>
      </w:r>
    </w:p>
    <w:p w:rsidR="007C474B" w:rsidRPr="00216D30" w:rsidRDefault="007C474B" w:rsidP="00843B8D">
      <w:pPr>
        <w:shd w:val="clear" w:color="auto" w:fill="FFFFFF"/>
        <w:spacing w:before="7" w:line="256" w:lineRule="exact"/>
        <w:ind w:left="572"/>
        <w:jc w:val="both"/>
        <w:rPr>
          <w:rFonts w:ascii="Times New Roman" w:hAnsi="Times New Roman" w:cs="Times New Roman"/>
          <w:sz w:val="24"/>
          <w:szCs w:val="24"/>
        </w:rPr>
      </w:pPr>
      <w:proofErr w:type="spellStart"/>
      <w:r w:rsidRPr="00216D30">
        <w:rPr>
          <w:rFonts w:ascii="Times New Roman" w:hAnsi="Times New Roman" w:cs="Times New Roman"/>
          <w:b/>
          <w:bCs/>
          <w:spacing w:val="-6"/>
          <w:sz w:val="24"/>
          <w:szCs w:val="24"/>
        </w:rPr>
        <w:t>Визуалы</w:t>
      </w:r>
      <w:proofErr w:type="spellEnd"/>
      <w:r w:rsidRPr="00216D30">
        <w:rPr>
          <w:rFonts w:ascii="Times New Roman" w:hAnsi="Times New Roman" w:cs="Times New Roman"/>
          <w:b/>
          <w:bCs/>
          <w:spacing w:val="-6"/>
          <w:sz w:val="24"/>
          <w:szCs w:val="24"/>
        </w:rPr>
        <w:t xml:space="preserve"> </w:t>
      </w:r>
      <w:r w:rsidRPr="00216D30">
        <w:rPr>
          <w:rFonts w:ascii="Times New Roman" w:hAnsi="Times New Roman" w:cs="Times New Roman"/>
          <w:spacing w:val="-6"/>
          <w:sz w:val="24"/>
          <w:szCs w:val="24"/>
        </w:rPr>
        <w:t>(</w:t>
      </w:r>
      <w:proofErr w:type="gramStart"/>
      <w:r w:rsidRPr="00216D30">
        <w:rPr>
          <w:rFonts w:ascii="Times New Roman" w:hAnsi="Times New Roman" w:cs="Times New Roman"/>
          <w:spacing w:val="-6"/>
          <w:sz w:val="24"/>
          <w:szCs w:val="24"/>
        </w:rPr>
        <w:t>зрительно-ориентированные</w:t>
      </w:r>
      <w:proofErr w:type="gramEnd"/>
      <w:r w:rsidRPr="00216D30">
        <w:rPr>
          <w:rFonts w:ascii="Times New Roman" w:hAnsi="Times New Roman" w:cs="Times New Roman"/>
          <w:spacing w:val="-6"/>
          <w:sz w:val="24"/>
          <w:szCs w:val="24"/>
        </w:rPr>
        <w:t>) опираются преимущественно на зрение.</w:t>
      </w:r>
    </w:p>
    <w:p w:rsidR="007C474B" w:rsidRPr="00216D30" w:rsidRDefault="007C474B" w:rsidP="00843B8D">
      <w:pPr>
        <w:shd w:val="clear" w:color="auto" w:fill="FFFFFF"/>
        <w:spacing w:before="18" w:line="256" w:lineRule="exact"/>
        <w:ind w:left="565"/>
        <w:jc w:val="both"/>
        <w:rPr>
          <w:rFonts w:ascii="Times New Roman" w:hAnsi="Times New Roman" w:cs="Times New Roman"/>
          <w:sz w:val="24"/>
          <w:szCs w:val="24"/>
        </w:rPr>
      </w:pPr>
      <w:proofErr w:type="spellStart"/>
      <w:r w:rsidRPr="00216D30">
        <w:rPr>
          <w:rFonts w:ascii="Times New Roman" w:hAnsi="Times New Roman" w:cs="Times New Roman"/>
          <w:b/>
          <w:bCs/>
          <w:sz w:val="24"/>
          <w:szCs w:val="24"/>
        </w:rPr>
        <w:t>Аудиалы</w:t>
      </w:r>
      <w:proofErr w:type="spellEnd"/>
      <w:r w:rsidRPr="00216D30">
        <w:rPr>
          <w:rFonts w:ascii="Times New Roman" w:hAnsi="Times New Roman" w:cs="Times New Roman"/>
          <w:b/>
          <w:bCs/>
          <w:sz w:val="24"/>
          <w:szCs w:val="24"/>
        </w:rPr>
        <w:t xml:space="preserve"> </w:t>
      </w:r>
      <w:r w:rsidRPr="00216D30">
        <w:rPr>
          <w:rFonts w:ascii="Times New Roman" w:hAnsi="Times New Roman" w:cs="Times New Roman"/>
          <w:sz w:val="24"/>
          <w:szCs w:val="24"/>
        </w:rPr>
        <w:t>(</w:t>
      </w:r>
      <w:proofErr w:type="spellStart"/>
      <w:r w:rsidRPr="00216D30">
        <w:rPr>
          <w:rFonts w:ascii="Times New Roman" w:hAnsi="Times New Roman" w:cs="Times New Roman"/>
          <w:sz w:val="24"/>
          <w:szCs w:val="24"/>
        </w:rPr>
        <w:t>слухо</w:t>
      </w:r>
      <w:proofErr w:type="spellEnd"/>
      <w:r w:rsidRPr="00216D30">
        <w:rPr>
          <w:rFonts w:ascii="Times New Roman" w:hAnsi="Times New Roman" w:cs="Times New Roman"/>
          <w:sz w:val="24"/>
          <w:szCs w:val="24"/>
        </w:rPr>
        <w:t>-ориентированные) опираются на слух.</w:t>
      </w:r>
    </w:p>
    <w:p w:rsidR="007C474B" w:rsidRPr="00216D30" w:rsidRDefault="007C474B" w:rsidP="00843B8D">
      <w:pPr>
        <w:shd w:val="clear" w:color="auto" w:fill="FFFFFF"/>
        <w:spacing w:before="18" w:line="252" w:lineRule="exact"/>
        <w:ind w:left="4" w:right="47" w:firstLine="562"/>
        <w:jc w:val="both"/>
        <w:rPr>
          <w:rFonts w:ascii="Times New Roman" w:hAnsi="Times New Roman" w:cs="Times New Roman"/>
          <w:sz w:val="24"/>
          <w:szCs w:val="24"/>
        </w:rPr>
      </w:pPr>
      <w:proofErr w:type="spellStart"/>
      <w:r w:rsidRPr="00216D30">
        <w:rPr>
          <w:rFonts w:ascii="Times New Roman" w:hAnsi="Times New Roman" w:cs="Times New Roman"/>
          <w:b/>
          <w:bCs/>
          <w:sz w:val="24"/>
          <w:szCs w:val="24"/>
        </w:rPr>
        <w:t>Кинестетики</w:t>
      </w:r>
      <w:proofErr w:type="spellEnd"/>
      <w:r w:rsidRPr="00216D30">
        <w:rPr>
          <w:rFonts w:ascii="Times New Roman" w:hAnsi="Times New Roman" w:cs="Times New Roman"/>
          <w:b/>
          <w:bCs/>
          <w:sz w:val="24"/>
          <w:szCs w:val="24"/>
        </w:rPr>
        <w:t xml:space="preserve"> </w:t>
      </w:r>
      <w:r w:rsidRPr="00216D30">
        <w:rPr>
          <w:rFonts w:ascii="Times New Roman" w:hAnsi="Times New Roman" w:cs="Times New Roman"/>
          <w:sz w:val="24"/>
          <w:szCs w:val="24"/>
        </w:rPr>
        <w:t>- для их сознания наибольшее значение имеют ощущения те</w:t>
      </w:r>
      <w:r w:rsidRPr="00216D30">
        <w:rPr>
          <w:rFonts w:ascii="Times New Roman" w:hAnsi="Times New Roman" w:cs="Times New Roman"/>
          <w:sz w:val="24"/>
          <w:szCs w:val="24"/>
        </w:rPr>
        <w:softHyphen/>
        <w:t>ла, движения, запахи, вкусы, прикосновения.</w:t>
      </w:r>
    </w:p>
    <w:p w:rsidR="007C474B" w:rsidRPr="00216D30" w:rsidRDefault="007C474B" w:rsidP="00843B8D">
      <w:pPr>
        <w:shd w:val="clear" w:color="auto" w:fill="FFFFFF"/>
        <w:spacing w:line="252" w:lineRule="exact"/>
        <w:ind w:right="40" w:firstLine="565"/>
        <w:jc w:val="both"/>
        <w:rPr>
          <w:rFonts w:ascii="Times New Roman" w:hAnsi="Times New Roman" w:cs="Times New Roman"/>
          <w:sz w:val="24"/>
          <w:szCs w:val="24"/>
        </w:rPr>
      </w:pPr>
      <w:r w:rsidRPr="00216D30">
        <w:rPr>
          <w:rFonts w:ascii="Times New Roman" w:hAnsi="Times New Roman" w:cs="Times New Roman"/>
          <w:spacing w:val="-2"/>
          <w:sz w:val="24"/>
          <w:szCs w:val="24"/>
        </w:rPr>
        <w:t>У каждого человека информация сохраняется в памяти в виде слуховых, зри</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 xml:space="preserve">тельных или кинестетических образов. </w:t>
      </w:r>
      <w:proofErr w:type="spellStart"/>
      <w:r w:rsidRPr="00216D30">
        <w:rPr>
          <w:rFonts w:ascii="Times New Roman" w:hAnsi="Times New Roman" w:cs="Times New Roman"/>
          <w:spacing w:val="-1"/>
          <w:sz w:val="24"/>
          <w:szCs w:val="24"/>
        </w:rPr>
        <w:t>Визуалы</w:t>
      </w:r>
      <w:proofErr w:type="spellEnd"/>
      <w:r w:rsidRPr="00216D30">
        <w:rPr>
          <w:rFonts w:ascii="Times New Roman" w:hAnsi="Times New Roman" w:cs="Times New Roman"/>
          <w:spacing w:val="-1"/>
          <w:sz w:val="24"/>
          <w:szCs w:val="24"/>
        </w:rPr>
        <w:t xml:space="preserve"> в момент вспоминания могут уви</w:t>
      </w:r>
      <w:r w:rsidRPr="00216D30">
        <w:rPr>
          <w:rFonts w:ascii="Times New Roman" w:hAnsi="Times New Roman" w:cs="Times New Roman"/>
          <w:spacing w:val="-1"/>
          <w:sz w:val="24"/>
          <w:szCs w:val="24"/>
        </w:rPr>
        <w:softHyphen/>
        <w:t xml:space="preserve">деть обстановку того места, цвета предметов. </w:t>
      </w:r>
      <w:proofErr w:type="spellStart"/>
      <w:r w:rsidRPr="00216D30">
        <w:rPr>
          <w:rFonts w:ascii="Times New Roman" w:hAnsi="Times New Roman" w:cs="Times New Roman"/>
          <w:spacing w:val="-1"/>
          <w:sz w:val="24"/>
          <w:szCs w:val="24"/>
        </w:rPr>
        <w:t>Аудиалы</w:t>
      </w:r>
      <w:proofErr w:type="spellEnd"/>
      <w:r w:rsidRPr="00216D30">
        <w:rPr>
          <w:rFonts w:ascii="Times New Roman" w:hAnsi="Times New Roman" w:cs="Times New Roman"/>
          <w:spacing w:val="-1"/>
          <w:sz w:val="24"/>
          <w:szCs w:val="24"/>
        </w:rPr>
        <w:t xml:space="preserve"> в момент вспоминания мо</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гут вспомнить чей-то голос, определенную фразу и через слуховой образ вспом</w:t>
      </w:r>
      <w:r w:rsidRPr="00216D30">
        <w:rPr>
          <w:rFonts w:ascii="Times New Roman" w:hAnsi="Times New Roman" w:cs="Times New Roman"/>
          <w:sz w:val="24"/>
          <w:szCs w:val="24"/>
        </w:rPr>
        <w:softHyphen/>
      </w:r>
      <w:r w:rsidRPr="00216D30">
        <w:rPr>
          <w:rFonts w:ascii="Times New Roman" w:hAnsi="Times New Roman" w:cs="Times New Roman"/>
          <w:spacing w:val="-1"/>
          <w:sz w:val="24"/>
          <w:szCs w:val="24"/>
        </w:rPr>
        <w:t xml:space="preserve">нить все остальное. </w:t>
      </w:r>
      <w:proofErr w:type="spellStart"/>
      <w:r w:rsidRPr="00216D30">
        <w:rPr>
          <w:rFonts w:ascii="Times New Roman" w:hAnsi="Times New Roman" w:cs="Times New Roman"/>
          <w:spacing w:val="-1"/>
          <w:sz w:val="24"/>
          <w:szCs w:val="24"/>
        </w:rPr>
        <w:t>Кинестетики</w:t>
      </w:r>
      <w:proofErr w:type="spellEnd"/>
      <w:r w:rsidRPr="00216D30">
        <w:rPr>
          <w:rFonts w:ascii="Times New Roman" w:hAnsi="Times New Roman" w:cs="Times New Roman"/>
          <w:spacing w:val="-1"/>
          <w:sz w:val="24"/>
          <w:szCs w:val="24"/>
        </w:rPr>
        <w:t xml:space="preserve"> могут вспомнить, как они двигались, что делали, </w:t>
      </w:r>
      <w:r w:rsidRPr="00216D30">
        <w:rPr>
          <w:rFonts w:ascii="Times New Roman" w:hAnsi="Times New Roman" w:cs="Times New Roman"/>
          <w:sz w:val="24"/>
          <w:szCs w:val="24"/>
        </w:rPr>
        <w:t>что чувствовали.</w:t>
      </w:r>
    </w:p>
    <w:p w:rsidR="007C474B" w:rsidRPr="00216D30" w:rsidRDefault="007C474B" w:rsidP="00843B8D">
      <w:pPr>
        <w:shd w:val="clear" w:color="auto" w:fill="FFFFFF"/>
        <w:spacing w:line="248" w:lineRule="exact"/>
        <w:ind w:left="14"/>
        <w:jc w:val="both"/>
        <w:rPr>
          <w:rFonts w:ascii="Times New Roman" w:hAnsi="Times New Roman" w:cs="Times New Roman"/>
          <w:sz w:val="24"/>
          <w:szCs w:val="24"/>
        </w:rPr>
      </w:pPr>
      <w:r w:rsidRPr="00216D30">
        <w:rPr>
          <w:rFonts w:ascii="Times New Roman" w:hAnsi="Times New Roman" w:cs="Times New Roman"/>
          <w:i/>
          <w:iCs/>
          <w:sz w:val="24"/>
          <w:szCs w:val="24"/>
        </w:rPr>
        <w:t xml:space="preserve">Характеристика </w:t>
      </w:r>
      <w:proofErr w:type="spellStart"/>
      <w:r w:rsidRPr="00216D30">
        <w:rPr>
          <w:rFonts w:ascii="Times New Roman" w:hAnsi="Times New Roman" w:cs="Times New Roman"/>
          <w:i/>
          <w:iCs/>
          <w:sz w:val="24"/>
          <w:szCs w:val="24"/>
        </w:rPr>
        <w:t>визуала</w:t>
      </w:r>
      <w:proofErr w:type="spellEnd"/>
      <w:r w:rsidRPr="00216D30">
        <w:rPr>
          <w:rFonts w:ascii="Times New Roman" w:hAnsi="Times New Roman" w:cs="Times New Roman"/>
          <w:i/>
          <w:iCs/>
          <w:sz w:val="24"/>
          <w:szCs w:val="24"/>
        </w:rPr>
        <w:t xml:space="preserve"> </w:t>
      </w:r>
      <w:proofErr w:type="gramStart"/>
      <w:r w:rsidRPr="00216D30">
        <w:rPr>
          <w:rFonts w:ascii="Times New Roman" w:hAnsi="Times New Roman" w:cs="Times New Roman"/>
          <w:spacing w:val="-1"/>
          <w:sz w:val="24"/>
          <w:szCs w:val="24"/>
        </w:rPr>
        <w:t>Тихий</w:t>
      </w:r>
      <w:proofErr w:type="gramEnd"/>
      <w:r w:rsidRPr="00216D30">
        <w:rPr>
          <w:rFonts w:ascii="Times New Roman" w:hAnsi="Times New Roman" w:cs="Times New Roman"/>
          <w:spacing w:val="-1"/>
          <w:sz w:val="24"/>
          <w:szCs w:val="24"/>
        </w:rPr>
        <w:t>, задумчивый, «себе на уме», мало разговорчив, друзей почти нет. Кон</w:t>
      </w:r>
      <w:r w:rsidRPr="00216D30">
        <w:rPr>
          <w:rFonts w:ascii="Times New Roman" w:hAnsi="Times New Roman" w:cs="Times New Roman"/>
          <w:spacing w:val="-1"/>
          <w:sz w:val="24"/>
          <w:szCs w:val="24"/>
        </w:rPr>
        <w:softHyphen/>
        <w:t xml:space="preserve">такты завязывает с трудом. В детстве предпочитает общаться </w:t>
      </w:r>
      <w:proofErr w:type="gramStart"/>
      <w:r w:rsidRPr="00216D30">
        <w:rPr>
          <w:rFonts w:ascii="Times New Roman" w:hAnsi="Times New Roman" w:cs="Times New Roman"/>
          <w:spacing w:val="-1"/>
          <w:sz w:val="24"/>
          <w:szCs w:val="24"/>
        </w:rPr>
        <w:t>со</w:t>
      </w:r>
      <w:proofErr w:type="gramEnd"/>
      <w:r w:rsidRPr="00216D30">
        <w:rPr>
          <w:rFonts w:ascii="Times New Roman" w:hAnsi="Times New Roman" w:cs="Times New Roman"/>
          <w:spacing w:val="-1"/>
          <w:sz w:val="24"/>
          <w:szCs w:val="24"/>
        </w:rPr>
        <w:t xml:space="preserve"> взрослыми. По</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 xml:space="preserve">слушен. Легко и с удовольствием учится. Часами может просиживать у телевизора. </w:t>
      </w:r>
      <w:r w:rsidRPr="00216D30">
        <w:rPr>
          <w:rFonts w:ascii="Times New Roman" w:hAnsi="Times New Roman" w:cs="Times New Roman"/>
          <w:spacing w:val="-1"/>
          <w:sz w:val="24"/>
          <w:szCs w:val="24"/>
        </w:rPr>
        <w:t>Страстью может стать компьютер. Любит рассматривать картины, марки, фотогра</w:t>
      </w:r>
      <w:r w:rsidRPr="00216D30">
        <w:rPr>
          <w:rFonts w:ascii="Times New Roman" w:hAnsi="Times New Roman" w:cs="Times New Roman"/>
          <w:spacing w:val="-1"/>
          <w:sz w:val="24"/>
          <w:szCs w:val="24"/>
        </w:rPr>
        <w:softHyphen/>
        <w:t xml:space="preserve">фии. К животным </w:t>
      </w:r>
      <w:proofErr w:type="gramStart"/>
      <w:r w:rsidRPr="00216D30">
        <w:rPr>
          <w:rFonts w:ascii="Times New Roman" w:hAnsi="Times New Roman" w:cs="Times New Roman"/>
          <w:spacing w:val="-1"/>
          <w:sz w:val="24"/>
          <w:szCs w:val="24"/>
        </w:rPr>
        <w:t>равнодушен</w:t>
      </w:r>
      <w:proofErr w:type="gramEnd"/>
      <w:r w:rsidRPr="00216D30">
        <w:rPr>
          <w:rFonts w:ascii="Times New Roman" w:hAnsi="Times New Roman" w:cs="Times New Roman"/>
          <w:spacing w:val="-1"/>
          <w:sz w:val="24"/>
          <w:szCs w:val="24"/>
        </w:rPr>
        <w:t xml:space="preserve">, хотя не прочь полюбоваться ими. Гулять не любит. Предпочитает телевизор и компьютер прогулке и общению с друзьями. В одежде </w:t>
      </w:r>
      <w:proofErr w:type="gramStart"/>
      <w:r w:rsidRPr="00216D30">
        <w:rPr>
          <w:rFonts w:ascii="Times New Roman" w:hAnsi="Times New Roman" w:cs="Times New Roman"/>
          <w:spacing w:val="-1"/>
          <w:sz w:val="24"/>
          <w:szCs w:val="24"/>
        </w:rPr>
        <w:t>разборчив</w:t>
      </w:r>
      <w:proofErr w:type="gramEnd"/>
      <w:r w:rsidRPr="00216D30">
        <w:rPr>
          <w:rFonts w:ascii="Times New Roman" w:hAnsi="Times New Roman" w:cs="Times New Roman"/>
          <w:spacing w:val="-1"/>
          <w:sz w:val="24"/>
          <w:szCs w:val="24"/>
        </w:rPr>
        <w:t xml:space="preserve">, красота на первом месте. Цирк, театр, все зрелища производят на него </w:t>
      </w:r>
      <w:r w:rsidRPr="00216D30">
        <w:rPr>
          <w:rFonts w:ascii="Times New Roman" w:hAnsi="Times New Roman" w:cs="Times New Roman"/>
          <w:sz w:val="24"/>
          <w:szCs w:val="24"/>
        </w:rPr>
        <w:t xml:space="preserve">сильное впечатление, но рассказывает о впечатлениях мало. При переживании </w:t>
      </w:r>
      <w:r w:rsidRPr="00216D30">
        <w:rPr>
          <w:rFonts w:ascii="Times New Roman" w:hAnsi="Times New Roman" w:cs="Times New Roman"/>
          <w:spacing w:val="-1"/>
          <w:sz w:val="24"/>
          <w:szCs w:val="24"/>
        </w:rPr>
        <w:t>стресса замыкается в себе, ведет себя отчужденно, переживает все внутри себя. Ес</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 xml:space="preserve">ли конфликт с родителями сильный, может убежать из дома. Трудности в общении. </w:t>
      </w:r>
      <w:r w:rsidRPr="00216D30">
        <w:rPr>
          <w:rFonts w:ascii="Times New Roman" w:hAnsi="Times New Roman" w:cs="Times New Roman"/>
          <w:spacing w:val="-1"/>
          <w:sz w:val="24"/>
          <w:szCs w:val="24"/>
        </w:rPr>
        <w:t>Нет внутренней мотивации для общения с ровесниками. Может производить впе</w:t>
      </w:r>
      <w:r w:rsidRPr="00216D30">
        <w:rPr>
          <w:rFonts w:ascii="Times New Roman" w:hAnsi="Times New Roman" w:cs="Times New Roman"/>
          <w:spacing w:val="-1"/>
          <w:sz w:val="24"/>
          <w:szCs w:val="24"/>
        </w:rPr>
        <w:softHyphen/>
        <w:t>чатление холодного и отчужденного, не любит ласкаться, не любит, когда его тор</w:t>
      </w:r>
      <w:r w:rsidRPr="00216D30">
        <w:rPr>
          <w:rFonts w:ascii="Times New Roman" w:hAnsi="Times New Roman" w:cs="Times New Roman"/>
          <w:spacing w:val="-1"/>
          <w:sz w:val="24"/>
          <w:szCs w:val="24"/>
        </w:rPr>
        <w:softHyphen/>
        <w:t xml:space="preserve">мошат, «тискают». В школе учится успешнее всех других типов, нет проблем с дисциплиной. Во время перемен предпочитает остаться там, где тише. </w:t>
      </w:r>
      <w:proofErr w:type="gramStart"/>
      <w:r w:rsidRPr="00216D30">
        <w:rPr>
          <w:rFonts w:ascii="Times New Roman" w:hAnsi="Times New Roman" w:cs="Times New Roman"/>
          <w:spacing w:val="-1"/>
          <w:sz w:val="24"/>
          <w:szCs w:val="24"/>
        </w:rPr>
        <w:t xml:space="preserve">Темп речи ускоренный, все описания </w:t>
      </w:r>
      <w:proofErr w:type="spellStart"/>
      <w:r w:rsidRPr="00216D30">
        <w:rPr>
          <w:rFonts w:ascii="Times New Roman" w:hAnsi="Times New Roman" w:cs="Times New Roman"/>
          <w:spacing w:val="-1"/>
          <w:sz w:val="24"/>
          <w:szCs w:val="24"/>
        </w:rPr>
        <w:t>визуалов</w:t>
      </w:r>
      <w:proofErr w:type="spellEnd"/>
      <w:r w:rsidRPr="00216D30">
        <w:rPr>
          <w:rFonts w:ascii="Times New Roman" w:hAnsi="Times New Roman" w:cs="Times New Roman"/>
          <w:spacing w:val="-1"/>
          <w:sz w:val="24"/>
          <w:szCs w:val="24"/>
        </w:rPr>
        <w:t xml:space="preserve"> будут «вращаться» вокруг таких слов, как </w:t>
      </w:r>
      <w:r w:rsidRPr="00216D30">
        <w:rPr>
          <w:rFonts w:ascii="Times New Roman" w:hAnsi="Times New Roman" w:cs="Times New Roman"/>
          <w:sz w:val="24"/>
          <w:szCs w:val="24"/>
        </w:rPr>
        <w:t>«представляете», «видите», видимо», «посмотрите».</w:t>
      </w:r>
      <w:proofErr w:type="gramEnd"/>
    </w:p>
    <w:p w:rsidR="007C474B" w:rsidRPr="00216D30" w:rsidRDefault="007C474B" w:rsidP="00843B8D">
      <w:pPr>
        <w:shd w:val="clear" w:color="auto" w:fill="FFFFFF"/>
        <w:spacing w:before="263" w:line="248" w:lineRule="exact"/>
        <w:ind w:left="7" w:right="25"/>
        <w:jc w:val="both"/>
        <w:rPr>
          <w:rFonts w:ascii="Times New Roman" w:hAnsi="Times New Roman" w:cs="Times New Roman"/>
          <w:sz w:val="24"/>
          <w:szCs w:val="24"/>
        </w:rPr>
      </w:pPr>
      <w:r w:rsidRPr="00216D30">
        <w:rPr>
          <w:rFonts w:ascii="Times New Roman" w:hAnsi="Times New Roman" w:cs="Times New Roman"/>
          <w:i/>
          <w:iCs/>
          <w:sz w:val="24"/>
          <w:szCs w:val="24"/>
        </w:rPr>
        <w:t xml:space="preserve">Характеристика </w:t>
      </w:r>
      <w:proofErr w:type="spellStart"/>
      <w:r w:rsidRPr="00216D30">
        <w:rPr>
          <w:rFonts w:ascii="Times New Roman" w:hAnsi="Times New Roman" w:cs="Times New Roman"/>
          <w:i/>
          <w:iCs/>
          <w:sz w:val="24"/>
          <w:szCs w:val="24"/>
        </w:rPr>
        <w:t>аудиала</w:t>
      </w:r>
      <w:proofErr w:type="spellEnd"/>
      <w:proofErr w:type="gramStart"/>
      <w:r w:rsidRPr="00216D30">
        <w:rPr>
          <w:rFonts w:ascii="Times New Roman" w:hAnsi="Times New Roman" w:cs="Times New Roman"/>
          <w:i/>
          <w:iCs/>
          <w:sz w:val="24"/>
          <w:szCs w:val="24"/>
        </w:rPr>
        <w:t xml:space="preserve"> </w:t>
      </w:r>
      <w:r w:rsidRPr="00216D30">
        <w:rPr>
          <w:rFonts w:ascii="Times New Roman" w:hAnsi="Times New Roman" w:cs="Times New Roman"/>
          <w:spacing w:val="-1"/>
          <w:sz w:val="24"/>
          <w:szCs w:val="24"/>
        </w:rPr>
        <w:t>К</w:t>
      </w:r>
      <w:proofErr w:type="gramEnd"/>
      <w:r w:rsidRPr="00216D30">
        <w:rPr>
          <w:rFonts w:ascii="Times New Roman" w:hAnsi="Times New Roman" w:cs="Times New Roman"/>
          <w:spacing w:val="-1"/>
          <w:sz w:val="24"/>
          <w:szCs w:val="24"/>
        </w:rPr>
        <w:t xml:space="preserve"> двум годам во всю говорит, к четырем болтает без умолку, если нет собе</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 xml:space="preserve">седника, разговаривает сам с собой. Без труда вступает в контакты с детьми и </w:t>
      </w:r>
      <w:r w:rsidRPr="00216D30">
        <w:rPr>
          <w:rFonts w:ascii="Times New Roman" w:hAnsi="Times New Roman" w:cs="Times New Roman"/>
          <w:spacing w:val="-2"/>
          <w:sz w:val="24"/>
          <w:szCs w:val="24"/>
        </w:rPr>
        <w:t>взрослыми, с удовольствием говорит со всеми. Речь хорошо развита. Легко отгады</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вает загадки, легко воспринимает информацию на слух. Очень любит слушать, ко</w:t>
      </w:r>
      <w:r w:rsidRPr="00216D30">
        <w:rPr>
          <w:rFonts w:ascii="Times New Roman" w:hAnsi="Times New Roman" w:cs="Times New Roman"/>
          <w:spacing w:val="-1"/>
          <w:sz w:val="24"/>
          <w:szCs w:val="24"/>
        </w:rPr>
        <w:softHyphen/>
        <w:t>гда ему читают. При освоении алфавита долго не может запомнить буквы. Непо</w:t>
      </w:r>
      <w:r w:rsidRPr="00216D30">
        <w:rPr>
          <w:rFonts w:ascii="Times New Roman" w:hAnsi="Times New Roman" w:cs="Times New Roman"/>
          <w:spacing w:val="-1"/>
          <w:sz w:val="24"/>
          <w:szCs w:val="24"/>
        </w:rPr>
        <w:softHyphen/>
        <w:t xml:space="preserve">слушен. Возражает на замечания взрослых. В ответ на какое-нибудь требование от </w:t>
      </w:r>
      <w:r w:rsidRPr="00216D30">
        <w:rPr>
          <w:rFonts w:ascii="Times New Roman" w:hAnsi="Times New Roman" w:cs="Times New Roman"/>
          <w:sz w:val="24"/>
          <w:szCs w:val="24"/>
        </w:rPr>
        <w:t xml:space="preserve">него можно услышать сто слов-контраргументов. </w:t>
      </w:r>
      <w:proofErr w:type="gramStart"/>
      <w:r w:rsidRPr="00216D30">
        <w:rPr>
          <w:rFonts w:ascii="Times New Roman" w:hAnsi="Times New Roman" w:cs="Times New Roman"/>
          <w:sz w:val="24"/>
          <w:szCs w:val="24"/>
        </w:rPr>
        <w:t>Равнодушен</w:t>
      </w:r>
      <w:proofErr w:type="gramEnd"/>
      <w:r w:rsidRPr="00216D30">
        <w:rPr>
          <w:rFonts w:ascii="Times New Roman" w:hAnsi="Times New Roman" w:cs="Times New Roman"/>
          <w:sz w:val="24"/>
          <w:szCs w:val="24"/>
        </w:rPr>
        <w:t xml:space="preserve"> к одежде и зрели</w:t>
      </w:r>
      <w:r w:rsidRPr="00216D30">
        <w:rPr>
          <w:rFonts w:ascii="Times New Roman" w:hAnsi="Times New Roman" w:cs="Times New Roman"/>
          <w:sz w:val="24"/>
          <w:szCs w:val="24"/>
        </w:rPr>
        <w:softHyphen/>
        <w:t xml:space="preserve">щам. Любит слушать песни, легко запоминает мелодии. При стрессе постоянно </w:t>
      </w:r>
      <w:r w:rsidRPr="00216D30">
        <w:rPr>
          <w:rFonts w:ascii="Times New Roman" w:hAnsi="Times New Roman" w:cs="Times New Roman"/>
          <w:spacing w:val="-1"/>
          <w:sz w:val="24"/>
          <w:szCs w:val="24"/>
        </w:rPr>
        <w:t>срывается на крик, обижается на любое изменение интонации голоса. Может изво</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дить родителей, бесконечно повторяя одну и ту же фразу. Трудности: неспособ</w:t>
      </w:r>
      <w:r w:rsidRPr="00216D30">
        <w:rPr>
          <w:rFonts w:ascii="Times New Roman" w:hAnsi="Times New Roman" w:cs="Times New Roman"/>
          <w:sz w:val="24"/>
          <w:szCs w:val="24"/>
        </w:rPr>
        <w:softHyphen/>
      </w:r>
      <w:r w:rsidRPr="00216D30">
        <w:rPr>
          <w:rFonts w:ascii="Times New Roman" w:hAnsi="Times New Roman" w:cs="Times New Roman"/>
          <w:spacing w:val="-2"/>
          <w:sz w:val="24"/>
          <w:szCs w:val="24"/>
        </w:rPr>
        <w:t>ность сосредоточиться, непрерывная болтовня, склонность к угадываниям. Если за</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хочет записать домашнее задание, скорее переспросит соседа по парте, что записа</w:t>
      </w:r>
      <w:r w:rsidRPr="00216D30">
        <w:rPr>
          <w:rFonts w:ascii="Times New Roman" w:hAnsi="Times New Roman" w:cs="Times New Roman"/>
          <w:spacing w:val="-1"/>
          <w:sz w:val="24"/>
          <w:szCs w:val="24"/>
        </w:rPr>
        <w:softHyphen/>
      </w:r>
      <w:r w:rsidRPr="00216D30">
        <w:rPr>
          <w:rFonts w:ascii="Times New Roman" w:hAnsi="Times New Roman" w:cs="Times New Roman"/>
          <w:spacing w:val="-3"/>
          <w:sz w:val="24"/>
          <w:szCs w:val="24"/>
        </w:rPr>
        <w:t xml:space="preserve">но на доске. Часто узнает домашнее задание по телефону. На перемене хочет всласть </w:t>
      </w:r>
      <w:r w:rsidRPr="00216D30">
        <w:rPr>
          <w:rFonts w:ascii="Times New Roman" w:hAnsi="Times New Roman" w:cs="Times New Roman"/>
          <w:spacing w:val="-5"/>
          <w:sz w:val="24"/>
          <w:szCs w:val="24"/>
        </w:rPr>
        <w:t xml:space="preserve">наговориться. Рассказ </w:t>
      </w:r>
      <w:proofErr w:type="spellStart"/>
      <w:r w:rsidRPr="00216D30">
        <w:rPr>
          <w:rFonts w:ascii="Times New Roman" w:hAnsi="Times New Roman" w:cs="Times New Roman"/>
          <w:spacing w:val="-5"/>
          <w:sz w:val="24"/>
          <w:szCs w:val="24"/>
        </w:rPr>
        <w:t>аудиала</w:t>
      </w:r>
      <w:proofErr w:type="spellEnd"/>
      <w:r w:rsidRPr="00216D30">
        <w:rPr>
          <w:rFonts w:ascii="Times New Roman" w:hAnsi="Times New Roman" w:cs="Times New Roman"/>
          <w:spacing w:val="-5"/>
          <w:sz w:val="24"/>
          <w:szCs w:val="24"/>
        </w:rPr>
        <w:t xml:space="preserve"> подчинен только ему понятной логике. Он вслушивает</w:t>
      </w:r>
      <w:r w:rsidRPr="00216D30">
        <w:rPr>
          <w:rFonts w:ascii="Times New Roman" w:hAnsi="Times New Roman" w:cs="Times New Roman"/>
          <w:spacing w:val="-5"/>
          <w:sz w:val="24"/>
          <w:szCs w:val="24"/>
        </w:rPr>
        <w:softHyphen/>
        <w:t>ся в произносимые им звуки, потому что ему это доставляет удовольствие.</w:t>
      </w:r>
    </w:p>
    <w:p w:rsidR="007C474B" w:rsidRPr="00216D30" w:rsidRDefault="007C474B" w:rsidP="00843B8D">
      <w:pPr>
        <w:shd w:val="clear" w:color="auto" w:fill="FFFFFF"/>
        <w:spacing w:before="263" w:line="248" w:lineRule="exact"/>
        <w:ind w:right="40"/>
        <w:jc w:val="both"/>
        <w:rPr>
          <w:rFonts w:ascii="Times New Roman" w:hAnsi="Times New Roman" w:cs="Times New Roman"/>
          <w:sz w:val="24"/>
          <w:szCs w:val="24"/>
        </w:rPr>
      </w:pPr>
      <w:r w:rsidRPr="00216D30">
        <w:rPr>
          <w:rFonts w:ascii="Times New Roman" w:hAnsi="Times New Roman" w:cs="Times New Roman"/>
          <w:i/>
          <w:iCs/>
          <w:sz w:val="24"/>
          <w:szCs w:val="24"/>
        </w:rPr>
        <w:t xml:space="preserve">Характеристика </w:t>
      </w:r>
      <w:proofErr w:type="spellStart"/>
      <w:r w:rsidRPr="00216D30">
        <w:rPr>
          <w:rFonts w:ascii="Times New Roman" w:hAnsi="Times New Roman" w:cs="Times New Roman"/>
          <w:i/>
          <w:iCs/>
          <w:sz w:val="24"/>
          <w:szCs w:val="24"/>
        </w:rPr>
        <w:t>кйнестетика</w:t>
      </w:r>
      <w:proofErr w:type="spellEnd"/>
      <w:r w:rsidRPr="00216D30">
        <w:rPr>
          <w:rFonts w:ascii="Times New Roman" w:hAnsi="Times New Roman" w:cs="Times New Roman"/>
          <w:i/>
          <w:iCs/>
          <w:sz w:val="24"/>
          <w:szCs w:val="24"/>
        </w:rPr>
        <w:t xml:space="preserve"> </w:t>
      </w:r>
      <w:r w:rsidRPr="00216D30">
        <w:rPr>
          <w:rFonts w:ascii="Times New Roman" w:hAnsi="Times New Roman" w:cs="Times New Roman"/>
          <w:sz w:val="24"/>
          <w:szCs w:val="24"/>
        </w:rPr>
        <w:t xml:space="preserve">Необычайно </w:t>
      </w:r>
      <w:proofErr w:type="gramStart"/>
      <w:r w:rsidRPr="00216D30">
        <w:rPr>
          <w:rFonts w:ascii="Times New Roman" w:hAnsi="Times New Roman" w:cs="Times New Roman"/>
          <w:sz w:val="24"/>
          <w:szCs w:val="24"/>
        </w:rPr>
        <w:t>подвижны</w:t>
      </w:r>
      <w:proofErr w:type="gramEnd"/>
      <w:r w:rsidRPr="00216D30">
        <w:rPr>
          <w:rFonts w:ascii="Times New Roman" w:hAnsi="Times New Roman" w:cs="Times New Roman"/>
          <w:sz w:val="24"/>
          <w:szCs w:val="24"/>
        </w:rPr>
        <w:t xml:space="preserve">. Пятнадцатиминутное сидение за столом - подвиг. </w:t>
      </w:r>
      <w:r w:rsidRPr="00216D30">
        <w:rPr>
          <w:rFonts w:ascii="Times New Roman" w:hAnsi="Times New Roman" w:cs="Times New Roman"/>
          <w:spacing w:val="-1"/>
          <w:sz w:val="24"/>
          <w:szCs w:val="24"/>
        </w:rPr>
        <w:t>После такого подвига наступает утомление, может начать капризничать. Все дела</w:t>
      </w:r>
      <w:r w:rsidRPr="00216D30">
        <w:rPr>
          <w:rFonts w:ascii="Times New Roman" w:hAnsi="Times New Roman" w:cs="Times New Roman"/>
          <w:spacing w:val="-1"/>
          <w:sz w:val="24"/>
          <w:szCs w:val="24"/>
        </w:rPr>
        <w:softHyphen/>
        <w:t xml:space="preserve">ют сами, трогают руками, придумывают забавы и шутки. Если находятся без дела, портится настроение. Самостоятельны и талантливы. Про </w:t>
      </w:r>
      <w:proofErr w:type="spellStart"/>
      <w:r w:rsidRPr="00216D30">
        <w:rPr>
          <w:rFonts w:ascii="Times New Roman" w:hAnsi="Times New Roman" w:cs="Times New Roman"/>
          <w:spacing w:val="-1"/>
          <w:sz w:val="24"/>
          <w:szCs w:val="24"/>
        </w:rPr>
        <w:t>кйнестетика</w:t>
      </w:r>
      <w:proofErr w:type="spellEnd"/>
      <w:r w:rsidRPr="00216D30">
        <w:rPr>
          <w:rFonts w:ascii="Times New Roman" w:hAnsi="Times New Roman" w:cs="Times New Roman"/>
          <w:spacing w:val="-1"/>
          <w:sz w:val="24"/>
          <w:szCs w:val="24"/>
        </w:rPr>
        <w:t xml:space="preserve"> можно во</w:t>
      </w:r>
      <w:r w:rsidRPr="00216D30">
        <w:rPr>
          <w:rFonts w:ascii="Times New Roman" w:hAnsi="Times New Roman" w:cs="Times New Roman"/>
          <w:spacing w:val="-1"/>
          <w:sz w:val="24"/>
          <w:szCs w:val="24"/>
        </w:rPr>
        <w:softHyphen/>
        <w:t>обще забыть (если у него нет идей по поводу вас). Он будет лепить, рисовать, за</w:t>
      </w:r>
      <w:r w:rsidRPr="00216D30">
        <w:rPr>
          <w:rFonts w:ascii="Times New Roman" w:hAnsi="Times New Roman" w:cs="Times New Roman"/>
          <w:spacing w:val="-1"/>
          <w:sz w:val="24"/>
          <w:szCs w:val="24"/>
        </w:rPr>
        <w:softHyphen/>
      </w:r>
      <w:r w:rsidRPr="00216D30">
        <w:rPr>
          <w:rFonts w:ascii="Times New Roman" w:hAnsi="Times New Roman" w:cs="Times New Roman"/>
          <w:spacing w:val="-2"/>
          <w:sz w:val="24"/>
          <w:szCs w:val="24"/>
        </w:rPr>
        <w:t>ниматься конструктором, пойдет в кино, организует поход в лес, будет делать опы</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ты - главное ему не мешать. Доставляет беспокойство родителям и учителям. Ки-</w:t>
      </w:r>
      <w:proofErr w:type="spellStart"/>
      <w:r w:rsidRPr="00216D30">
        <w:rPr>
          <w:rFonts w:ascii="Times New Roman" w:hAnsi="Times New Roman" w:cs="Times New Roman"/>
          <w:spacing w:val="-2"/>
          <w:sz w:val="24"/>
          <w:szCs w:val="24"/>
        </w:rPr>
        <w:t>нестетикам</w:t>
      </w:r>
      <w:proofErr w:type="spellEnd"/>
      <w:r w:rsidRPr="00216D30">
        <w:rPr>
          <w:rFonts w:ascii="Times New Roman" w:hAnsi="Times New Roman" w:cs="Times New Roman"/>
          <w:spacing w:val="-2"/>
          <w:sz w:val="24"/>
          <w:szCs w:val="24"/>
        </w:rPr>
        <w:t xml:space="preserve"> надо все потрогать, у них на руках «липучки» - они не могут спокойно слушать, рассматривать, им надо вскакивать, тормошить, бегать и прыгать. Хорошо</w:t>
      </w:r>
      <w:r w:rsidRPr="00216D30">
        <w:rPr>
          <w:rFonts w:ascii="Times New Roman" w:hAnsi="Times New Roman" w:cs="Times New Roman"/>
          <w:sz w:val="24"/>
          <w:szCs w:val="24"/>
        </w:rPr>
        <w:t xml:space="preserve"> </w:t>
      </w:r>
      <w:r w:rsidR="000F012E">
        <w:rPr>
          <w:rFonts w:ascii="Times New Roman" w:hAnsi="Times New Roman" w:cs="Times New Roman"/>
          <w:noProof/>
          <w:sz w:val="24"/>
          <w:szCs w:val="24"/>
        </w:rPr>
        <w:pict>
          <v:line id="_x0000_s1032" style="position:absolute;left:0;text-align:left;z-index:251666432;mso-position-horizontal-relative:margin;mso-position-vertical-relative:text" from="432.2pt,116.45pt" to="432.2pt,136.6pt" o:allowincell="f" strokeweight=".2pt">
            <w10:wrap anchorx="margin"/>
          </v:line>
        </w:pict>
      </w:r>
      <w:r w:rsidRPr="00216D30">
        <w:rPr>
          <w:rFonts w:ascii="Times New Roman" w:hAnsi="Times New Roman" w:cs="Times New Roman"/>
          <w:sz w:val="24"/>
          <w:szCs w:val="24"/>
        </w:rPr>
        <w:t>воспринимают запахи, вкус. Очень любят животных, которых они гладят, к кото</w:t>
      </w:r>
      <w:r w:rsidRPr="00216D30">
        <w:rPr>
          <w:rFonts w:ascii="Times New Roman" w:hAnsi="Times New Roman" w:cs="Times New Roman"/>
          <w:sz w:val="24"/>
          <w:szCs w:val="24"/>
        </w:rPr>
        <w:softHyphen/>
      </w:r>
      <w:r w:rsidRPr="00216D30">
        <w:rPr>
          <w:rFonts w:ascii="Times New Roman" w:hAnsi="Times New Roman" w:cs="Times New Roman"/>
          <w:spacing w:val="-2"/>
          <w:sz w:val="24"/>
          <w:szCs w:val="24"/>
        </w:rPr>
        <w:t>рым прижимаются. На перемене разминаются, двигаются, играют в подвижные иг</w:t>
      </w:r>
      <w:r w:rsidRPr="00216D30">
        <w:rPr>
          <w:rFonts w:ascii="Times New Roman" w:hAnsi="Times New Roman" w:cs="Times New Roman"/>
          <w:spacing w:val="-2"/>
          <w:sz w:val="24"/>
          <w:szCs w:val="24"/>
        </w:rPr>
        <w:softHyphen/>
      </w:r>
      <w:r w:rsidRPr="00216D30">
        <w:rPr>
          <w:rFonts w:ascii="Times New Roman" w:hAnsi="Times New Roman" w:cs="Times New Roman"/>
          <w:spacing w:val="-1"/>
          <w:sz w:val="24"/>
          <w:szCs w:val="24"/>
        </w:rPr>
        <w:t>ры, его возбужденный голос перекрывает все другие голоса. На уроке отвечает медленно, с трудом подбирая нужные слова, голос при ответе низкий, приглушен</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ный. Любимый ответ - «я не знаю» и пожимание плечами, глаза в пол.</w:t>
      </w:r>
    </w:p>
    <w:p w:rsidR="007C474B" w:rsidRPr="00216D30" w:rsidRDefault="007C474B" w:rsidP="00785043">
      <w:pPr>
        <w:shd w:val="clear" w:color="auto" w:fill="FFFFFF"/>
        <w:spacing w:line="248" w:lineRule="exact"/>
        <w:ind w:left="11" w:firstLine="562"/>
        <w:rPr>
          <w:rFonts w:ascii="Times New Roman" w:hAnsi="Times New Roman" w:cs="Times New Roman"/>
          <w:sz w:val="24"/>
          <w:szCs w:val="24"/>
        </w:rPr>
      </w:pPr>
      <w:r w:rsidRPr="00216D30">
        <w:rPr>
          <w:rFonts w:ascii="Times New Roman" w:hAnsi="Times New Roman" w:cs="Times New Roman"/>
          <w:sz w:val="24"/>
          <w:szCs w:val="24"/>
        </w:rPr>
        <w:lastRenderedPageBreak/>
        <w:t>У учащихся старших классов каналы восприятия информации выравнивают</w:t>
      </w:r>
      <w:r w:rsidRPr="00216D30">
        <w:rPr>
          <w:rFonts w:ascii="Times New Roman" w:hAnsi="Times New Roman" w:cs="Times New Roman"/>
          <w:sz w:val="24"/>
          <w:szCs w:val="24"/>
        </w:rPr>
        <w:softHyphen/>
      </w:r>
      <w:r w:rsidRPr="00216D30">
        <w:rPr>
          <w:rFonts w:ascii="Times New Roman" w:hAnsi="Times New Roman" w:cs="Times New Roman"/>
          <w:spacing w:val="-1"/>
          <w:sz w:val="24"/>
          <w:szCs w:val="24"/>
        </w:rPr>
        <w:t>ся, поэтому можно говорить лишь о частном преобладании какого-либо канала.</w:t>
      </w:r>
    </w:p>
    <w:p w:rsidR="007C474B" w:rsidRPr="00216D30" w:rsidRDefault="007C474B" w:rsidP="007C474B">
      <w:pPr>
        <w:shd w:val="clear" w:color="auto" w:fill="FFFFFF"/>
        <w:spacing w:before="256" w:line="263" w:lineRule="exact"/>
        <w:ind w:left="4"/>
        <w:rPr>
          <w:rFonts w:ascii="Times New Roman" w:hAnsi="Times New Roman" w:cs="Times New Roman"/>
          <w:sz w:val="24"/>
          <w:szCs w:val="24"/>
        </w:rPr>
      </w:pPr>
      <w:r w:rsidRPr="00216D30">
        <w:rPr>
          <w:rFonts w:ascii="Times New Roman" w:hAnsi="Times New Roman" w:cs="Times New Roman"/>
          <w:b/>
          <w:bCs/>
          <w:sz w:val="24"/>
          <w:szCs w:val="24"/>
        </w:rPr>
        <w:t xml:space="preserve">Литература. </w:t>
      </w:r>
      <w:proofErr w:type="spellStart"/>
      <w:r w:rsidRPr="00216D30">
        <w:rPr>
          <w:rFonts w:ascii="Times New Roman" w:hAnsi="Times New Roman" w:cs="Times New Roman"/>
          <w:sz w:val="24"/>
          <w:szCs w:val="24"/>
        </w:rPr>
        <w:t>Гобова</w:t>
      </w:r>
      <w:proofErr w:type="spellEnd"/>
      <w:r w:rsidRPr="00216D30">
        <w:rPr>
          <w:rFonts w:ascii="Times New Roman" w:hAnsi="Times New Roman" w:cs="Times New Roman"/>
          <w:sz w:val="24"/>
          <w:szCs w:val="24"/>
        </w:rPr>
        <w:t xml:space="preserve"> Е.С. Понимать детей дело интересное. - М: «А+», 19</w:t>
      </w:r>
    </w:p>
    <w:p w:rsidR="00785043" w:rsidRDefault="00785043"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Default="002C2BE1" w:rsidP="007C474B">
      <w:pPr>
        <w:shd w:val="clear" w:color="auto" w:fill="FFFFFF"/>
        <w:spacing w:before="256" w:line="263" w:lineRule="exact"/>
        <w:ind w:left="4"/>
        <w:rPr>
          <w:rFonts w:ascii="Times New Roman" w:hAnsi="Times New Roman" w:cs="Times New Roman"/>
          <w:sz w:val="24"/>
          <w:szCs w:val="24"/>
        </w:rPr>
      </w:pPr>
    </w:p>
    <w:p w:rsidR="002C2BE1" w:rsidRPr="00216D30" w:rsidRDefault="002C2BE1" w:rsidP="007C474B">
      <w:pPr>
        <w:shd w:val="clear" w:color="auto" w:fill="FFFFFF"/>
        <w:spacing w:before="256" w:line="263" w:lineRule="exact"/>
        <w:ind w:left="4"/>
        <w:rPr>
          <w:rFonts w:ascii="Times New Roman" w:hAnsi="Times New Roman" w:cs="Times New Roman"/>
          <w:sz w:val="24"/>
          <w:szCs w:val="24"/>
        </w:rPr>
      </w:pPr>
    </w:p>
    <w:p w:rsidR="007C474B" w:rsidRPr="00216D30" w:rsidRDefault="00785043" w:rsidP="007C474B">
      <w:pPr>
        <w:shd w:val="clear" w:color="auto" w:fill="FFFFFF"/>
        <w:spacing w:before="256" w:line="263" w:lineRule="exact"/>
        <w:ind w:left="4"/>
        <w:rPr>
          <w:rFonts w:ascii="Times New Roman" w:hAnsi="Times New Roman" w:cs="Times New Roman"/>
          <w:sz w:val="24"/>
          <w:szCs w:val="24"/>
        </w:rPr>
      </w:pPr>
      <w:r w:rsidRPr="00216D30">
        <w:rPr>
          <w:rFonts w:ascii="Times New Roman" w:hAnsi="Times New Roman" w:cs="Times New Roman"/>
          <w:sz w:val="24"/>
          <w:szCs w:val="24"/>
        </w:rPr>
        <w:t>Занятие 8.</w:t>
      </w:r>
    </w:p>
    <w:p w:rsidR="007C474B" w:rsidRPr="00216D30" w:rsidRDefault="00140DA6" w:rsidP="00140DA6">
      <w:pPr>
        <w:shd w:val="clear" w:color="auto" w:fill="FFFFFF"/>
        <w:spacing w:before="216"/>
        <w:ind w:right="7"/>
        <w:jc w:val="center"/>
        <w:rPr>
          <w:rFonts w:ascii="Times New Roman" w:hAnsi="Times New Roman" w:cs="Times New Roman"/>
          <w:sz w:val="24"/>
          <w:szCs w:val="24"/>
        </w:rPr>
      </w:pPr>
      <w:r w:rsidRPr="00216D30">
        <w:rPr>
          <w:rFonts w:ascii="Times New Roman" w:hAnsi="Times New Roman" w:cs="Times New Roman"/>
          <w:bCs/>
          <w:spacing w:val="-9"/>
          <w:sz w:val="24"/>
          <w:szCs w:val="24"/>
        </w:rPr>
        <w:t>Тема:</w:t>
      </w:r>
      <w:r w:rsidR="007C474B" w:rsidRPr="00216D30">
        <w:rPr>
          <w:rFonts w:ascii="Times New Roman" w:hAnsi="Times New Roman" w:cs="Times New Roman"/>
          <w:bCs/>
          <w:spacing w:val="-9"/>
          <w:sz w:val="24"/>
          <w:szCs w:val="24"/>
        </w:rPr>
        <w:t xml:space="preserve"> </w:t>
      </w:r>
      <w:r w:rsidRPr="00216D30">
        <w:rPr>
          <w:rFonts w:ascii="Times New Roman" w:hAnsi="Times New Roman" w:cs="Times New Roman"/>
          <w:bCs/>
          <w:spacing w:val="-9"/>
          <w:sz w:val="24"/>
          <w:szCs w:val="24"/>
        </w:rPr>
        <w:t>«</w:t>
      </w:r>
      <w:r w:rsidR="007C474B" w:rsidRPr="00216D30">
        <w:rPr>
          <w:rFonts w:ascii="Times New Roman" w:hAnsi="Times New Roman" w:cs="Times New Roman"/>
          <w:b/>
          <w:bCs/>
          <w:spacing w:val="-9"/>
          <w:sz w:val="24"/>
          <w:szCs w:val="24"/>
        </w:rPr>
        <w:t>Большие полушария</w:t>
      </w:r>
      <w:r w:rsidRPr="00216D30">
        <w:rPr>
          <w:rFonts w:ascii="Times New Roman" w:hAnsi="Times New Roman" w:cs="Times New Roman"/>
          <w:b/>
          <w:bCs/>
          <w:spacing w:val="-9"/>
          <w:sz w:val="24"/>
          <w:szCs w:val="24"/>
        </w:rPr>
        <w:t>».</w:t>
      </w:r>
    </w:p>
    <w:p w:rsidR="007C474B" w:rsidRPr="00216D30" w:rsidRDefault="007C474B" w:rsidP="007C474B">
      <w:pPr>
        <w:shd w:val="clear" w:color="auto" w:fill="FFFFFF"/>
        <w:spacing w:before="209" w:line="270" w:lineRule="exact"/>
        <w:ind w:left="11" w:right="418"/>
        <w:jc w:val="center"/>
        <w:rPr>
          <w:rFonts w:ascii="Times New Roman" w:hAnsi="Times New Roman" w:cs="Times New Roman"/>
          <w:sz w:val="24"/>
          <w:szCs w:val="24"/>
        </w:rPr>
      </w:pPr>
      <w:r w:rsidRPr="00216D30">
        <w:rPr>
          <w:rFonts w:ascii="Times New Roman" w:hAnsi="Times New Roman" w:cs="Times New Roman"/>
          <w:bCs/>
          <w:sz w:val="24"/>
          <w:szCs w:val="24"/>
        </w:rPr>
        <w:t>Задача.</w:t>
      </w:r>
      <w:r w:rsidRPr="00216D30">
        <w:rPr>
          <w:rFonts w:ascii="Times New Roman" w:hAnsi="Times New Roman" w:cs="Times New Roman"/>
          <w:b/>
          <w:bCs/>
          <w:sz w:val="24"/>
          <w:szCs w:val="24"/>
        </w:rPr>
        <w:t xml:space="preserve"> </w:t>
      </w:r>
      <w:r w:rsidRPr="00216D30">
        <w:rPr>
          <w:rFonts w:ascii="Times New Roman" w:hAnsi="Times New Roman" w:cs="Times New Roman"/>
          <w:sz w:val="24"/>
          <w:szCs w:val="24"/>
        </w:rPr>
        <w:t xml:space="preserve">Дать сведения о роли больших полушарий головного мозга. </w:t>
      </w:r>
    </w:p>
    <w:p w:rsidR="007C474B" w:rsidRPr="00216D30" w:rsidRDefault="007C474B" w:rsidP="007C474B">
      <w:pPr>
        <w:shd w:val="clear" w:color="auto" w:fill="FFFFFF"/>
        <w:spacing w:line="248" w:lineRule="exact"/>
        <w:ind w:right="4"/>
        <w:jc w:val="both"/>
        <w:rPr>
          <w:rFonts w:ascii="Times New Roman" w:hAnsi="Times New Roman" w:cs="Times New Roman"/>
          <w:sz w:val="24"/>
          <w:szCs w:val="24"/>
        </w:rPr>
      </w:pPr>
      <w:r w:rsidRPr="00216D30">
        <w:rPr>
          <w:rFonts w:ascii="Times New Roman" w:hAnsi="Times New Roman" w:cs="Times New Roman"/>
          <w:b/>
          <w:i/>
          <w:spacing w:val="-1"/>
          <w:sz w:val="24"/>
          <w:szCs w:val="24"/>
        </w:rPr>
        <w:lastRenderedPageBreak/>
        <w:t xml:space="preserve">           Ведущий.</w:t>
      </w:r>
      <w:r w:rsidRPr="00216D30">
        <w:rPr>
          <w:rFonts w:ascii="Times New Roman" w:hAnsi="Times New Roman" w:cs="Times New Roman"/>
          <w:spacing w:val="-1"/>
          <w:sz w:val="24"/>
          <w:szCs w:val="24"/>
        </w:rPr>
        <w:t xml:space="preserve"> Попробуем для начала составить о себе самое общее представление. Важ</w:t>
      </w:r>
      <w:r w:rsidRPr="00216D30">
        <w:rPr>
          <w:rFonts w:ascii="Times New Roman" w:hAnsi="Times New Roman" w:cs="Times New Roman"/>
          <w:spacing w:val="-1"/>
          <w:sz w:val="24"/>
          <w:szCs w:val="24"/>
        </w:rPr>
        <w:softHyphen/>
        <w:t>нейшую роль в жизни человека играют большие полушария головного мозга. По</w:t>
      </w:r>
      <w:r w:rsidRPr="00216D30">
        <w:rPr>
          <w:rFonts w:ascii="Times New Roman" w:hAnsi="Times New Roman" w:cs="Times New Roman"/>
          <w:spacing w:val="-1"/>
          <w:sz w:val="24"/>
          <w:szCs w:val="24"/>
        </w:rPr>
        <w:softHyphen/>
        <w:t>верхность больших полушарий образована серым веществом - корой. Кора отвеча</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ет за высшую нервную деятельность - речь, сознание, мышление, внимание, па</w:t>
      </w:r>
      <w:r w:rsidRPr="00216D30">
        <w:rPr>
          <w:rFonts w:ascii="Times New Roman" w:hAnsi="Times New Roman" w:cs="Times New Roman"/>
          <w:sz w:val="24"/>
          <w:szCs w:val="24"/>
        </w:rPr>
        <w:softHyphen/>
      </w:r>
      <w:r w:rsidRPr="00216D30">
        <w:rPr>
          <w:rFonts w:ascii="Times New Roman" w:hAnsi="Times New Roman" w:cs="Times New Roman"/>
          <w:spacing w:val="-1"/>
          <w:sz w:val="24"/>
          <w:szCs w:val="24"/>
        </w:rPr>
        <w:t xml:space="preserve">мять. Левое полушарие в большей степени отвечает за логическое, абстрактное </w:t>
      </w:r>
      <w:r w:rsidRPr="00216D30">
        <w:rPr>
          <w:rFonts w:ascii="Times New Roman" w:hAnsi="Times New Roman" w:cs="Times New Roman"/>
          <w:spacing w:val="-2"/>
          <w:sz w:val="24"/>
          <w:szCs w:val="24"/>
        </w:rPr>
        <w:t>мышление, словесное восприятие. Правое полушарие отвечает за образное воспри</w:t>
      </w:r>
      <w:r w:rsidRPr="00216D30">
        <w:rPr>
          <w:rFonts w:ascii="Times New Roman" w:hAnsi="Times New Roman" w:cs="Times New Roman"/>
          <w:spacing w:val="-2"/>
          <w:sz w:val="24"/>
          <w:szCs w:val="24"/>
        </w:rPr>
        <w:softHyphen/>
        <w:t>ятие и мышление, эмоции. Считают, что левое полушарие «направлено к людям», а правое полушарие «направлено к природе». Жизнь отчетливо указывает на сущест</w:t>
      </w:r>
      <w:r w:rsidRPr="00216D30">
        <w:rPr>
          <w:rFonts w:ascii="Times New Roman" w:hAnsi="Times New Roman" w:cs="Times New Roman"/>
          <w:spacing w:val="-2"/>
          <w:sz w:val="24"/>
          <w:szCs w:val="24"/>
        </w:rPr>
        <w:softHyphen/>
        <w:t xml:space="preserve">вование двух категорий людей: художники (писатели, музыканты, живописцы, скульпторы и т.д.), у которых преобладает деятельность правого полушария, и </w:t>
      </w:r>
      <w:proofErr w:type="gramStart"/>
      <w:r w:rsidRPr="00216D30">
        <w:rPr>
          <w:rFonts w:ascii="Times New Roman" w:hAnsi="Times New Roman" w:cs="Times New Roman"/>
          <w:spacing w:val="-2"/>
          <w:sz w:val="24"/>
          <w:szCs w:val="24"/>
        </w:rPr>
        <w:t>мыс</w:t>
      </w:r>
      <w:r w:rsidR="000F012E">
        <w:rPr>
          <w:rFonts w:ascii="Times New Roman" w:hAnsi="Times New Roman" w:cs="Times New Roman"/>
          <w:noProof/>
          <w:sz w:val="24"/>
          <w:szCs w:val="24"/>
        </w:rPr>
        <w:pict>
          <v:line id="_x0000_s1033" style="position:absolute;left:0;text-align:left;z-index:251668480;mso-position-horizontal-relative:margin;mso-position-vertical-relative:text" from="428.6pt,261.7pt" to="428.6pt,285.65pt" o:allowincell="f" strokeweight=".2pt">
            <w10:wrap anchorx="margin"/>
          </v:line>
        </w:pict>
      </w:r>
      <w:r w:rsidRPr="00216D30">
        <w:rPr>
          <w:rFonts w:ascii="Times New Roman" w:hAnsi="Times New Roman" w:cs="Times New Roman"/>
          <w:sz w:val="24"/>
          <w:szCs w:val="24"/>
        </w:rPr>
        <w:t>лители</w:t>
      </w:r>
      <w:proofErr w:type="gramEnd"/>
      <w:r w:rsidRPr="00216D30">
        <w:rPr>
          <w:rFonts w:ascii="Times New Roman" w:hAnsi="Times New Roman" w:cs="Times New Roman"/>
          <w:sz w:val="24"/>
          <w:szCs w:val="24"/>
        </w:rPr>
        <w:t xml:space="preserve">, у которых преобладает деятельность левого полушария (логический тип </w:t>
      </w:r>
      <w:r w:rsidRPr="00216D30">
        <w:rPr>
          <w:rFonts w:ascii="Times New Roman" w:hAnsi="Times New Roman" w:cs="Times New Roman"/>
          <w:spacing w:val="-1"/>
          <w:sz w:val="24"/>
          <w:szCs w:val="24"/>
        </w:rPr>
        <w:t>мышления). Асимметрия полушарий является результатом умственной работы.</w:t>
      </w:r>
    </w:p>
    <w:p w:rsidR="007C474B" w:rsidRPr="00216D30" w:rsidRDefault="007C474B" w:rsidP="007C474B">
      <w:pPr>
        <w:shd w:val="clear" w:color="auto" w:fill="FFFFFF"/>
        <w:spacing w:line="248" w:lineRule="exact"/>
        <w:ind w:left="50" w:firstLine="562"/>
        <w:jc w:val="both"/>
        <w:rPr>
          <w:rFonts w:ascii="Times New Roman" w:hAnsi="Times New Roman" w:cs="Times New Roman"/>
          <w:sz w:val="24"/>
          <w:szCs w:val="24"/>
        </w:rPr>
      </w:pPr>
      <w:r w:rsidRPr="00216D30">
        <w:rPr>
          <w:rFonts w:ascii="Times New Roman" w:hAnsi="Times New Roman" w:cs="Times New Roman"/>
          <w:sz w:val="24"/>
          <w:szCs w:val="24"/>
        </w:rPr>
        <w:t>Зная особенности своего головного мозга, можно прогнозировать успехи в определенных областях человеческой деятельности. Как же узнать, какое полуша</w:t>
      </w:r>
      <w:r w:rsidRPr="00216D30">
        <w:rPr>
          <w:rFonts w:ascii="Times New Roman" w:hAnsi="Times New Roman" w:cs="Times New Roman"/>
          <w:sz w:val="24"/>
          <w:szCs w:val="24"/>
        </w:rPr>
        <w:softHyphen/>
      </w:r>
      <w:r w:rsidRPr="00216D30">
        <w:rPr>
          <w:rFonts w:ascii="Times New Roman" w:hAnsi="Times New Roman" w:cs="Times New Roman"/>
          <w:spacing w:val="-1"/>
          <w:sz w:val="24"/>
          <w:szCs w:val="24"/>
        </w:rPr>
        <w:t>рие у нас ведущее? Разработан метод экспресс-анализа характера, основанный на четырех врожденных признаках. Эти признаки не меняются до конца жизни.</w:t>
      </w:r>
    </w:p>
    <w:p w:rsidR="007C474B" w:rsidRPr="00216D30" w:rsidRDefault="007C474B" w:rsidP="007C474B">
      <w:pPr>
        <w:widowControl w:val="0"/>
        <w:numPr>
          <w:ilvl w:val="0"/>
          <w:numId w:val="34"/>
        </w:numPr>
        <w:shd w:val="clear" w:color="auto" w:fill="FFFFFF"/>
        <w:tabs>
          <w:tab w:val="left" w:pos="893"/>
        </w:tabs>
        <w:autoSpaceDE w:val="0"/>
        <w:autoSpaceDN w:val="0"/>
        <w:adjustRightInd w:val="0"/>
        <w:spacing w:after="0" w:line="248" w:lineRule="exact"/>
        <w:ind w:left="893" w:right="14" w:hanging="306"/>
        <w:jc w:val="both"/>
        <w:rPr>
          <w:rFonts w:ascii="Times New Roman" w:hAnsi="Times New Roman" w:cs="Times New Roman"/>
          <w:spacing w:val="-10"/>
          <w:sz w:val="24"/>
          <w:szCs w:val="24"/>
        </w:rPr>
      </w:pPr>
      <w:r w:rsidRPr="00216D30">
        <w:rPr>
          <w:rFonts w:ascii="Times New Roman" w:hAnsi="Times New Roman" w:cs="Times New Roman"/>
          <w:sz w:val="24"/>
          <w:szCs w:val="24"/>
        </w:rPr>
        <w:t>Переплетите пальцы рук, и вы заметите, что сверху всегда оказывается один и тот же палец; если это левый - вы человек эмоциональный. Пра</w:t>
      </w:r>
      <w:r w:rsidRPr="00216D30">
        <w:rPr>
          <w:rFonts w:ascii="Times New Roman" w:hAnsi="Times New Roman" w:cs="Times New Roman"/>
          <w:sz w:val="24"/>
          <w:szCs w:val="24"/>
        </w:rPr>
        <w:softHyphen/>
        <w:t>вый - у вас преобладает логический склад ума.</w:t>
      </w:r>
    </w:p>
    <w:p w:rsidR="007C474B" w:rsidRPr="00216D30" w:rsidRDefault="007C474B" w:rsidP="007C474B">
      <w:pPr>
        <w:widowControl w:val="0"/>
        <w:numPr>
          <w:ilvl w:val="0"/>
          <w:numId w:val="34"/>
        </w:numPr>
        <w:shd w:val="clear" w:color="auto" w:fill="FFFFFF"/>
        <w:tabs>
          <w:tab w:val="left" w:pos="893"/>
        </w:tabs>
        <w:autoSpaceDE w:val="0"/>
        <w:autoSpaceDN w:val="0"/>
        <w:adjustRightInd w:val="0"/>
        <w:spacing w:after="0" w:line="248" w:lineRule="exact"/>
        <w:ind w:left="893" w:right="18" w:hanging="306"/>
        <w:jc w:val="both"/>
        <w:rPr>
          <w:rFonts w:ascii="Times New Roman" w:hAnsi="Times New Roman" w:cs="Times New Roman"/>
          <w:spacing w:val="-7"/>
          <w:sz w:val="24"/>
          <w:szCs w:val="24"/>
        </w:rPr>
      </w:pPr>
      <w:r w:rsidRPr="00216D30">
        <w:rPr>
          <w:rFonts w:ascii="Times New Roman" w:hAnsi="Times New Roman" w:cs="Times New Roman"/>
          <w:spacing w:val="-2"/>
          <w:sz w:val="24"/>
          <w:szCs w:val="24"/>
        </w:rPr>
        <w:t xml:space="preserve">Попробуйте «прицелиться», глядя на мишень через карандаш. </w:t>
      </w:r>
      <w:proofErr w:type="gramStart"/>
      <w:r w:rsidRPr="00216D30">
        <w:rPr>
          <w:rFonts w:ascii="Times New Roman" w:hAnsi="Times New Roman" w:cs="Times New Roman"/>
          <w:spacing w:val="-2"/>
          <w:sz w:val="24"/>
          <w:szCs w:val="24"/>
        </w:rPr>
        <w:t>Правый ве</w:t>
      </w:r>
      <w:r w:rsidRPr="00216D30">
        <w:rPr>
          <w:rFonts w:ascii="Times New Roman" w:hAnsi="Times New Roman" w:cs="Times New Roman"/>
          <w:spacing w:val="-2"/>
          <w:sz w:val="24"/>
          <w:szCs w:val="24"/>
        </w:rPr>
        <w:softHyphen/>
        <w:t xml:space="preserve">дущий глаз говорит о твердом, настойчивом, даже агрессивном характере, </w:t>
      </w:r>
      <w:r w:rsidRPr="00216D30">
        <w:rPr>
          <w:rFonts w:ascii="Times New Roman" w:hAnsi="Times New Roman" w:cs="Times New Roman"/>
          <w:sz w:val="24"/>
          <w:szCs w:val="24"/>
        </w:rPr>
        <w:t>левый - о мягком и уступчивом.</w:t>
      </w:r>
      <w:proofErr w:type="gramEnd"/>
    </w:p>
    <w:p w:rsidR="007C474B" w:rsidRPr="00216D30" w:rsidRDefault="007C474B" w:rsidP="007C474B">
      <w:pPr>
        <w:widowControl w:val="0"/>
        <w:numPr>
          <w:ilvl w:val="0"/>
          <w:numId w:val="34"/>
        </w:numPr>
        <w:shd w:val="clear" w:color="auto" w:fill="FFFFFF"/>
        <w:tabs>
          <w:tab w:val="left" w:pos="893"/>
        </w:tabs>
        <w:autoSpaceDE w:val="0"/>
        <w:autoSpaceDN w:val="0"/>
        <w:adjustRightInd w:val="0"/>
        <w:spacing w:after="0" w:line="248" w:lineRule="exact"/>
        <w:ind w:left="893" w:right="25" w:hanging="306"/>
        <w:jc w:val="both"/>
        <w:rPr>
          <w:rFonts w:ascii="Times New Roman" w:hAnsi="Times New Roman" w:cs="Times New Roman"/>
          <w:spacing w:val="-10"/>
          <w:sz w:val="24"/>
          <w:szCs w:val="24"/>
        </w:rPr>
      </w:pPr>
      <w:r w:rsidRPr="00216D30">
        <w:rPr>
          <w:rFonts w:ascii="Times New Roman" w:hAnsi="Times New Roman" w:cs="Times New Roman"/>
          <w:sz w:val="24"/>
          <w:szCs w:val="24"/>
        </w:rPr>
        <w:t>Если при переплетении рук на груди наверху оказывается левая рука, то вы склонны к кокетству, правая - склонны к простоте и простодушию.</w:t>
      </w:r>
    </w:p>
    <w:p w:rsidR="007C474B" w:rsidRPr="00216D30" w:rsidRDefault="007C474B" w:rsidP="007C474B">
      <w:pPr>
        <w:widowControl w:val="0"/>
        <w:numPr>
          <w:ilvl w:val="0"/>
          <w:numId w:val="34"/>
        </w:numPr>
        <w:shd w:val="clear" w:color="auto" w:fill="FFFFFF"/>
        <w:tabs>
          <w:tab w:val="left" w:pos="893"/>
        </w:tabs>
        <w:autoSpaceDE w:val="0"/>
        <w:autoSpaceDN w:val="0"/>
        <w:adjustRightInd w:val="0"/>
        <w:spacing w:after="0" w:line="248" w:lineRule="exact"/>
        <w:ind w:left="893" w:right="32" w:hanging="306"/>
        <w:jc w:val="both"/>
        <w:rPr>
          <w:rFonts w:ascii="Times New Roman" w:hAnsi="Times New Roman" w:cs="Times New Roman"/>
          <w:spacing w:val="-6"/>
          <w:sz w:val="24"/>
          <w:szCs w:val="24"/>
        </w:rPr>
      </w:pPr>
      <w:r w:rsidRPr="00216D30">
        <w:rPr>
          <w:rFonts w:ascii="Times New Roman" w:hAnsi="Times New Roman" w:cs="Times New Roman"/>
          <w:sz w:val="24"/>
          <w:szCs w:val="24"/>
        </w:rPr>
        <w:t xml:space="preserve">Если при </w:t>
      </w:r>
      <w:proofErr w:type="spellStart"/>
      <w:r w:rsidRPr="00216D30">
        <w:rPr>
          <w:rFonts w:ascii="Times New Roman" w:hAnsi="Times New Roman" w:cs="Times New Roman"/>
          <w:sz w:val="24"/>
          <w:szCs w:val="24"/>
        </w:rPr>
        <w:t>аплодировании</w:t>
      </w:r>
      <w:proofErr w:type="spellEnd"/>
      <w:r w:rsidRPr="00216D30">
        <w:rPr>
          <w:rFonts w:ascii="Times New Roman" w:hAnsi="Times New Roman" w:cs="Times New Roman"/>
          <w:sz w:val="24"/>
          <w:szCs w:val="24"/>
        </w:rPr>
        <w:t xml:space="preserve"> удобнее хлопать правой рукой, можно говорить </w:t>
      </w:r>
      <w:r w:rsidRPr="00216D30">
        <w:rPr>
          <w:rFonts w:ascii="Times New Roman" w:hAnsi="Times New Roman" w:cs="Times New Roman"/>
          <w:spacing w:val="-1"/>
          <w:sz w:val="24"/>
          <w:szCs w:val="24"/>
        </w:rPr>
        <w:t>о решительном характере, левой - вы часто колеблетесь, прежде чем при</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нять решение.</w:t>
      </w:r>
    </w:p>
    <w:p w:rsidR="007C474B" w:rsidRPr="00216D30" w:rsidRDefault="007C474B" w:rsidP="00843B8D">
      <w:pPr>
        <w:shd w:val="clear" w:color="auto" w:fill="FFFFFF"/>
        <w:spacing w:line="248" w:lineRule="exact"/>
        <w:ind w:left="32" w:right="43"/>
        <w:jc w:val="both"/>
        <w:rPr>
          <w:rFonts w:ascii="Times New Roman" w:hAnsi="Times New Roman" w:cs="Times New Roman"/>
          <w:sz w:val="24"/>
          <w:szCs w:val="24"/>
        </w:rPr>
      </w:pPr>
      <w:r w:rsidRPr="00216D30">
        <w:rPr>
          <w:rFonts w:ascii="Times New Roman" w:hAnsi="Times New Roman" w:cs="Times New Roman"/>
          <w:sz w:val="24"/>
          <w:szCs w:val="24"/>
        </w:rPr>
        <w:t xml:space="preserve">Обозначьте левый глаз - Л, левая рука - Л, и т.д.; правый глаз - </w:t>
      </w:r>
      <w:proofErr w:type="gramStart"/>
      <w:r w:rsidRPr="00216D30">
        <w:rPr>
          <w:rFonts w:ascii="Times New Roman" w:hAnsi="Times New Roman" w:cs="Times New Roman"/>
          <w:sz w:val="24"/>
          <w:szCs w:val="24"/>
        </w:rPr>
        <w:t>П</w:t>
      </w:r>
      <w:proofErr w:type="gramEnd"/>
      <w:r w:rsidRPr="00216D30">
        <w:rPr>
          <w:rFonts w:ascii="Times New Roman" w:hAnsi="Times New Roman" w:cs="Times New Roman"/>
          <w:sz w:val="24"/>
          <w:szCs w:val="24"/>
        </w:rPr>
        <w:t>, правая ру</w:t>
      </w:r>
      <w:r w:rsidRPr="00216D30">
        <w:rPr>
          <w:rFonts w:ascii="Times New Roman" w:hAnsi="Times New Roman" w:cs="Times New Roman"/>
          <w:sz w:val="24"/>
          <w:szCs w:val="24"/>
        </w:rPr>
        <w:softHyphen/>
        <w:t>ка - П, и т.д.</w:t>
      </w:r>
    </w:p>
    <w:p w:rsidR="007C474B" w:rsidRPr="00216D30" w:rsidRDefault="007C474B" w:rsidP="007C474B">
      <w:pPr>
        <w:shd w:val="clear" w:color="auto" w:fill="FFFFFF"/>
        <w:spacing w:before="212" w:line="248" w:lineRule="exact"/>
        <w:ind w:left="29"/>
        <w:rPr>
          <w:rFonts w:ascii="Times New Roman" w:hAnsi="Times New Roman" w:cs="Times New Roman"/>
          <w:sz w:val="24"/>
          <w:szCs w:val="24"/>
        </w:rPr>
      </w:pPr>
      <w:r w:rsidRPr="00216D30">
        <w:rPr>
          <w:rFonts w:ascii="Times New Roman" w:hAnsi="Times New Roman" w:cs="Times New Roman"/>
          <w:b/>
          <w:bCs/>
          <w:spacing w:val="-10"/>
          <w:sz w:val="24"/>
          <w:szCs w:val="24"/>
        </w:rPr>
        <w:t>Расшифруем записи.</w:t>
      </w:r>
    </w:p>
    <w:p w:rsidR="007C474B" w:rsidRPr="00216D30" w:rsidRDefault="007C474B" w:rsidP="007C474B">
      <w:pPr>
        <w:shd w:val="clear" w:color="auto" w:fill="FFFFFF"/>
        <w:spacing w:line="248" w:lineRule="exact"/>
        <w:ind w:left="29" w:right="50" w:firstLine="554"/>
        <w:rPr>
          <w:rFonts w:ascii="Times New Roman" w:hAnsi="Times New Roman" w:cs="Times New Roman"/>
          <w:sz w:val="24"/>
          <w:szCs w:val="24"/>
        </w:rPr>
      </w:pPr>
      <w:r w:rsidRPr="00216D30">
        <w:rPr>
          <w:rFonts w:ascii="Times New Roman" w:hAnsi="Times New Roman" w:cs="Times New Roman"/>
          <w:spacing w:val="-2"/>
          <w:sz w:val="24"/>
          <w:szCs w:val="24"/>
        </w:rPr>
        <w:t>ПППП - для вас характерен консерватизм, ориентация на общепринятое мне</w:t>
      </w:r>
      <w:r w:rsidRPr="00216D30">
        <w:rPr>
          <w:rFonts w:ascii="Times New Roman" w:hAnsi="Times New Roman" w:cs="Times New Roman"/>
          <w:spacing w:val="-2"/>
          <w:sz w:val="24"/>
          <w:szCs w:val="24"/>
        </w:rPr>
        <w:softHyphen/>
      </w:r>
      <w:r w:rsidRPr="00216D30">
        <w:rPr>
          <w:rFonts w:ascii="Times New Roman" w:hAnsi="Times New Roman" w:cs="Times New Roman"/>
          <w:sz w:val="24"/>
          <w:szCs w:val="24"/>
        </w:rPr>
        <w:t>ние. Не любите конфликтовать и спорить.</w:t>
      </w:r>
    </w:p>
    <w:p w:rsidR="007C474B" w:rsidRPr="00216D30" w:rsidRDefault="007C474B" w:rsidP="007C474B">
      <w:pPr>
        <w:shd w:val="clear" w:color="auto" w:fill="FFFFFF"/>
        <w:spacing w:line="248" w:lineRule="exact"/>
        <w:ind w:left="583"/>
        <w:rPr>
          <w:rFonts w:ascii="Times New Roman" w:hAnsi="Times New Roman" w:cs="Times New Roman"/>
          <w:sz w:val="24"/>
          <w:szCs w:val="24"/>
        </w:rPr>
      </w:pPr>
      <w:r w:rsidRPr="00216D30">
        <w:rPr>
          <w:rFonts w:ascii="Times New Roman" w:hAnsi="Times New Roman" w:cs="Times New Roman"/>
          <w:sz w:val="24"/>
          <w:szCs w:val="24"/>
        </w:rPr>
        <w:t>ПППЛ - определяющая черта характера - нерешительность.</w:t>
      </w:r>
    </w:p>
    <w:p w:rsidR="007C474B" w:rsidRPr="00216D30" w:rsidRDefault="007C474B" w:rsidP="007C474B">
      <w:pPr>
        <w:shd w:val="clear" w:color="auto" w:fill="FFFFFF"/>
        <w:spacing w:line="248" w:lineRule="exact"/>
        <w:ind w:left="22" w:right="61" w:firstLine="562"/>
        <w:rPr>
          <w:rFonts w:ascii="Times New Roman" w:hAnsi="Times New Roman" w:cs="Times New Roman"/>
          <w:sz w:val="24"/>
          <w:szCs w:val="24"/>
        </w:rPr>
      </w:pPr>
      <w:r w:rsidRPr="00216D30">
        <w:rPr>
          <w:rFonts w:ascii="Times New Roman" w:hAnsi="Times New Roman" w:cs="Times New Roman"/>
          <w:spacing w:val="-1"/>
          <w:sz w:val="24"/>
          <w:szCs w:val="24"/>
        </w:rPr>
        <w:t xml:space="preserve">ППЛП - </w:t>
      </w:r>
      <w:proofErr w:type="gramStart"/>
      <w:r w:rsidRPr="00216D30">
        <w:rPr>
          <w:rFonts w:ascii="Times New Roman" w:hAnsi="Times New Roman" w:cs="Times New Roman"/>
          <w:spacing w:val="-1"/>
          <w:sz w:val="24"/>
          <w:szCs w:val="24"/>
        </w:rPr>
        <w:t>характерны</w:t>
      </w:r>
      <w:proofErr w:type="gramEnd"/>
      <w:r w:rsidRPr="00216D30">
        <w:rPr>
          <w:rFonts w:ascii="Times New Roman" w:hAnsi="Times New Roman" w:cs="Times New Roman"/>
          <w:spacing w:val="-1"/>
          <w:sz w:val="24"/>
          <w:szCs w:val="24"/>
        </w:rPr>
        <w:t xml:space="preserve"> кокетство, решительность, чувство юмора, артистизм. </w:t>
      </w:r>
      <w:proofErr w:type="gramStart"/>
      <w:r w:rsidRPr="00216D30">
        <w:rPr>
          <w:rFonts w:ascii="Times New Roman" w:hAnsi="Times New Roman" w:cs="Times New Roman"/>
          <w:spacing w:val="-1"/>
          <w:sz w:val="24"/>
          <w:szCs w:val="24"/>
        </w:rPr>
        <w:t>Очень контактный</w:t>
      </w:r>
      <w:proofErr w:type="gramEnd"/>
      <w:r w:rsidRPr="00216D30">
        <w:rPr>
          <w:rFonts w:ascii="Times New Roman" w:hAnsi="Times New Roman" w:cs="Times New Roman"/>
          <w:spacing w:val="-1"/>
          <w:sz w:val="24"/>
          <w:szCs w:val="24"/>
        </w:rPr>
        <w:t xml:space="preserve"> тип характера, у женщин встречается наиболее часто.</w:t>
      </w:r>
    </w:p>
    <w:p w:rsidR="007C474B" w:rsidRPr="00216D30" w:rsidRDefault="007C474B" w:rsidP="007C474B">
      <w:pPr>
        <w:shd w:val="clear" w:color="auto" w:fill="FFFFFF"/>
        <w:spacing w:line="248" w:lineRule="exact"/>
        <w:ind w:left="25" w:right="58" w:firstLine="551"/>
        <w:rPr>
          <w:rFonts w:ascii="Times New Roman" w:hAnsi="Times New Roman" w:cs="Times New Roman"/>
          <w:sz w:val="24"/>
          <w:szCs w:val="24"/>
        </w:rPr>
      </w:pPr>
      <w:r w:rsidRPr="00216D30">
        <w:rPr>
          <w:rFonts w:ascii="Times New Roman" w:hAnsi="Times New Roman" w:cs="Times New Roman"/>
          <w:spacing w:val="-1"/>
          <w:sz w:val="24"/>
          <w:szCs w:val="24"/>
        </w:rPr>
        <w:t xml:space="preserve">ППЛЛ - редкий тип характера. </w:t>
      </w:r>
      <w:proofErr w:type="gramStart"/>
      <w:r w:rsidRPr="00216D30">
        <w:rPr>
          <w:rFonts w:ascii="Times New Roman" w:hAnsi="Times New Roman" w:cs="Times New Roman"/>
          <w:spacing w:val="-1"/>
          <w:sz w:val="24"/>
          <w:szCs w:val="24"/>
        </w:rPr>
        <w:t>Близок</w:t>
      </w:r>
      <w:proofErr w:type="gramEnd"/>
      <w:r w:rsidRPr="00216D30">
        <w:rPr>
          <w:rFonts w:ascii="Times New Roman" w:hAnsi="Times New Roman" w:cs="Times New Roman"/>
          <w:spacing w:val="-1"/>
          <w:sz w:val="24"/>
          <w:szCs w:val="24"/>
        </w:rPr>
        <w:t xml:space="preserve"> к предыдущему, но мягче. Некоторое противоречие между нерешительностью и твердостью характера.</w:t>
      </w:r>
    </w:p>
    <w:p w:rsidR="007C474B" w:rsidRPr="00216D30" w:rsidRDefault="007C474B" w:rsidP="007C474B">
      <w:pPr>
        <w:shd w:val="clear" w:color="auto" w:fill="FFFFFF"/>
        <w:spacing w:line="248" w:lineRule="exact"/>
        <w:ind w:left="14" w:right="61" w:firstLine="562"/>
        <w:rPr>
          <w:rFonts w:ascii="Times New Roman" w:hAnsi="Times New Roman" w:cs="Times New Roman"/>
          <w:sz w:val="24"/>
          <w:szCs w:val="24"/>
        </w:rPr>
      </w:pPr>
      <w:r w:rsidRPr="00216D30">
        <w:rPr>
          <w:rFonts w:ascii="Times New Roman" w:hAnsi="Times New Roman" w:cs="Times New Roman"/>
          <w:sz w:val="24"/>
          <w:szCs w:val="24"/>
        </w:rPr>
        <w:t xml:space="preserve">ПЛПП - сочетание аналитического склада ума и мягкости. Чаще встречается </w:t>
      </w:r>
      <w:r w:rsidRPr="00216D30">
        <w:rPr>
          <w:rFonts w:ascii="Times New Roman" w:hAnsi="Times New Roman" w:cs="Times New Roman"/>
          <w:spacing w:val="-1"/>
          <w:sz w:val="24"/>
          <w:szCs w:val="24"/>
        </w:rPr>
        <w:t>у женщин - тип «деловой женщины». Медленное привыкание, осторожность, тер</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пимость и некоторая холодность.</w:t>
      </w:r>
    </w:p>
    <w:p w:rsidR="007C474B" w:rsidRPr="00216D30" w:rsidRDefault="007C474B" w:rsidP="007C474B">
      <w:pPr>
        <w:shd w:val="clear" w:color="auto" w:fill="FFFFFF"/>
        <w:spacing w:line="248" w:lineRule="exact"/>
        <w:ind w:left="22" w:right="68" w:firstLine="554"/>
        <w:rPr>
          <w:rFonts w:ascii="Times New Roman" w:hAnsi="Times New Roman" w:cs="Times New Roman"/>
          <w:sz w:val="24"/>
          <w:szCs w:val="24"/>
        </w:rPr>
      </w:pPr>
      <w:r w:rsidRPr="00216D30">
        <w:rPr>
          <w:rFonts w:ascii="Times New Roman" w:hAnsi="Times New Roman" w:cs="Times New Roman"/>
          <w:spacing w:val="-1"/>
          <w:sz w:val="24"/>
          <w:szCs w:val="24"/>
        </w:rPr>
        <w:t xml:space="preserve">ПЛПЛ - слабый и самый редкий тип характера. Беззащитны, подвержены </w:t>
      </w:r>
      <w:r w:rsidRPr="00216D30">
        <w:rPr>
          <w:rFonts w:ascii="Times New Roman" w:hAnsi="Times New Roman" w:cs="Times New Roman"/>
          <w:sz w:val="24"/>
          <w:szCs w:val="24"/>
        </w:rPr>
        <w:t>влиянию (как правило, женщины).</w:t>
      </w:r>
    </w:p>
    <w:p w:rsidR="007C474B" w:rsidRPr="00216D30" w:rsidRDefault="007C474B" w:rsidP="007C474B">
      <w:pPr>
        <w:shd w:val="clear" w:color="auto" w:fill="FFFFFF"/>
        <w:spacing w:line="248" w:lineRule="exact"/>
        <w:ind w:left="7" w:right="65" w:firstLine="554"/>
        <w:rPr>
          <w:rFonts w:ascii="Times New Roman" w:hAnsi="Times New Roman" w:cs="Times New Roman"/>
          <w:sz w:val="24"/>
          <w:szCs w:val="24"/>
        </w:rPr>
      </w:pPr>
      <w:r w:rsidRPr="00216D30">
        <w:rPr>
          <w:rFonts w:ascii="Times New Roman" w:hAnsi="Times New Roman" w:cs="Times New Roman"/>
          <w:spacing w:val="-1"/>
          <w:sz w:val="24"/>
          <w:szCs w:val="24"/>
        </w:rPr>
        <w:t>ЛППП - распространенный характер. Основная черта - эмоциональность, со</w:t>
      </w:r>
      <w:r w:rsidRPr="00216D30">
        <w:rPr>
          <w:rFonts w:ascii="Times New Roman" w:hAnsi="Times New Roman" w:cs="Times New Roman"/>
          <w:spacing w:val="-1"/>
          <w:sz w:val="24"/>
          <w:szCs w:val="24"/>
        </w:rPr>
        <w:softHyphen/>
        <w:t xml:space="preserve">четающаяся с недостаточной настойчивостью. Поддаются влиянию. </w:t>
      </w:r>
      <w:proofErr w:type="gramStart"/>
      <w:r w:rsidRPr="00216D30">
        <w:rPr>
          <w:rFonts w:ascii="Times New Roman" w:hAnsi="Times New Roman" w:cs="Times New Roman"/>
          <w:spacing w:val="-1"/>
          <w:sz w:val="24"/>
          <w:szCs w:val="24"/>
        </w:rPr>
        <w:t>Счастливы</w:t>
      </w:r>
      <w:proofErr w:type="gramEnd"/>
      <w:r w:rsidRPr="00216D30">
        <w:rPr>
          <w:rFonts w:ascii="Times New Roman" w:hAnsi="Times New Roman" w:cs="Times New Roman"/>
          <w:spacing w:val="-1"/>
          <w:sz w:val="24"/>
          <w:szCs w:val="24"/>
        </w:rPr>
        <w:t xml:space="preserve"> в </w:t>
      </w:r>
      <w:r w:rsidRPr="00216D30">
        <w:rPr>
          <w:rFonts w:ascii="Times New Roman" w:hAnsi="Times New Roman" w:cs="Times New Roman"/>
          <w:sz w:val="24"/>
          <w:szCs w:val="24"/>
        </w:rPr>
        <w:t>друзьях, легко сходятся с людьми.</w:t>
      </w:r>
    </w:p>
    <w:p w:rsidR="007C474B" w:rsidRPr="00216D30" w:rsidRDefault="007C474B" w:rsidP="007C474B">
      <w:pPr>
        <w:shd w:val="clear" w:color="auto" w:fill="FFFFFF"/>
        <w:spacing w:line="248" w:lineRule="exact"/>
        <w:ind w:left="562"/>
        <w:rPr>
          <w:rFonts w:ascii="Times New Roman" w:hAnsi="Times New Roman" w:cs="Times New Roman"/>
          <w:sz w:val="24"/>
          <w:szCs w:val="24"/>
        </w:rPr>
      </w:pPr>
      <w:r w:rsidRPr="00216D30">
        <w:rPr>
          <w:rFonts w:ascii="Times New Roman" w:hAnsi="Times New Roman" w:cs="Times New Roman"/>
          <w:sz w:val="24"/>
          <w:szCs w:val="24"/>
        </w:rPr>
        <w:t>ЛППЛ - тип «маленькой королевы», характерны мягкость, наивность.</w:t>
      </w:r>
    </w:p>
    <w:p w:rsidR="007C474B" w:rsidRPr="00216D30" w:rsidRDefault="007C474B" w:rsidP="007C474B">
      <w:pPr>
        <w:shd w:val="clear" w:color="auto" w:fill="FFFFFF"/>
        <w:tabs>
          <w:tab w:val="left" w:pos="4126"/>
        </w:tabs>
        <w:spacing w:line="248" w:lineRule="exact"/>
        <w:ind w:left="7" w:right="72" w:firstLine="558"/>
        <w:rPr>
          <w:rFonts w:ascii="Times New Roman" w:hAnsi="Times New Roman" w:cs="Times New Roman"/>
          <w:sz w:val="24"/>
          <w:szCs w:val="24"/>
        </w:rPr>
      </w:pPr>
      <w:r w:rsidRPr="00216D30">
        <w:rPr>
          <w:rFonts w:ascii="Times New Roman" w:hAnsi="Times New Roman" w:cs="Times New Roman"/>
          <w:spacing w:val="-2"/>
          <w:sz w:val="24"/>
          <w:szCs w:val="24"/>
        </w:rPr>
        <w:t xml:space="preserve">ЛЛПП - </w:t>
      </w:r>
      <w:proofErr w:type="gramStart"/>
      <w:r w:rsidRPr="00216D30">
        <w:rPr>
          <w:rFonts w:ascii="Times New Roman" w:hAnsi="Times New Roman" w:cs="Times New Roman"/>
          <w:spacing w:val="-2"/>
          <w:sz w:val="24"/>
          <w:szCs w:val="24"/>
        </w:rPr>
        <w:t>присущи</w:t>
      </w:r>
      <w:proofErr w:type="gramEnd"/>
      <w:r w:rsidRPr="00216D30">
        <w:rPr>
          <w:rFonts w:ascii="Times New Roman" w:hAnsi="Times New Roman" w:cs="Times New Roman"/>
          <w:spacing w:val="-2"/>
          <w:sz w:val="24"/>
          <w:szCs w:val="24"/>
        </w:rPr>
        <w:t xml:space="preserve"> дружелюбие и простота, некоторая разбросанность интере</w:t>
      </w:r>
      <w:r w:rsidRPr="00216D30">
        <w:rPr>
          <w:rFonts w:ascii="Times New Roman" w:hAnsi="Times New Roman" w:cs="Times New Roman"/>
          <w:spacing w:val="-2"/>
          <w:sz w:val="24"/>
          <w:szCs w:val="24"/>
        </w:rPr>
        <w:softHyphen/>
      </w:r>
      <w:r w:rsidRPr="00216D30">
        <w:rPr>
          <w:rFonts w:ascii="Times New Roman" w:hAnsi="Times New Roman" w:cs="Times New Roman"/>
          <w:sz w:val="24"/>
          <w:szCs w:val="24"/>
        </w:rPr>
        <w:t>сов. Склонность к самоанализу.</w:t>
      </w:r>
      <w:r w:rsidRPr="00216D30">
        <w:rPr>
          <w:rFonts w:ascii="Times New Roman" w:hAnsi="Times New Roman" w:cs="Times New Roman"/>
          <w:sz w:val="24"/>
          <w:szCs w:val="24"/>
        </w:rPr>
        <w:tab/>
      </w:r>
    </w:p>
    <w:p w:rsidR="007C474B" w:rsidRPr="00216D30" w:rsidRDefault="007C474B" w:rsidP="007C474B">
      <w:pPr>
        <w:shd w:val="clear" w:color="auto" w:fill="FFFFFF"/>
        <w:spacing w:line="248" w:lineRule="exact"/>
        <w:ind w:right="76" w:firstLine="558"/>
        <w:rPr>
          <w:rFonts w:ascii="Times New Roman" w:hAnsi="Times New Roman" w:cs="Times New Roman"/>
          <w:sz w:val="24"/>
          <w:szCs w:val="24"/>
        </w:rPr>
      </w:pPr>
      <w:r w:rsidRPr="00216D30">
        <w:rPr>
          <w:rFonts w:ascii="Times New Roman" w:hAnsi="Times New Roman" w:cs="Times New Roman"/>
          <w:sz w:val="24"/>
          <w:szCs w:val="24"/>
        </w:rPr>
        <w:t>ЛЛПЛ - преобладают простодушие, мягкость, доверчивость. Очень редкий тип, практически не встречается у мужчин.</w:t>
      </w:r>
    </w:p>
    <w:p w:rsidR="007C474B" w:rsidRPr="00216D30" w:rsidRDefault="007C474B" w:rsidP="007C474B">
      <w:pPr>
        <w:shd w:val="clear" w:color="auto" w:fill="FFFFFF"/>
        <w:spacing w:before="4" w:line="248" w:lineRule="exact"/>
        <w:ind w:left="4" w:right="68" w:firstLine="558"/>
        <w:rPr>
          <w:rFonts w:ascii="Times New Roman" w:hAnsi="Times New Roman" w:cs="Times New Roman"/>
          <w:sz w:val="24"/>
          <w:szCs w:val="24"/>
        </w:rPr>
      </w:pPr>
      <w:r w:rsidRPr="00216D30">
        <w:rPr>
          <w:rFonts w:ascii="Times New Roman" w:hAnsi="Times New Roman" w:cs="Times New Roman"/>
          <w:spacing w:val="-1"/>
          <w:sz w:val="24"/>
          <w:szCs w:val="24"/>
        </w:rPr>
        <w:t>ЛЛЛП - эмоциональность, энергичность, решительность. Часто принимают решения наспех. Очень важен дополнительный тормоз. Мужчины менее эмоцио</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нальны.</w:t>
      </w:r>
    </w:p>
    <w:p w:rsidR="007C474B" w:rsidRPr="00216D30" w:rsidRDefault="007C474B" w:rsidP="007C474B">
      <w:pPr>
        <w:shd w:val="clear" w:color="auto" w:fill="FFFFFF"/>
        <w:spacing w:before="4" w:line="248" w:lineRule="exact"/>
        <w:ind w:left="7" w:right="83" w:firstLine="554"/>
        <w:rPr>
          <w:rFonts w:ascii="Times New Roman" w:hAnsi="Times New Roman" w:cs="Times New Roman"/>
          <w:sz w:val="24"/>
          <w:szCs w:val="24"/>
        </w:rPr>
      </w:pPr>
      <w:r w:rsidRPr="00216D30">
        <w:rPr>
          <w:rFonts w:ascii="Times New Roman" w:hAnsi="Times New Roman" w:cs="Times New Roman"/>
          <w:sz w:val="24"/>
          <w:szCs w:val="24"/>
        </w:rPr>
        <w:lastRenderedPageBreak/>
        <w:t xml:space="preserve">ЛЛЛЛ - </w:t>
      </w:r>
      <w:proofErr w:type="spellStart"/>
      <w:r w:rsidRPr="00216D30">
        <w:rPr>
          <w:rFonts w:ascii="Times New Roman" w:hAnsi="Times New Roman" w:cs="Times New Roman"/>
          <w:sz w:val="24"/>
          <w:szCs w:val="24"/>
        </w:rPr>
        <w:t>антиконсервативный</w:t>
      </w:r>
      <w:proofErr w:type="spellEnd"/>
      <w:r w:rsidRPr="00216D30">
        <w:rPr>
          <w:rFonts w:ascii="Times New Roman" w:hAnsi="Times New Roman" w:cs="Times New Roman"/>
          <w:sz w:val="24"/>
          <w:szCs w:val="24"/>
        </w:rPr>
        <w:t xml:space="preserve"> тип характера. </w:t>
      </w:r>
      <w:proofErr w:type="gramStart"/>
      <w:r w:rsidRPr="00216D30">
        <w:rPr>
          <w:rFonts w:ascii="Times New Roman" w:hAnsi="Times New Roman" w:cs="Times New Roman"/>
          <w:sz w:val="24"/>
          <w:szCs w:val="24"/>
        </w:rPr>
        <w:t xml:space="preserve">Способны на старые вещи </w:t>
      </w:r>
      <w:r w:rsidRPr="00216D30">
        <w:rPr>
          <w:rFonts w:ascii="Times New Roman" w:hAnsi="Times New Roman" w:cs="Times New Roman"/>
          <w:spacing w:val="-1"/>
          <w:sz w:val="24"/>
          <w:szCs w:val="24"/>
        </w:rPr>
        <w:t>взглянуть по-новому.</w:t>
      </w:r>
      <w:proofErr w:type="gramEnd"/>
      <w:r w:rsidRPr="00216D30">
        <w:rPr>
          <w:rFonts w:ascii="Times New Roman" w:hAnsi="Times New Roman" w:cs="Times New Roman"/>
          <w:spacing w:val="-1"/>
          <w:sz w:val="24"/>
          <w:szCs w:val="24"/>
        </w:rPr>
        <w:t xml:space="preserve"> Эмоциональны, эгоистичны, упрямы, иногда замкнуты.</w:t>
      </w:r>
    </w:p>
    <w:p w:rsidR="007C474B" w:rsidRPr="00216D30" w:rsidRDefault="007C474B" w:rsidP="007C474B">
      <w:pPr>
        <w:shd w:val="clear" w:color="auto" w:fill="FFFFFF"/>
        <w:spacing w:line="248" w:lineRule="exact"/>
        <w:ind w:left="14" w:firstLine="558"/>
        <w:rPr>
          <w:rFonts w:ascii="Times New Roman" w:hAnsi="Times New Roman" w:cs="Times New Roman"/>
          <w:sz w:val="24"/>
          <w:szCs w:val="24"/>
        </w:rPr>
      </w:pPr>
      <w:r w:rsidRPr="00216D30">
        <w:rPr>
          <w:rFonts w:ascii="Times New Roman" w:hAnsi="Times New Roman" w:cs="Times New Roman"/>
          <w:spacing w:val="-1"/>
          <w:sz w:val="24"/>
          <w:szCs w:val="24"/>
        </w:rPr>
        <w:t xml:space="preserve">ЛПЛП - самый сильный тип характера. Вас трудно в чем-либо убедить. Вы с трудом меняете свою точку зрения. </w:t>
      </w:r>
      <w:proofErr w:type="gramStart"/>
      <w:r w:rsidRPr="00216D30">
        <w:rPr>
          <w:rFonts w:ascii="Times New Roman" w:hAnsi="Times New Roman" w:cs="Times New Roman"/>
          <w:spacing w:val="-1"/>
          <w:sz w:val="24"/>
          <w:szCs w:val="24"/>
        </w:rPr>
        <w:t xml:space="preserve">Энергичны, упорно добиваетесь поставленной </w:t>
      </w:r>
      <w:r w:rsidRPr="00216D30">
        <w:rPr>
          <w:rFonts w:ascii="Times New Roman" w:hAnsi="Times New Roman" w:cs="Times New Roman"/>
          <w:sz w:val="24"/>
          <w:szCs w:val="24"/>
        </w:rPr>
        <w:t>цели.</w:t>
      </w:r>
      <w:proofErr w:type="gramEnd"/>
    </w:p>
    <w:p w:rsidR="007C474B" w:rsidRPr="00216D30" w:rsidRDefault="007C474B" w:rsidP="007C474B">
      <w:pPr>
        <w:shd w:val="clear" w:color="auto" w:fill="FFFFFF"/>
        <w:spacing w:line="248" w:lineRule="exact"/>
        <w:ind w:left="7" w:firstLine="565"/>
        <w:rPr>
          <w:rFonts w:ascii="Times New Roman" w:hAnsi="Times New Roman" w:cs="Times New Roman"/>
          <w:sz w:val="24"/>
          <w:szCs w:val="24"/>
        </w:rPr>
      </w:pPr>
      <w:r w:rsidRPr="00216D30">
        <w:rPr>
          <w:rFonts w:ascii="Times New Roman" w:hAnsi="Times New Roman" w:cs="Times New Roman"/>
          <w:spacing w:val="-1"/>
          <w:sz w:val="24"/>
          <w:szCs w:val="24"/>
        </w:rPr>
        <w:t xml:space="preserve">ЛПЛЛ - </w:t>
      </w:r>
      <w:proofErr w:type="gramStart"/>
      <w:r w:rsidRPr="00216D30">
        <w:rPr>
          <w:rFonts w:ascii="Times New Roman" w:hAnsi="Times New Roman" w:cs="Times New Roman"/>
          <w:spacing w:val="-1"/>
          <w:sz w:val="24"/>
          <w:szCs w:val="24"/>
        </w:rPr>
        <w:t>настойчивы</w:t>
      </w:r>
      <w:proofErr w:type="gramEnd"/>
      <w:r w:rsidRPr="00216D30">
        <w:rPr>
          <w:rFonts w:ascii="Times New Roman" w:hAnsi="Times New Roman" w:cs="Times New Roman"/>
          <w:spacing w:val="-1"/>
          <w:sz w:val="24"/>
          <w:szCs w:val="24"/>
        </w:rPr>
        <w:t xml:space="preserve">, склонны к самоанализу, с трудом находят себе новых </w:t>
      </w:r>
      <w:r w:rsidRPr="00216D30">
        <w:rPr>
          <w:rFonts w:ascii="Times New Roman" w:hAnsi="Times New Roman" w:cs="Times New Roman"/>
          <w:sz w:val="24"/>
          <w:szCs w:val="24"/>
        </w:rPr>
        <w:t>друзей. Устойчивые люди.</w:t>
      </w:r>
    </w:p>
    <w:p w:rsidR="007C474B" w:rsidRPr="00216D30" w:rsidRDefault="007C474B" w:rsidP="007C474B">
      <w:pPr>
        <w:shd w:val="clear" w:color="auto" w:fill="FFFFFF"/>
        <w:spacing w:line="248" w:lineRule="exact"/>
        <w:ind w:left="18" w:right="11" w:firstLine="554"/>
        <w:rPr>
          <w:rFonts w:ascii="Times New Roman" w:hAnsi="Times New Roman" w:cs="Times New Roman"/>
          <w:sz w:val="24"/>
          <w:szCs w:val="24"/>
        </w:rPr>
      </w:pPr>
      <w:r w:rsidRPr="00216D30">
        <w:rPr>
          <w:rFonts w:ascii="Times New Roman" w:hAnsi="Times New Roman" w:cs="Times New Roman"/>
          <w:spacing w:val="-1"/>
          <w:sz w:val="24"/>
          <w:szCs w:val="24"/>
        </w:rPr>
        <w:t>ПЛЛП - легкий характер. Вы счастливо умеете избегать конфликтов, любите путешествовать. Легко находите друзей. Часто меняете свои увлечения.</w:t>
      </w:r>
    </w:p>
    <w:p w:rsidR="007C474B" w:rsidRPr="00216D30" w:rsidRDefault="007C474B" w:rsidP="007C474B">
      <w:pPr>
        <w:shd w:val="clear" w:color="auto" w:fill="FFFFFF"/>
        <w:spacing w:line="248" w:lineRule="exact"/>
        <w:ind w:left="7" w:right="11" w:firstLine="554"/>
        <w:rPr>
          <w:rFonts w:ascii="Times New Roman" w:hAnsi="Times New Roman" w:cs="Times New Roman"/>
          <w:sz w:val="24"/>
          <w:szCs w:val="24"/>
        </w:rPr>
      </w:pPr>
      <w:r w:rsidRPr="00216D30">
        <w:rPr>
          <w:rFonts w:ascii="Times New Roman" w:hAnsi="Times New Roman" w:cs="Times New Roman"/>
          <w:spacing w:val="-1"/>
          <w:sz w:val="24"/>
          <w:szCs w:val="24"/>
        </w:rPr>
        <w:t>ПЛЛЛ - непостоянство. Независимость, желание все сделать самому. Спо</w:t>
      </w:r>
      <w:r w:rsidRPr="00216D30">
        <w:rPr>
          <w:rFonts w:ascii="Times New Roman" w:hAnsi="Times New Roman" w:cs="Times New Roman"/>
          <w:spacing w:val="-1"/>
          <w:sz w:val="24"/>
          <w:szCs w:val="24"/>
        </w:rPr>
        <w:softHyphen/>
        <w:t>собность анализировать помогает вам успешно решать сложные задачи. Вы каже</w:t>
      </w:r>
      <w:r w:rsidRPr="00216D30">
        <w:rPr>
          <w:rFonts w:ascii="Times New Roman" w:hAnsi="Times New Roman" w:cs="Times New Roman"/>
          <w:spacing w:val="-1"/>
          <w:sz w:val="24"/>
          <w:szCs w:val="24"/>
        </w:rPr>
        <w:softHyphen/>
        <w:t>тесь мягким. Но становитесь требовательным, когда речь идет о деле.</w:t>
      </w:r>
    </w:p>
    <w:p w:rsidR="007C474B" w:rsidRPr="00216D30" w:rsidRDefault="007C474B" w:rsidP="007C474B">
      <w:pPr>
        <w:shd w:val="clear" w:color="auto" w:fill="FFFFFF"/>
        <w:spacing w:line="248" w:lineRule="exact"/>
        <w:ind w:left="11" w:right="18" w:firstLine="558"/>
        <w:rPr>
          <w:rFonts w:ascii="Times New Roman" w:hAnsi="Times New Roman" w:cs="Times New Roman"/>
          <w:sz w:val="24"/>
          <w:szCs w:val="24"/>
        </w:rPr>
      </w:pPr>
      <w:r w:rsidRPr="00216D30">
        <w:rPr>
          <w:rFonts w:ascii="Times New Roman" w:hAnsi="Times New Roman" w:cs="Times New Roman"/>
          <w:spacing w:val="-1"/>
          <w:sz w:val="24"/>
          <w:szCs w:val="24"/>
        </w:rPr>
        <w:t xml:space="preserve">Результаты теста заносятся в газету. Учащиеся с удивлением обнаруживают, </w:t>
      </w:r>
      <w:r w:rsidRPr="00216D30">
        <w:rPr>
          <w:rFonts w:ascii="Times New Roman" w:hAnsi="Times New Roman" w:cs="Times New Roman"/>
          <w:spacing w:val="-2"/>
          <w:sz w:val="24"/>
          <w:szCs w:val="24"/>
        </w:rPr>
        <w:t xml:space="preserve">что в классе есть и другие, имеющие похожий тип характера. И, безусловно, нужно </w:t>
      </w:r>
      <w:r w:rsidRPr="00216D30">
        <w:rPr>
          <w:rFonts w:ascii="Times New Roman" w:hAnsi="Times New Roman" w:cs="Times New Roman"/>
          <w:spacing w:val="-1"/>
          <w:sz w:val="24"/>
          <w:szCs w:val="24"/>
        </w:rPr>
        <w:t>помнить, что не бывает плохих характеров, бывают лишь лучше или хуже воспи</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танные люди.</w:t>
      </w:r>
    </w:p>
    <w:p w:rsidR="007C474B" w:rsidRPr="00216D30" w:rsidRDefault="007C474B" w:rsidP="007C474B">
      <w:pPr>
        <w:shd w:val="clear" w:color="auto" w:fill="FFFFFF"/>
        <w:spacing w:before="4" w:line="248" w:lineRule="exact"/>
        <w:ind w:left="7" w:right="83" w:firstLine="554"/>
        <w:rPr>
          <w:rFonts w:ascii="Times New Roman" w:hAnsi="Times New Roman" w:cs="Times New Roman"/>
          <w:sz w:val="24"/>
          <w:szCs w:val="24"/>
        </w:rPr>
      </w:pPr>
    </w:p>
    <w:p w:rsidR="007C474B" w:rsidRPr="00216D30" w:rsidRDefault="007C474B" w:rsidP="00785043">
      <w:pPr>
        <w:shd w:val="clear" w:color="auto" w:fill="FFFFFF"/>
        <w:spacing w:before="209" w:line="270" w:lineRule="exact"/>
        <w:ind w:left="11" w:right="418"/>
        <w:jc w:val="center"/>
        <w:rPr>
          <w:rFonts w:ascii="Times New Roman" w:hAnsi="Times New Roman" w:cs="Times New Roman"/>
          <w:sz w:val="24"/>
          <w:szCs w:val="24"/>
        </w:rPr>
      </w:pPr>
      <w:r w:rsidRPr="00216D30">
        <w:rPr>
          <w:rFonts w:ascii="Times New Roman" w:hAnsi="Times New Roman" w:cs="Times New Roman"/>
          <w:bCs/>
          <w:sz w:val="24"/>
          <w:szCs w:val="24"/>
        </w:rPr>
        <w:t xml:space="preserve">Литература. </w:t>
      </w:r>
      <w:proofErr w:type="spellStart"/>
      <w:r w:rsidRPr="00216D30">
        <w:rPr>
          <w:rFonts w:ascii="Times New Roman" w:hAnsi="Times New Roman" w:cs="Times New Roman"/>
          <w:sz w:val="24"/>
          <w:szCs w:val="24"/>
        </w:rPr>
        <w:t>Жариков</w:t>
      </w:r>
      <w:proofErr w:type="spellEnd"/>
      <w:r w:rsidRPr="00216D30">
        <w:rPr>
          <w:rFonts w:ascii="Times New Roman" w:hAnsi="Times New Roman" w:cs="Times New Roman"/>
          <w:sz w:val="24"/>
          <w:szCs w:val="24"/>
        </w:rPr>
        <w:t xml:space="preserve"> Е., Крушельницкий Е</w:t>
      </w:r>
      <w:r w:rsidR="004B0088" w:rsidRPr="00216D30">
        <w:rPr>
          <w:rFonts w:ascii="Times New Roman" w:hAnsi="Times New Roman" w:cs="Times New Roman"/>
          <w:sz w:val="24"/>
          <w:szCs w:val="24"/>
        </w:rPr>
        <w:t xml:space="preserve">. Для </w:t>
      </w:r>
      <w:proofErr w:type="spellStart"/>
      <w:r w:rsidR="004B0088" w:rsidRPr="00216D30">
        <w:rPr>
          <w:rFonts w:ascii="Times New Roman" w:hAnsi="Times New Roman" w:cs="Times New Roman"/>
          <w:sz w:val="24"/>
          <w:szCs w:val="24"/>
        </w:rPr>
        <w:t>тебя</w:t>
      </w:r>
      <w:proofErr w:type="gramStart"/>
      <w:r w:rsidR="004B0088" w:rsidRPr="00216D30">
        <w:rPr>
          <w:rFonts w:ascii="Times New Roman" w:hAnsi="Times New Roman" w:cs="Times New Roman"/>
          <w:sz w:val="24"/>
          <w:szCs w:val="24"/>
        </w:rPr>
        <w:t>,и</w:t>
      </w:r>
      <w:proofErr w:type="spellEnd"/>
      <w:proofErr w:type="gramEnd"/>
      <w:r w:rsidR="004B0088" w:rsidRPr="00216D30">
        <w:rPr>
          <w:rFonts w:ascii="Times New Roman" w:hAnsi="Times New Roman" w:cs="Times New Roman"/>
          <w:sz w:val="24"/>
          <w:szCs w:val="24"/>
        </w:rPr>
        <w:t xml:space="preserve"> о тебе. - М., 1999</w:t>
      </w:r>
    </w:p>
    <w:p w:rsidR="004B0088"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2C2BE1" w:rsidRPr="00216D30" w:rsidRDefault="002C2BE1"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4B0088">
      <w:pPr>
        <w:shd w:val="clear" w:color="auto" w:fill="FFFFFF"/>
        <w:spacing w:line="360" w:lineRule="auto"/>
        <w:rPr>
          <w:rFonts w:ascii="Times New Roman" w:hAnsi="Times New Roman" w:cs="Times New Roman"/>
          <w:sz w:val="24"/>
          <w:szCs w:val="24"/>
        </w:rPr>
      </w:pPr>
      <w:r w:rsidRPr="00216D30">
        <w:rPr>
          <w:rFonts w:ascii="Times New Roman" w:hAnsi="Times New Roman" w:cs="Times New Roman"/>
          <w:sz w:val="24"/>
          <w:szCs w:val="24"/>
        </w:rPr>
        <w:t xml:space="preserve">Занятие 9.  </w:t>
      </w:r>
    </w:p>
    <w:p w:rsidR="004B0088" w:rsidRPr="00216D30" w:rsidRDefault="004B0088" w:rsidP="004B0088">
      <w:pPr>
        <w:shd w:val="clear" w:color="auto" w:fill="FFFFFF"/>
        <w:spacing w:line="360" w:lineRule="auto"/>
        <w:ind w:hanging="1985"/>
        <w:jc w:val="center"/>
        <w:rPr>
          <w:rFonts w:ascii="Times New Roman" w:hAnsi="Times New Roman" w:cs="Times New Roman"/>
          <w:sz w:val="24"/>
          <w:szCs w:val="24"/>
        </w:rPr>
      </w:pPr>
      <w:r w:rsidRPr="00216D30">
        <w:rPr>
          <w:rFonts w:ascii="Times New Roman" w:hAnsi="Times New Roman" w:cs="Times New Roman"/>
          <w:sz w:val="24"/>
          <w:szCs w:val="24"/>
        </w:rPr>
        <w:t>Тема: «</w:t>
      </w:r>
      <w:r w:rsidRPr="00216D30">
        <w:rPr>
          <w:rFonts w:ascii="Times New Roman" w:hAnsi="Times New Roman" w:cs="Times New Roman"/>
          <w:b/>
          <w:sz w:val="24"/>
          <w:szCs w:val="24"/>
        </w:rPr>
        <w:t>Общение как социально-психологическая проблема».</w:t>
      </w:r>
    </w:p>
    <w:p w:rsidR="004B0088" w:rsidRPr="00216D30" w:rsidRDefault="004B0088" w:rsidP="00B017D3">
      <w:pPr>
        <w:jc w:val="center"/>
        <w:rPr>
          <w:rFonts w:ascii="Times New Roman" w:hAnsi="Times New Roman" w:cs="Times New Roman"/>
          <w:sz w:val="24"/>
          <w:szCs w:val="24"/>
        </w:rPr>
      </w:pPr>
      <w:r w:rsidRPr="00216D30">
        <w:rPr>
          <w:rFonts w:ascii="Times New Roman" w:hAnsi="Times New Roman" w:cs="Times New Roman"/>
          <w:sz w:val="24"/>
          <w:szCs w:val="24"/>
        </w:rPr>
        <w:lastRenderedPageBreak/>
        <w:t>План занятия:</w:t>
      </w:r>
    </w:p>
    <w:p w:rsidR="004B0088" w:rsidRPr="00216D30" w:rsidRDefault="004B0088" w:rsidP="004B0088">
      <w:pPr>
        <w:jc w:val="center"/>
        <w:rPr>
          <w:rFonts w:ascii="Times New Roman" w:hAnsi="Times New Roman" w:cs="Times New Roman"/>
          <w:sz w:val="24"/>
          <w:szCs w:val="24"/>
        </w:rPr>
      </w:pPr>
    </w:p>
    <w:tbl>
      <w:tblPr>
        <w:tblStyle w:val="aa"/>
        <w:tblW w:w="10119" w:type="dxa"/>
        <w:tblLook w:val="01E0" w:firstRow="1" w:lastRow="1" w:firstColumn="1" w:lastColumn="1" w:noHBand="0" w:noVBand="0"/>
      </w:tblPr>
      <w:tblGrid>
        <w:gridCol w:w="2127"/>
        <w:gridCol w:w="7992"/>
      </w:tblGrid>
      <w:tr w:rsidR="004B0088" w:rsidRPr="00216D30" w:rsidTr="004B0088">
        <w:tc>
          <w:tcPr>
            <w:tcW w:w="2127" w:type="dxa"/>
          </w:tcPr>
          <w:p w:rsidR="004B0088" w:rsidRPr="00216D30" w:rsidRDefault="004B0088" w:rsidP="006E3780">
            <w:pPr>
              <w:rPr>
                <w:rFonts w:ascii="Times New Roman" w:hAnsi="Times New Roman" w:cs="Times New Roman"/>
                <w:b/>
                <w:sz w:val="24"/>
                <w:szCs w:val="24"/>
              </w:rPr>
            </w:pPr>
            <w:r w:rsidRPr="00216D30">
              <w:rPr>
                <w:rFonts w:ascii="Times New Roman" w:hAnsi="Times New Roman" w:cs="Times New Roman"/>
                <w:b/>
                <w:sz w:val="24"/>
                <w:szCs w:val="24"/>
              </w:rPr>
              <w:t>Цель</w:t>
            </w:r>
          </w:p>
        </w:tc>
        <w:tc>
          <w:tcPr>
            <w:tcW w:w="7992" w:type="dxa"/>
          </w:tcPr>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Развитие коммуникативных навыков — уста</w:t>
            </w:r>
            <w:r w:rsidRPr="00216D30">
              <w:rPr>
                <w:rFonts w:ascii="Times New Roman" w:hAnsi="Times New Roman" w:cs="Times New Roman"/>
                <w:sz w:val="24"/>
                <w:szCs w:val="24"/>
              </w:rPr>
              <w:softHyphen/>
              <w:t>новление контактов, формирование навыка равноправ</w:t>
            </w:r>
            <w:r w:rsidRPr="00216D30">
              <w:rPr>
                <w:rFonts w:ascii="Times New Roman" w:hAnsi="Times New Roman" w:cs="Times New Roman"/>
                <w:sz w:val="24"/>
                <w:szCs w:val="24"/>
              </w:rPr>
              <w:softHyphen/>
              <w:t>ного общения через самопознание, актуализацию лич</w:t>
            </w:r>
            <w:r w:rsidRPr="00216D30">
              <w:rPr>
                <w:rFonts w:ascii="Times New Roman" w:hAnsi="Times New Roman" w:cs="Times New Roman"/>
                <w:sz w:val="24"/>
                <w:szCs w:val="24"/>
              </w:rPr>
              <w:softHyphen/>
              <w:t>ностных каче</w:t>
            </w:r>
            <w:proofErr w:type="gramStart"/>
            <w:r w:rsidRPr="00216D30">
              <w:rPr>
                <w:rFonts w:ascii="Times New Roman" w:hAnsi="Times New Roman" w:cs="Times New Roman"/>
                <w:sz w:val="24"/>
                <w:szCs w:val="24"/>
              </w:rPr>
              <w:t>ств ст</w:t>
            </w:r>
            <w:proofErr w:type="gramEnd"/>
            <w:r w:rsidRPr="00216D30">
              <w:rPr>
                <w:rFonts w:ascii="Times New Roman" w:hAnsi="Times New Roman" w:cs="Times New Roman"/>
                <w:sz w:val="24"/>
                <w:szCs w:val="24"/>
              </w:rPr>
              <w:t>аршеклассников.</w:t>
            </w:r>
          </w:p>
        </w:tc>
      </w:tr>
      <w:tr w:rsidR="004B0088" w:rsidRPr="00216D30" w:rsidTr="004B0088">
        <w:tc>
          <w:tcPr>
            <w:tcW w:w="2127" w:type="dxa"/>
          </w:tcPr>
          <w:p w:rsidR="004B0088" w:rsidRPr="00216D30" w:rsidRDefault="004B0088" w:rsidP="006E3780">
            <w:pPr>
              <w:rPr>
                <w:rFonts w:ascii="Times New Roman" w:hAnsi="Times New Roman" w:cs="Times New Roman"/>
                <w:b/>
                <w:sz w:val="24"/>
                <w:szCs w:val="24"/>
              </w:rPr>
            </w:pPr>
            <w:r w:rsidRPr="00216D30">
              <w:rPr>
                <w:rFonts w:ascii="Times New Roman" w:hAnsi="Times New Roman" w:cs="Times New Roman"/>
                <w:b/>
                <w:sz w:val="24"/>
                <w:szCs w:val="24"/>
              </w:rPr>
              <w:t>Форма занятия</w:t>
            </w:r>
          </w:p>
        </w:tc>
        <w:tc>
          <w:tcPr>
            <w:tcW w:w="7992" w:type="dxa"/>
          </w:tcPr>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групповое занятие с элемен</w:t>
            </w:r>
            <w:r w:rsidRPr="00216D30">
              <w:rPr>
                <w:rFonts w:ascii="Times New Roman" w:hAnsi="Times New Roman" w:cs="Times New Roman"/>
                <w:sz w:val="24"/>
                <w:szCs w:val="24"/>
              </w:rPr>
              <w:softHyphen/>
              <w:t>тами психологического тренинга.</w:t>
            </w:r>
          </w:p>
        </w:tc>
      </w:tr>
      <w:tr w:rsidR="004B0088" w:rsidRPr="00216D30" w:rsidTr="004B0088">
        <w:tc>
          <w:tcPr>
            <w:tcW w:w="2127" w:type="dxa"/>
            <w:vMerge w:val="restart"/>
          </w:tcPr>
          <w:p w:rsidR="004B0088" w:rsidRPr="00216D30" w:rsidRDefault="004B0088" w:rsidP="006E3780">
            <w:pPr>
              <w:rPr>
                <w:rFonts w:ascii="Times New Roman" w:hAnsi="Times New Roman" w:cs="Times New Roman"/>
                <w:b/>
                <w:sz w:val="24"/>
                <w:szCs w:val="24"/>
              </w:rPr>
            </w:pPr>
            <w:r w:rsidRPr="00216D30">
              <w:rPr>
                <w:rFonts w:ascii="Times New Roman" w:hAnsi="Times New Roman" w:cs="Times New Roman"/>
                <w:b/>
                <w:sz w:val="24"/>
                <w:szCs w:val="24"/>
              </w:rPr>
              <w:t>Ход занятия</w:t>
            </w:r>
          </w:p>
        </w:tc>
        <w:tc>
          <w:tcPr>
            <w:tcW w:w="7992" w:type="dxa"/>
          </w:tcPr>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1. Приветствие</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2. Знакомство (осуществляется по кругу) Ведущий предлагает каждому назвать свое имя так,</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как ему хотелось бы, чтобы его называли, и любимое занятие.</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3. Принятие правил (вывешиваются на доску)</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Можно быть уверенным, что, когда ты говоришь, тебя не будут перебивать.</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Можно твердо надеяться, что тебя никто не оскорбит.</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Можно делать все, что не мешает никому из при</w:t>
            </w:r>
            <w:r w:rsidRPr="00216D30">
              <w:rPr>
                <w:rFonts w:ascii="Times New Roman" w:hAnsi="Times New Roman" w:cs="Times New Roman"/>
                <w:sz w:val="24"/>
                <w:szCs w:val="24"/>
              </w:rPr>
              <w:softHyphen/>
              <w:t>сутствующих.</w:t>
            </w:r>
          </w:p>
          <w:p w:rsidR="004B0088" w:rsidRPr="00216D30" w:rsidRDefault="004B0088" w:rsidP="006E3780">
            <w:pPr>
              <w:rPr>
                <w:rFonts w:ascii="Times New Roman" w:hAnsi="Times New Roman" w:cs="Times New Roman"/>
                <w:sz w:val="24"/>
                <w:szCs w:val="24"/>
              </w:rPr>
            </w:pPr>
          </w:p>
        </w:tc>
      </w:tr>
      <w:tr w:rsidR="004B0088" w:rsidRPr="00216D30" w:rsidTr="004B0088">
        <w:tc>
          <w:tcPr>
            <w:tcW w:w="2127" w:type="dxa"/>
            <w:vMerge/>
          </w:tcPr>
          <w:p w:rsidR="004B0088" w:rsidRPr="00216D30" w:rsidRDefault="004B0088" w:rsidP="006E3780">
            <w:pPr>
              <w:rPr>
                <w:rFonts w:ascii="Times New Roman" w:hAnsi="Times New Roman" w:cs="Times New Roman"/>
                <w:b/>
                <w:sz w:val="24"/>
                <w:szCs w:val="24"/>
              </w:rPr>
            </w:pPr>
          </w:p>
        </w:tc>
        <w:tc>
          <w:tcPr>
            <w:tcW w:w="7992" w:type="dxa"/>
          </w:tcPr>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4. Обновление темы</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 xml:space="preserve"> «Развитие коммуникативных навыков»</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 xml:space="preserve">Ведущий. Сегодня мы с вами проведем занятие с элементами психологического тренинга, поговорим об одном из секретов психологии общения. </w:t>
            </w:r>
            <w:proofErr w:type="gramStart"/>
            <w:r w:rsidRPr="00216D30">
              <w:rPr>
                <w:rFonts w:ascii="Times New Roman" w:hAnsi="Times New Roman" w:cs="Times New Roman"/>
                <w:sz w:val="24"/>
                <w:szCs w:val="24"/>
              </w:rPr>
              <w:t>(На доске — высказывание:</w:t>
            </w:r>
            <w:proofErr w:type="gramEnd"/>
            <w:r w:rsidRPr="00216D30">
              <w:rPr>
                <w:rFonts w:ascii="Times New Roman" w:hAnsi="Times New Roman" w:cs="Times New Roman"/>
                <w:sz w:val="24"/>
                <w:szCs w:val="24"/>
              </w:rPr>
              <w:t xml:space="preserve"> </w:t>
            </w:r>
            <w:proofErr w:type="gramStart"/>
            <w:r w:rsidRPr="00216D30">
              <w:rPr>
                <w:rFonts w:ascii="Times New Roman" w:hAnsi="Times New Roman" w:cs="Times New Roman"/>
                <w:sz w:val="24"/>
                <w:szCs w:val="24"/>
              </w:rPr>
              <w:t>«Общение, отношение с другими — это не только искусство, но и наука межличностных отно</w:t>
            </w:r>
            <w:r w:rsidRPr="00216D30">
              <w:rPr>
                <w:rFonts w:ascii="Times New Roman" w:hAnsi="Times New Roman" w:cs="Times New Roman"/>
                <w:sz w:val="24"/>
                <w:szCs w:val="24"/>
              </w:rPr>
              <w:softHyphen/>
              <w:t>шений».)</w:t>
            </w:r>
            <w:proofErr w:type="gramEnd"/>
            <w:r w:rsidRPr="00216D30">
              <w:rPr>
                <w:rFonts w:ascii="Times New Roman" w:hAnsi="Times New Roman" w:cs="Times New Roman"/>
                <w:sz w:val="24"/>
                <w:szCs w:val="24"/>
              </w:rPr>
              <w:t xml:space="preserve"> И мы сегодня будем постигать азы этой на</w:t>
            </w:r>
            <w:r w:rsidRPr="00216D30">
              <w:rPr>
                <w:rFonts w:ascii="Times New Roman" w:hAnsi="Times New Roman" w:cs="Times New Roman"/>
                <w:sz w:val="24"/>
                <w:szCs w:val="24"/>
              </w:rPr>
              <w:softHyphen/>
              <w:t>уки.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Как вы понимаете слово «коммуникация»? Что это такое? (Сообщение, общение.)</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Для чего нужно уметь общаться? Где это пригодится? (Для общения с учителями, в профессии, при поступ</w:t>
            </w:r>
            <w:r w:rsidRPr="00216D30">
              <w:rPr>
                <w:rFonts w:ascii="Times New Roman" w:hAnsi="Times New Roman" w:cs="Times New Roman"/>
                <w:sz w:val="24"/>
                <w:szCs w:val="24"/>
              </w:rPr>
              <w:softHyphen/>
              <w:t>лении в институт, на работу, в семейной жизни, в по</w:t>
            </w:r>
            <w:r w:rsidRPr="00216D30">
              <w:rPr>
                <w:rFonts w:ascii="Times New Roman" w:hAnsi="Times New Roman" w:cs="Times New Roman"/>
                <w:sz w:val="24"/>
                <w:szCs w:val="24"/>
              </w:rPr>
              <w:softHyphen/>
              <w:t>вседневных контактах и т.д.)</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Какие коммуникативные умения и навыки вы знаете? (Ответы детей.) Поговорим о них. Существуют:</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умение устанавливать контакты;</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навык выхода из затруднительных отношений с окру</w:t>
            </w:r>
            <w:r w:rsidRPr="00216D30">
              <w:rPr>
                <w:rFonts w:ascii="Times New Roman" w:hAnsi="Times New Roman" w:cs="Times New Roman"/>
                <w:sz w:val="24"/>
                <w:szCs w:val="24"/>
              </w:rPr>
              <w:softHyphen/>
              <w:t>жающими;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навык самозащиты;</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навык эмоциональной культуры;</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устойчивость по отношению к неудачам, обидам, бедам;</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умение точно узнавать свои эмоции.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И поскольку эффективность общения зависит от того, как вы вступаете в контакт, как устанавливаете его, в какой позиции общаетесь с человеком, наше занятие будет посвящено отработке этих навыков.</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br w:type="column"/>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5.</w:t>
            </w:r>
            <w:r w:rsidRPr="00216D30">
              <w:rPr>
                <w:rFonts w:ascii="Times New Roman" w:hAnsi="Times New Roman" w:cs="Times New Roman"/>
                <w:sz w:val="24"/>
                <w:szCs w:val="24"/>
              </w:rPr>
              <w:tab/>
              <w:t>Упражнение «Аквариум»</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Ведущий. Установление контакта начинается с того, что мы здороваемся. Предлагаю всем представить, что вы спешите, и поздороваться с каждым участником груп</w:t>
            </w:r>
            <w:r w:rsidRPr="00216D30">
              <w:rPr>
                <w:rFonts w:ascii="Times New Roman" w:hAnsi="Times New Roman" w:cs="Times New Roman"/>
                <w:sz w:val="24"/>
                <w:szCs w:val="24"/>
              </w:rPr>
              <w:softHyphen/>
              <w:t>пы как спешащий человек.</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Спасибо. А теперь представьте себя застенчивым че</w:t>
            </w:r>
            <w:r w:rsidRPr="00216D30">
              <w:rPr>
                <w:rFonts w:ascii="Times New Roman" w:hAnsi="Times New Roman" w:cs="Times New Roman"/>
                <w:sz w:val="24"/>
                <w:szCs w:val="24"/>
              </w:rPr>
              <w:softHyphen/>
              <w:t>ловеком. Задание: поздороваться как застенчивые люди. А теперь как люди, которые давно не видели друг друга.</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Рефлексия. Что мешало установлению контактов? В ка</w:t>
            </w:r>
            <w:r w:rsidRPr="00216D30">
              <w:rPr>
                <w:rFonts w:ascii="Times New Roman" w:hAnsi="Times New Roman" w:cs="Times New Roman"/>
                <w:sz w:val="24"/>
                <w:szCs w:val="24"/>
              </w:rPr>
              <w:softHyphen/>
              <w:t>кой ситуации у вас получился контакт?</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Вывод. Для эффективного общения надо сконцент</w:t>
            </w:r>
            <w:r w:rsidRPr="00216D30">
              <w:rPr>
                <w:rFonts w:ascii="Times New Roman" w:hAnsi="Times New Roman" w:cs="Times New Roman"/>
                <w:sz w:val="24"/>
                <w:szCs w:val="24"/>
              </w:rPr>
              <w:softHyphen/>
              <w:t>рировать свое внимание на человеке, с которым вы хо</w:t>
            </w:r>
            <w:r w:rsidRPr="00216D30">
              <w:rPr>
                <w:rFonts w:ascii="Times New Roman" w:hAnsi="Times New Roman" w:cs="Times New Roman"/>
                <w:sz w:val="24"/>
                <w:szCs w:val="24"/>
              </w:rPr>
              <w:softHyphen/>
              <w:t>тите вступить в контакт. Н. Козлов вывел такое прави</w:t>
            </w:r>
            <w:r w:rsidRPr="00216D30">
              <w:rPr>
                <w:rFonts w:ascii="Times New Roman" w:hAnsi="Times New Roman" w:cs="Times New Roman"/>
                <w:sz w:val="24"/>
                <w:szCs w:val="24"/>
              </w:rPr>
              <w:softHyphen/>
              <w:t>ло: «Самый главный человек тот, кто перед тобой».</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6.</w:t>
            </w:r>
            <w:r w:rsidRPr="00216D30">
              <w:rPr>
                <w:rFonts w:ascii="Times New Roman" w:hAnsi="Times New Roman" w:cs="Times New Roman"/>
                <w:sz w:val="24"/>
                <w:szCs w:val="24"/>
              </w:rPr>
              <w:tab/>
              <w:t>Упражнение «Договор»</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Учащиеся разделяются на пары. Первые номера ста</w:t>
            </w:r>
            <w:r w:rsidRPr="00216D30">
              <w:rPr>
                <w:rFonts w:ascii="Times New Roman" w:hAnsi="Times New Roman" w:cs="Times New Roman"/>
                <w:sz w:val="24"/>
                <w:szCs w:val="24"/>
              </w:rPr>
              <w:softHyphen/>
              <w:t>новятся на стул, их задача: договориться со вторыми номерами о проведении классного часа с их участием. Время — 1,5 минуты.</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lastRenderedPageBreak/>
              <w:t>Смена позиций. Задание: договориться, что первич</w:t>
            </w:r>
            <w:r w:rsidRPr="00216D30">
              <w:rPr>
                <w:rFonts w:ascii="Times New Roman" w:hAnsi="Times New Roman" w:cs="Times New Roman"/>
                <w:sz w:val="24"/>
                <w:szCs w:val="24"/>
              </w:rPr>
              <w:softHyphen/>
              <w:t>но — курица или яйцо.</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Рефлексия. Какие были ощущения. В какой позиции комфортнее? Получилось ли взаимопонимание? Почему?</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Выводы. Во взаимоотношениях каждый человек вы</w:t>
            </w:r>
            <w:r w:rsidRPr="00216D30">
              <w:rPr>
                <w:rFonts w:ascii="Times New Roman" w:hAnsi="Times New Roman" w:cs="Times New Roman"/>
                <w:sz w:val="24"/>
                <w:szCs w:val="24"/>
              </w:rPr>
              <w:softHyphen/>
              <w:t>бирает свою позицию, а их, по теории Э. Берна, — три.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Родитель — назидательность: учит, направляет, опе</w:t>
            </w:r>
            <w:r w:rsidRPr="00216D30">
              <w:rPr>
                <w:rFonts w:ascii="Times New Roman" w:hAnsi="Times New Roman" w:cs="Times New Roman"/>
                <w:sz w:val="24"/>
                <w:szCs w:val="24"/>
              </w:rPr>
              <w:softHyphen/>
              <w:t>кает, осуждает.</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Дитя — эмоциональность, неуверенность: капризни</w:t>
            </w:r>
            <w:r w:rsidRPr="00216D30">
              <w:rPr>
                <w:rFonts w:ascii="Times New Roman" w:hAnsi="Times New Roman" w:cs="Times New Roman"/>
                <w:sz w:val="24"/>
                <w:szCs w:val="24"/>
              </w:rPr>
              <w:softHyphen/>
              <w:t>чает, упрямится, протестует.</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Взрослый — рациональность, корректность, сдержан</w:t>
            </w:r>
            <w:r w:rsidRPr="00216D30">
              <w:rPr>
                <w:rFonts w:ascii="Times New Roman" w:hAnsi="Times New Roman" w:cs="Times New Roman"/>
                <w:sz w:val="24"/>
                <w:szCs w:val="24"/>
              </w:rPr>
              <w:softHyphen/>
              <w:t>ность: трезво оценивает, логически мыслит, владеет со</w:t>
            </w:r>
            <w:r w:rsidRPr="00216D30">
              <w:rPr>
                <w:rFonts w:ascii="Times New Roman" w:hAnsi="Times New Roman" w:cs="Times New Roman"/>
                <w:sz w:val="24"/>
                <w:szCs w:val="24"/>
              </w:rPr>
              <w:softHyphen/>
              <w:t>бой.</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Деловое общение возникает, когда люди разговари</w:t>
            </w:r>
            <w:r w:rsidRPr="00216D30">
              <w:rPr>
                <w:rFonts w:ascii="Times New Roman" w:hAnsi="Times New Roman" w:cs="Times New Roman"/>
                <w:sz w:val="24"/>
                <w:szCs w:val="24"/>
              </w:rPr>
              <w:softHyphen/>
              <w:t>вают на уровне взрослый — взрослый. Эти три позиции сопровождают нас всю жизнь. Зрелый человек может использовать разные формы поведения, лишь бы они были уместны. Самоконтроль и гибкость помогают ему вовремя вернуться во «взрослое» состояние, что и от</w:t>
            </w:r>
            <w:r w:rsidRPr="00216D30">
              <w:rPr>
                <w:rFonts w:ascii="Times New Roman" w:hAnsi="Times New Roman" w:cs="Times New Roman"/>
                <w:sz w:val="24"/>
                <w:szCs w:val="24"/>
              </w:rPr>
              <w:softHyphen/>
              <w:t>личает зрелую личность от ребенка.</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7.</w:t>
            </w:r>
            <w:r w:rsidRPr="00216D30">
              <w:rPr>
                <w:rFonts w:ascii="Times New Roman" w:hAnsi="Times New Roman" w:cs="Times New Roman"/>
                <w:sz w:val="24"/>
                <w:szCs w:val="24"/>
              </w:rPr>
              <w:tab/>
              <w:t>Работа в парах</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Ведущий. Я предлагаю вам снова поработать в па</w:t>
            </w:r>
            <w:r w:rsidRPr="00216D30">
              <w:rPr>
                <w:rFonts w:ascii="Times New Roman" w:hAnsi="Times New Roman" w:cs="Times New Roman"/>
                <w:sz w:val="24"/>
                <w:szCs w:val="24"/>
              </w:rPr>
              <w:softHyphen/>
              <w:t>рах. Задание: первые номера сжимают кулак, закрыва</w:t>
            </w:r>
            <w:r w:rsidRPr="00216D30">
              <w:rPr>
                <w:rFonts w:ascii="Times New Roman" w:hAnsi="Times New Roman" w:cs="Times New Roman"/>
                <w:sz w:val="24"/>
                <w:szCs w:val="24"/>
              </w:rPr>
              <w:softHyphen/>
              <w:t>ют рот, вторые номера за 1,5 минуты должны сделать так, чтобы первые кулак разжали.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Смена ролей.</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Рефлексия в парах. Какие ощущения? Удалось ли вы</w:t>
            </w:r>
            <w:r w:rsidRPr="00216D30">
              <w:rPr>
                <w:rFonts w:ascii="Times New Roman" w:hAnsi="Times New Roman" w:cs="Times New Roman"/>
                <w:sz w:val="24"/>
                <w:szCs w:val="24"/>
              </w:rPr>
              <w:softHyphen/>
              <w:t>полнить задание? Что помогало? Какой метод оказался неэффективным? Как вы себя чувствовали? Какие тех</w:t>
            </w:r>
            <w:r w:rsidRPr="00216D30">
              <w:rPr>
                <w:rFonts w:ascii="Times New Roman" w:hAnsi="Times New Roman" w:cs="Times New Roman"/>
                <w:sz w:val="24"/>
                <w:szCs w:val="24"/>
              </w:rPr>
              <w:softHyphen/>
              <w:t xml:space="preserve">ники использовали? (Комплимент, уговор, отвлечение, авансирование, </w:t>
            </w:r>
            <w:proofErr w:type="gramStart"/>
            <w:r w:rsidRPr="00216D30">
              <w:rPr>
                <w:rFonts w:ascii="Times New Roman" w:hAnsi="Times New Roman" w:cs="Times New Roman"/>
                <w:sz w:val="24"/>
                <w:szCs w:val="24"/>
              </w:rPr>
              <w:t>силовые</w:t>
            </w:r>
            <w:proofErr w:type="gramEnd"/>
            <w:r w:rsidRPr="00216D30">
              <w:rPr>
                <w:rFonts w:ascii="Times New Roman" w:hAnsi="Times New Roman" w:cs="Times New Roman"/>
                <w:sz w:val="24"/>
                <w:szCs w:val="24"/>
              </w:rPr>
              <w:t>.)</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Вывод. Для равноправного общения необходимо вни</w:t>
            </w:r>
            <w:r w:rsidRPr="00216D30">
              <w:rPr>
                <w:rFonts w:ascii="Times New Roman" w:hAnsi="Times New Roman" w:cs="Times New Roman"/>
                <w:sz w:val="24"/>
                <w:szCs w:val="24"/>
              </w:rPr>
              <w:softHyphen/>
              <w:t>мание к человеку, понимание его, комплимент, разго</w:t>
            </w:r>
            <w:r w:rsidRPr="00216D30">
              <w:rPr>
                <w:rFonts w:ascii="Times New Roman" w:hAnsi="Times New Roman" w:cs="Times New Roman"/>
                <w:sz w:val="24"/>
                <w:szCs w:val="24"/>
              </w:rPr>
              <w:softHyphen/>
              <w:t xml:space="preserve">вор в позиции «равный с </w:t>
            </w:r>
            <w:proofErr w:type="gramStart"/>
            <w:r w:rsidRPr="00216D30">
              <w:rPr>
                <w:rFonts w:ascii="Times New Roman" w:hAnsi="Times New Roman" w:cs="Times New Roman"/>
                <w:sz w:val="24"/>
                <w:szCs w:val="24"/>
              </w:rPr>
              <w:t>равным</w:t>
            </w:r>
            <w:proofErr w:type="gramEnd"/>
            <w:r w:rsidRPr="00216D30">
              <w:rPr>
                <w:rFonts w:ascii="Times New Roman" w:hAnsi="Times New Roman" w:cs="Times New Roman"/>
                <w:sz w:val="24"/>
                <w:szCs w:val="24"/>
              </w:rPr>
              <w:t>». Негативное отноше</w:t>
            </w:r>
            <w:r w:rsidRPr="00216D30">
              <w:rPr>
                <w:rFonts w:ascii="Times New Roman" w:hAnsi="Times New Roman" w:cs="Times New Roman"/>
                <w:sz w:val="24"/>
                <w:szCs w:val="24"/>
              </w:rPr>
              <w:softHyphen/>
              <w:t>ние, силовые методы принесут только негативные пло</w:t>
            </w:r>
            <w:r w:rsidRPr="00216D30">
              <w:rPr>
                <w:rFonts w:ascii="Times New Roman" w:hAnsi="Times New Roman" w:cs="Times New Roman"/>
                <w:sz w:val="24"/>
                <w:szCs w:val="24"/>
              </w:rPr>
              <w:softHyphen/>
              <w:t>ды, отвержение вас.</w:t>
            </w:r>
          </w:p>
          <w:p w:rsidR="004B0088" w:rsidRPr="00216D30" w:rsidRDefault="004B0088" w:rsidP="006E3780">
            <w:pPr>
              <w:rPr>
                <w:rFonts w:ascii="Times New Roman" w:hAnsi="Times New Roman" w:cs="Times New Roman"/>
                <w:sz w:val="24"/>
                <w:szCs w:val="24"/>
              </w:rPr>
            </w:pPr>
          </w:p>
        </w:tc>
      </w:tr>
      <w:tr w:rsidR="004B0088" w:rsidRPr="00216D30" w:rsidTr="004B0088">
        <w:tc>
          <w:tcPr>
            <w:tcW w:w="2127" w:type="dxa"/>
          </w:tcPr>
          <w:p w:rsidR="004B0088" w:rsidRPr="00216D30" w:rsidRDefault="004B0088" w:rsidP="006E3780">
            <w:pPr>
              <w:rPr>
                <w:rFonts w:ascii="Times New Roman" w:hAnsi="Times New Roman" w:cs="Times New Roman"/>
                <w:b/>
                <w:sz w:val="24"/>
                <w:szCs w:val="24"/>
              </w:rPr>
            </w:pPr>
            <w:r w:rsidRPr="00216D30">
              <w:rPr>
                <w:rFonts w:ascii="Times New Roman" w:hAnsi="Times New Roman" w:cs="Times New Roman"/>
                <w:b/>
                <w:sz w:val="24"/>
                <w:szCs w:val="24"/>
              </w:rPr>
              <w:lastRenderedPageBreak/>
              <w:t>Итог занятия</w:t>
            </w:r>
          </w:p>
        </w:tc>
        <w:tc>
          <w:tcPr>
            <w:tcW w:w="7992" w:type="dxa"/>
          </w:tcPr>
          <w:p w:rsidR="004B0088" w:rsidRPr="00216D30" w:rsidRDefault="004B0088" w:rsidP="006E3780">
            <w:pPr>
              <w:shd w:val="clear" w:color="auto" w:fill="FFFFFF"/>
              <w:tabs>
                <w:tab w:val="left" w:pos="437"/>
              </w:tabs>
              <w:spacing w:line="206" w:lineRule="exact"/>
              <w:ind w:left="178"/>
              <w:rPr>
                <w:rFonts w:ascii="Times New Roman" w:hAnsi="Times New Roman" w:cs="Times New Roman"/>
                <w:sz w:val="24"/>
                <w:szCs w:val="24"/>
              </w:rPr>
            </w:pP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 xml:space="preserve">Ведущий. Сегодня мы с вами отрабатывали навык установления контактов. Что для этого необходимо? (Быть </w:t>
            </w:r>
            <w:proofErr w:type="spellStart"/>
            <w:r w:rsidRPr="00216D30">
              <w:rPr>
                <w:rFonts w:ascii="Times New Roman" w:hAnsi="Times New Roman" w:cs="Times New Roman"/>
                <w:sz w:val="24"/>
                <w:szCs w:val="24"/>
              </w:rPr>
              <w:t>вниманительным</w:t>
            </w:r>
            <w:proofErr w:type="spellEnd"/>
            <w:r w:rsidRPr="00216D30">
              <w:rPr>
                <w:rFonts w:ascii="Times New Roman" w:hAnsi="Times New Roman" w:cs="Times New Roman"/>
                <w:sz w:val="24"/>
                <w:szCs w:val="24"/>
              </w:rPr>
              <w:t xml:space="preserve"> к человеку, чувствовать его.)</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Правильно. И еще — навык равноправного общения. Как вы поняли его? (Равные позиции, принятие человека.)</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В психологии общения существует взаимосвязь меж</w:t>
            </w:r>
            <w:r w:rsidRPr="00216D30">
              <w:rPr>
                <w:rFonts w:ascii="Times New Roman" w:hAnsi="Times New Roman" w:cs="Times New Roman"/>
                <w:sz w:val="24"/>
                <w:szCs w:val="24"/>
              </w:rPr>
              <w:softHyphen/>
              <w:t>ду мыслями, чувствами, поведением человека, его эмо</w:t>
            </w:r>
            <w:r w:rsidRPr="00216D30">
              <w:rPr>
                <w:rFonts w:ascii="Times New Roman" w:hAnsi="Times New Roman" w:cs="Times New Roman"/>
                <w:sz w:val="24"/>
                <w:szCs w:val="24"/>
              </w:rPr>
              <w:softHyphen/>
              <w:t>циональными проблемами. Очень важно, что бы вы при</w:t>
            </w:r>
            <w:r w:rsidRPr="00216D30">
              <w:rPr>
                <w:rFonts w:ascii="Times New Roman" w:hAnsi="Times New Roman" w:cs="Times New Roman"/>
                <w:sz w:val="24"/>
                <w:szCs w:val="24"/>
              </w:rPr>
              <w:softHyphen/>
              <w:t>нимали себя, видели положительное в окружающих вас людях, в происходящих событиях, извлекали уроки из того, что с вами происходит. И радовались жизни.</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9.</w:t>
            </w:r>
            <w:r w:rsidRPr="00216D30">
              <w:rPr>
                <w:rFonts w:ascii="Times New Roman" w:hAnsi="Times New Roman" w:cs="Times New Roman"/>
                <w:sz w:val="24"/>
                <w:szCs w:val="24"/>
              </w:rPr>
              <w:tab/>
              <w:t>Упражнение «Подарок»</w:t>
            </w:r>
          </w:p>
          <w:p w:rsidR="004B0088" w:rsidRPr="00216D30" w:rsidRDefault="004B0088" w:rsidP="006E3780">
            <w:pPr>
              <w:rPr>
                <w:rFonts w:ascii="Times New Roman" w:hAnsi="Times New Roman" w:cs="Times New Roman"/>
                <w:sz w:val="24"/>
                <w:szCs w:val="24"/>
              </w:rPr>
            </w:pPr>
            <w:r w:rsidRPr="00216D30">
              <w:rPr>
                <w:rFonts w:ascii="Times New Roman" w:hAnsi="Times New Roman" w:cs="Times New Roman"/>
                <w:sz w:val="24"/>
                <w:szCs w:val="24"/>
              </w:rPr>
              <w:t>Предлагаю закончить наше занятие упражнением «Подарок». Нужно назвать по имени того, кому вы хоти</w:t>
            </w:r>
            <w:r w:rsidRPr="00216D30">
              <w:rPr>
                <w:rFonts w:ascii="Times New Roman" w:hAnsi="Times New Roman" w:cs="Times New Roman"/>
                <w:sz w:val="24"/>
                <w:szCs w:val="24"/>
              </w:rPr>
              <w:softHyphen/>
              <w:t>те сделать подарок, сказать, что вы дарите и, если мож</w:t>
            </w:r>
            <w:r w:rsidRPr="00216D30">
              <w:rPr>
                <w:rFonts w:ascii="Times New Roman" w:hAnsi="Times New Roman" w:cs="Times New Roman"/>
                <w:sz w:val="24"/>
                <w:szCs w:val="24"/>
              </w:rPr>
              <w:softHyphen/>
              <w:t>но, почему. (Выполняется по кругу.)</w:t>
            </w:r>
          </w:p>
          <w:p w:rsidR="004B0088" w:rsidRPr="00216D30" w:rsidRDefault="004B0088" w:rsidP="006E3780">
            <w:pPr>
              <w:shd w:val="clear" w:color="auto" w:fill="FFFFFF"/>
              <w:spacing w:line="206" w:lineRule="exact"/>
              <w:ind w:left="10" w:right="10" w:firstLine="178"/>
              <w:rPr>
                <w:rFonts w:ascii="Times New Roman" w:hAnsi="Times New Roman" w:cs="Times New Roman"/>
                <w:sz w:val="24"/>
                <w:szCs w:val="24"/>
              </w:rPr>
            </w:pPr>
          </w:p>
          <w:p w:rsidR="004B0088" w:rsidRPr="00216D30" w:rsidRDefault="004B0088" w:rsidP="006E3780">
            <w:pPr>
              <w:ind w:left="360"/>
              <w:rPr>
                <w:rFonts w:ascii="Times New Roman" w:hAnsi="Times New Roman" w:cs="Times New Roman"/>
                <w:sz w:val="24"/>
                <w:szCs w:val="24"/>
              </w:rPr>
            </w:pPr>
          </w:p>
        </w:tc>
      </w:tr>
    </w:tbl>
    <w:p w:rsidR="004B0088" w:rsidRPr="00216D30" w:rsidRDefault="004B0088" w:rsidP="004B0088">
      <w:pPr>
        <w:shd w:val="clear" w:color="auto" w:fill="FFFFFF"/>
        <w:spacing w:line="360" w:lineRule="auto"/>
        <w:jc w:val="both"/>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785043">
      <w:pPr>
        <w:shd w:val="clear" w:color="auto" w:fill="FFFFFF"/>
        <w:spacing w:before="209" w:line="270" w:lineRule="exact"/>
        <w:ind w:left="11" w:right="418"/>
        <w:jc w:val="center"/>
        <w:rPr>
          <w:rFonts w:ascii="Times New Roman" w:hAnsi="Times New Roman" w:cs="Times New Roman"/>
          <w:sz w:val="24"/>
          <w:szCs w:val="24"/>
        </w:rPr>
      </w:pPr>
    </w:p>
    <w:p w:rsidR="004B0088" w:rsidRPr="00216D30" w:rsidRDefault="004B0088" w:rsidP="004B0088">
      <w:pPr>
        <w:shd w:val="clear" w:color="auto" w:fill="FFFFFF"/>
        <w:spacing w:before="209" w:line="270" w:lineRule="exact"/>
        <w:ind w:left="11" w:right="418"/>
        <w:rPr>
          <w:rFonts w:ascii="Times New Roman" w:hAnsi="Times New Roman" w:cs="Times New Roman"/>
          <w:sz w:val="24"/>
          <w:szCs w:val="24"/>
        </w:rPr>
        <w:sectPr w:rsidR="004B0088" w:rsidRPr="00216D30" w:rsidSect="000C70FE">
          <w:pgSz w:w="11909" w:h="16834"/>
          <w:pgMar w:top="284" w:right="939" w:bottom="426" w:left="1560" w:header="720" w:footer="720" w:gutter="0"/>
          <w:cols w:space="60"/>
          <w:noEndnote/>
        </w:sectPr>
      </w:pPr>
    </w:p>
    <w:p w:rsidR="004B0088" w:rsidRPr="00216D30" w:rsidRDefault="004B0088" w:rsidP="004B0088">
      <w:pPr>
        <w:shd w:val="clear" w:color="auto" w:fill="FFFFFF"/>
        <w:spacing w:line="360" w:lineRule="auto"/>
        <w:ind w:left="-1843"/>
        <w:rPr>
          <w:rFonts w:ascii="Times New Roman" w:hAnsi="Times New Roman" w:cs="Times New Roman"/>
          <w:sz w:val="24"/>
          <w:szCs w:val="24"/>
        </w:rPr>
      </w:pPr>
      <w:r w:rsidRPr="00216D30">
        <w:rPr>
          <w:rFonts w:ascii="Times New Roman" w:hAnsi="Times New Roman" w:cs="Times New Roman"/>
          <w:sz w:val="24"/>
          <w:szCs w:val="24"/>
        </w:rPr>
        <w:lastRenderedPageBreak/>
        <w:t>Занятие 10.</w:t>
      </w:r>
    </w:p>
    <w:p w:rsidR="00785043" w:rsidRPr="00216D30" w:rsidRDefault="00785043" w:rsidP="004B0088">
      <w:pPr>
        <w:shd w:val="clear" w:color="auto" w:fill="FFFFFF"/>
        <w:spacing w:line="360" w:lineRule="auto"/>
        <w:ind w:left="-1843"/>
        <w:rPr>
          <w:rFonts w:ascii="Times New Roman" w:hAnsi="Times New Roman" w:cs="Times New Roman"/>
          <w:sz w:val="24"/>
          <w:szCs w:val="24"/>
        </w:rPr>
      </w:pPr>
      <w:r w:rsidRPr="00216D30">
        <w:rPr>
          <w:rFonts w:ascii="Times New Roman" w:hAnsi="Times New Roman" w:cs="Times New Roman"/>
          <w:sz w:val="24"/>
          <w:szCs w:val="24"/>
        </w:rPr>
        <w:t xml:space="preserve">Тема: </w:t>
      </w:r>
      <w:r w:rsidR="00B43BC0" w:rsidRPr="00216D30">
        <w:rPr>
          <w:rFonts w:ascii="Times New Roman" w:hAnsi="Times New Roman" w:cs="Times New Roman"/>
          <w:sz w:val="24"/>
          <w:szCs w:val="24"/>
        </w:rPr>
        <w:t>«</w:t>
      </w:r>
      <w:r w:rsidRPr="00216D30">
        <w:rPr>
          <w:rFonts w:ascii="Times New Roman" w:hAnsi="Times New Roman" w:cs="Times New Roman"/>
          <w:b/>
          <w:sz w:val="24"/>
          <w:szCs w:val="24"/>
        </w:rPr>
        <w:t>Вербальные и невербальные средства в процессе делового общения</w:t>
      </w:r>
      <w:r w:rsidR="00B43BC0" w:rsidRPr="00216D30">
        <w:rPr>
          <w:rFonts w:ascii="Times New Roman" w:hAnsi="Times New Roman" w:cs="Times New Roman"/>
          <w:b/>
          <w:sz w:val="24"/>
          <w:szCs w:val="24"/>
        </w:rPr>
        <w:t>»</w:t>
      </w:r>
    </w:p>
    <w:p w:rsidR="00785043" w:rsidRPr="00216D30" w:rsidRDefault="00785043" w:rsidP="00785043">
      <w:pPr>
        <w:rPr>
          <w:rFonts w:ascii="Times New Roman" w:hAnsi="Times New Roman" w:cs="Times New Roman"/>
          <w:sz w:val="24"/>
          <w:szCs w:val="24"/>
        </w:rPr>
      </w:pPr>
    </w:p>
    <w:tbl>
      <w:tblPr>
        <w:tblStyle w:val="aa"/>
        <w:tblW w:w="0" w:type="auto"/>
        <w:tblInd w:w="-2019" w:type="dxa"/>
        <w:tblLook w:val="01E0" w:firstRow="1" w:lastRow="1" w:firstColumn="1" w:lastColumn="1" w:noHBand="0" w:noVBand="0"/>
      </w:tblPr>
      <w:tblGrid>
        <w:gridCol w:w="2111"/>
        <w:gridCol w:w="7938"/>
      </w:tblGrid>
      <w:tr w:rsidR="00785043" w:rsidRPr="00216D30" w:rsidTr="00785043">
        <w:tc>
          <w:tcPr>
            <w:tcW w:w="2127" w:type="dxa"/>
          </w:tcPr>
          <w:p w:rsidR="00785043" w:rsidRPr="00216D30" w:rsidRDefault="00785043" w:rsidP="005F72C4">
            <w:pPr>
              <w:rPr>
                <w:rFonts w:ascii="Times New Roman" w:hAnsi="Times New Roman" w:cs="Times New Roman"/>
                <w:sz w:val="24"/>
                <w:szCs w:val="24"/>
              </w:rPr>
            </w:pPr>
            <w:r w:rsidRPr="00216D30">
              <w:rPr>
                <w:rFonts w:ascii="Times New Roman" w:hAnsi="Times New Roman" w:cs="Times New Roman"/>
                <w:sz w:val="24"/>
                <w:szCs w:val="24"/>
              </w:rPr>
              <w:t xml:space="preserve">Цель </w:t>
            </w:r>
          </w:p>
        </w:tc>
        <w:tc>
          <w:tcPr>
            <w:tcW w:w="7992" w:type="dxa"/>
          </w:tcPr>
          <w:p w:rsidR="00785043" w:rsidRPr="00216D30" w:rsidRDefault="00785043" w:rsidP="005F72C4">
            <w:pPr>
              <w:rPr>
                <w:rFonts w:ascii="Times New Roman" w:hAnsi="Times New Roman" w:cs="Times New Roman"/>
                <w:sz w:val="24"/>
                <w:szCs w:val="24"/>
              </w:rPr>
            </w:pPr>
            <w:r w:rsidRPr="00216D30">
              <w:rPr>
                <w:rFonts w:ascii="Times New Roman" w:hAnsi="Times New Roman" w:cs="Times New Roman"/>
                <w:sz w:val="24"/>
                <w:szCs w:val="24"/>
              </w:rPr>
              <w:t>Ознакомление с вербальными и невербальными способами общения, овладения приемами коммуникации.</w:t>
            </w:r>
          </w:p>
        </w:tc>
      </w:tr>
      <w:tr w:rsidR="00785043" w:rsidRPr="00216D30" w:rsidTr="00785043">
        <w:tc>
          <w:tcPr>
            <w:tcW w:w="2127" w:type="dxa"/>
          </w:tcPr>
          <w:p w:rsidR="00785043" w:rsidRPr="00216D30" w:rsidRDefault="00785043" w:rsidP="005F72C4">
            <w:pPr>
              <w:rPr>
                <w:rFonts w:ascii="Times New Roman" w:hAnsi="Times New Roman" w:cs="Times New Roman"/>
                <w:sz w:val="24"/>
                <w:szCs w:val="24"/>
              </w:rPr>
            </w:pPr>
            <w:r w:rsidRPr="00216D30">
              <w:rPr>
                <w:rFonts w:ascii="Times New Roman" w:hAnsi="Times New Roman" w:cs="Times New Roman"/>
                <w:sz w:val="24"/>
                <w:szCs w:val="24"/>
              </w:rPr>
              <w:t>Ход занятия</w:t>
            </w:r>
          </w:p>
        </w:tc>
        <w:tc>
          <w:tcPr>
            <w:tcW w:w="7992" w:type="dxa"/>
          </w:tcPr>
          <w:p w:rsidR="00785043" w:rsidRPr="00216D30" w:rsidRDefault="00785043" w:rsidP="005F72C4">
            <w:pPr>
              <w:widowControl w:val="0"/>
              <w:numPr>
                <w:ilvl w:val="0"/>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sz w:val="24"/>
                <w:szCs w:val="24"/>
              </w:rPr>
              <w:t xml:space="preserve">Ритуал приветствия </w:t>
            </w:r>
          </w:p>
          <w:p w:rsidR="00785043" w:rsidRPr="00216D30" w:rsidRDefault="00785043" w:rsidP="005F72C4">
            <w:pPr>
              <w:widowControl w:val="0"/>
              <w:numPr>
                <w:ilvl w:val="0"/>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sz w:val="24"/>
                <w:szCs w:val="24"/>
              </w:rPr>
              <w:t xml:space="preserve">Сообщение темы занятия. Ожидание сегодняшнего дня. </w:t>
            </w:r>
          </w:p>
          <w:p w:rsidR="00785043" w:rsidRPr="00216D30" w:rsidRDefault="00785043" w:rsidP="005F72C4">
            <w:pPr>
              <w:widowControl w:val="0"/>
              <w:numPr>
                <w:ilvl w:val="0"/>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sz w:val="24"/>
                <w:szCs w:val="24"/>
              </w:rPr>
              <w:t>Дискуссия: что такое чувства, эмоции; нужны ли они в жизни человеку; можно ли ими управлять?</w:t>
            </w:r>
          </w:p>
          <w:p w:rsidR="00785043" w:rsidRPr="00216D30" w:rsidRDefault="00785043" w:rsidP="005F72C4">
            <w:pPr>
              <w:widowControl w:val="0"/>
              <w:numPr>
                <w:ilvl w:val="0"/>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sz w:val="24"/>
                <w:szCs w:val="24"/>
              </w:rPr>
              <w:t xml:space="preserve">Разминка. </w:t>
            </w:r>
          </w:p>
          <w:p w:rsidR="00785043" w:rsidRPr="00216D30" w:rsidRDefault="00785043" w:rsidP="005F72C4">
            <w:pPr>
              <w:widowControl w:val="0"/>
              <w:numPr>
                <w:ilvl w:val="0"/>
                <w:numId w:val="33"/>
              </w:numPr>
              <w:autoSpaceDE w:val="0"/>
              <w:autoSpaceDN w:val="0"/>
              <w:adjustRightInd w:val="0"/>
              <w:rPr>
                <w:rFonts w:ascii="Times New Roman" w:hAnsi="Times New Roman" w:cs="Times New Roman"/>
                <w:sz w:val="24"/>
                <w:szCs w:val="24"/>
              </w:rPr>
            </w:pPr>
            <w:r w:rsidRPr="00216D30">
              <w:rPr>
                <w:rFonts w:ascii="Times New Roman" w:hAnsi="Times New Roman" w:cs="Times New Roman"/>
                <w:i/>
                <w:sz w:val="24"/>
                <w:szCs w:val="24"/>
              </w:rPr>
              <w:t xml:space="preserve">Упражнение </w:t>
            </w:r>
            <w:r w:rsidRPr="00216D30">
              <w:rPr>
                <w:rFonts w:ascii="Times New Roman" w:hAnsi="Times New Roman" w:cs="Times New Roman"/>
                <w:sz w:val="24"/>
                <w:szCs w:val="24"/>
              </w:rPr>
              <w:t>«Атомы и молекулы»</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i/>
                <w:sz w:val="24"/>
                <w:szCs w:val="24"/>
              </w:rPr>
              <w:t>Инструкция:</w:t>
            </w:r>
            <w:r w:rsidRPr="00216D30">
              <w:rPr>
                <w:rFonts w:ascii="Times New Roman" w:hAnsi="Times New Roman" w:cs="Times New Roman"/>
                <w:sz w:val="24"/>
                <w:szCs w:val="24"/>
              </w:rPr>
              <w:t xml:space="preserve"> Психолог предлагает участникам представить себя атомами, он показывает, согнув руки в локтях и прижав кисти к плечам, как они выглядят. Атомы хаотично двигаются по комнате, пока психолог не назовет какое-либо число. Тогда все объединяются в молекулы из названного числа атомов. «Атомы» стоят в молекуле лицом друг к другу, касаясь предплечьями. В конце упражнения называется число, равное количеству участников группы.</w:t>
            </w:r>
          </w:p>
          <w:p w:rsidR="00785043" w:rsidRPr="00216D30" w:rsidRDefault="00785043" w:rsidP="005F72C4">
            <w:pPr>
              <w:widowControl w:val="0"/>
              <w:numPr>
                <w:ilvl w:val="0"/>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sz w:val="24"/>
                <w:szCs w:val="24"/>
              </w:rPr>
              <w:t>Основная часть.</w:t>
            </w:r>
          </w:p>
          <w:p w:rsidR="00785043" w:rsidRPr="00216D30" w:rsidRDefault="00785043" w:rsidP="005F72C4">
            <w:pPr>
              <w:widowControl w:val="0"/>
              <w:numPr>
                <w:ilvl w:val="1"/>
                <w:numId w:val="31"/>
              </w:numPr>
              <w:autoSpaceDE w:val="0"/>
              <w:autoSpaceDN w:val="0"/>
              <w:adjustRightInd w:val="0"/>
              <w:rPr>
                <w:rFonts w:ascii="Times New Roman" w:hAnsi="Times New Roman" w:cs="Times New Roman"/>
                <w:sz w:val="24"/>
                <w:szCs w:val="24"/>
              </w:rPr>
            </w:pPr>
            <w:r w:rsidRPr="00216D30">
              <w:rPr>
                <w:rFonts w:ascii="Times New Roman" w:hAnsi="Times New Roman" w:cs="Times New Roman"/>
                <w:i/>
                <w:sz w:val="24"/>
                <w:szCs w:val="24"/>
              </w:rPr>
              <w:t>Упражнение</w:t>
            </w:r>
            <w:r w:rsidRPr="00216D30">
              <w:rPr>
                <w:rFonts w:ascii="Times New Roman" w:hAnsi="Times New Roman" w:cs="Times New Roman"/>
                <w:sz w:val="24"/>
                <w:szCs w:val="24"/>
              </w:rPr>
              <w:t xml:space="preserve"> «Собака сверху, собака снизу».</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Цель: развитие понимания собеседника с разных позиций общения – «Сверху, снизу, на равных».</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Инструкция: Психолог говорит о том, что в группе имеется возможность получить опыт общения, недоступный в повседневной жизни.</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xml:space="preserve">- Очень часто в жизни людей отношения складываются таким образом, что кто-то почти всегда доминирует, диктует другим линию поведения, в общем, командует, а кто-то предпочитает подчиняться, как бы прогибаться в диалоге и в совместных действиях. Первый тип поведения можно назвать скорее мужским, а второй – женским. </w:t>
            </w:r>
            <w:proofErr w:type="gramStart"/>
            <w:r w:rsidRPr="00216D30">
              <w:rPr>
                <w:rFonts w:ascii="Times New Roman" w:hAnsi="Times New Roman" w:cs="Times New Roman"/>
                <w:sz w:val="24"/>
                <w:szCs w:val="24"/>
              </w:rPr>
              <w:t>И для тех и для других полезно оказаться в противоположных ролях, так как они обычно не реализуют свои скрытые энергии, заключенные в противоположных обычному, устоявшемуся поведению.</w:t>
            </w:r>
            <w:proofErr w:type="gramEnd"/>
            <w:r w:rsidRPr="00216D30">
              <w:rPr>
                <w:rFonts w:ascii="Times New Roman" w:hAnsi="Times New Roman" w:cs="Times New Roman"/>
                <w:sz w:val="24"/>
                <w:szCs w:val="24"/>
              </w:rPr>
              <w:t xml:space="preserve"> Человек, умеющий в равной степени владеть силами Ян (наступление, агрессия, диктатура) и Инь (принятие, мягкость, гибкость), обладает большей жизненной устойчивостью. Жизнеспособностью. Группа разбивается на пары. Один из пары встает, другой – сидит. Беседа происходит сначала в таком положении, затем пары меняются ролями; пары пробуют себя в позиции «На равных» (на одном уровне). Группе дается задание: прислушиваться к своему внутреннему состоянию в каждой позиции и наблюдать за собеседником.</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Рефлексия:</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легко ли было вести разговор?</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в чем были трудности?</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есть ли удовлетворение от беседы? Почему?</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в какой позиции вы чувствовали себя более комфортно?</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было ли что-то похожее в житейской ситуации?</w:t>
            </w:r>
          </w:p>
          <w:p w:rsidR="00785043" w:rsidRPr="00216D30" w:rsidRDefault="00785043" w:rsidP="005F72C4">
            <w:pPr>
              <w:widowControl w:val="0"/>
              <w:numPr>
                <w:ilvl w:val="0"/>
                <w:numId w:val="32"/>
              </w:numPr>
              <w:autoSpaceDE w:val="0"/>
              <w:autoSpaceDN w:val="0"/>
              <w:adjustRightInd w:val="0"/>
              <w:rPr>
                <w:rFonts w:ascii="Times New Roman" w:hAnsi="Times New Roman" w:cs="Times New Roman"/>
                <w:sz w:val="24"/>
                <w:szCs w:val="24"/>
              </w:rPr>
            </w:pPr>
            <w:r w:rsidRPr="00216D30">
              <w:rPr>
                <w:rFonts w:ascii="Times New Roman" w:hAnsi="Times New Roman" w:cs="Times New Roman"/>
                <w:i/>
                <w:sz w:val="24"/>
                <w:szCs w:val="24"/>
              </w:rPr>
              <w:t>Упражнение</w:t>
            </w:r>
            <w:r w:rsidRPr="00216D30">
              <w:rPr>
                <w:rFonts w:ascii="Times New Roman" w:hAnsi="Times New Roman" w:cs="Times New Roman"/>
                <w:sz w:val="24"/>
                <w:szCs w:val="24"/>
              </w:rPr>
              <w:t xml:space="preserve"> «Спина к спине»</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Цель: Обогащение знаний о разнообразии способов вербального общения.</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xml:space="preserve">Инструкция: Группа вновь разбивается на пары, которые садятся на </w:t>
            </w:r>
            <w:r w:rsidRPr="00216D30">
              <w:rPr>
                <w:rFonts w:ascii="Times New Roman" w:hAnsi="Times New Roman" w:cs="Times New Roman"/>
                <w:sz w:val="24"/>
                <w:szCs w:val="24"/>
              </w:rPr>
              <w:lastRenderedPageBreak/>
              <w:t>стулья спиной друг к другу.</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Их задача – вести диалог на какую-либо интересующую их тему в течение 3 минут.</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Рефлексия:</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легко ли было вести разговор в этот раз?</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какие были трудности?</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было удовлетворение от беседы  в этот раз?</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что чувствовал в это время собеседник?</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 было ли комфортно вам в этой позиции?</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-что хотелось сделать?</w:t>
            </w:r>
          </w:p>
          <w:p w:rsidR="00785043" w:rsidRPr="00216D30" w:rsidRDefault="00785043" w:rsidP="005F72C4">
            <w:pPr>
              <w:widowControl w:val="0"/>
              <w:numPr>
                <w:ilvl w:val="0"/>
                <w:numId w:val="32"/>
              </w:numPr>
              <w:autoSpaceDE w:val="0"/>
              <w:autoSpaceDN w:val="0"/>
              <w:adjustRightInd w:val="0"/>
              <w:rPr>
                <w:rFonts w:ascii="Times New Roman" w:hAnsi="Times New Roman" w:cs="Times New Roman"/>
                <w:sz w:val="24"/>
                <w:szCs w:val="24"/>
              </w:rPr>
            </w:pPr>
            <w:r w:rsidRPr="00216D30">
              <w:rPr>
                <w:rFonts w:ascii="Times New Roman" w:hAnsi="Times New Roman" w:cs="Times New Roman"/>
                <w:i/>
                <w:sz w:val="24"/>
                <w:szCs w:val="24"/>
              </w:rPr>
              <w:t>Упражнение</w:t>
            </w:r>
            <w:r w:rsidRPr="00216D30">
              <w:rPr>
                <w:rFonts w:ascii="Times New Roman" w:hAnsi="Times New Roman" w:cs="Times New Roman"/>
                <w:sz w:val="24"/>
                <w:szCs w:val="24"/>
              </w:rPr>
              <w:t xml:space="preserve"> «Марки».</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Цель: развитие умения чувствовать другого человека с помощью мимики.</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Инструкция: Участники группы закрывают глаза, тренер наклеивает каждому участнику на лоб марку из какой-либо серии. По сигналу все участники открывают глаза и начинают движение в поисках своей серии марок.</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Задача участников: прислушиваясь к своему внутреннему состоянию, читая указания по глазам других членов группы, найти свое место рядом с «близкими» по серии марок.</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Рефлексия:</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легко ли было найти свою серию?</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в чем были сложности?</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что вы почувствовали, когда нашли свое место?</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что вы почувствовали, когда видели, что кто-то не может долго определиться?</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что хотелось сделать? Почему не помог?</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можно ли сказать, что вы переживали в данном случае не за другого человека, а за себя?</w:t>
            </w:r>
          </w:p>
          <w:p w:rsidR="00785043" w:rsidRPr="00216D30" w:rsidRDefault="00785043" w:rsidP="005F72C4">
            <w:pPr>
              <w:ind w:left="720"/>
              <w:rPr>
                <w:rFonts w:ascii="Times New Roman" w:hAnsi="Times New Roman" w:cs="Times New Roman"/>
                <w:sz w:val="24"/>
                <w:szCs w:val="24"/>
              </w:rPr>
            </w:pPr>
            <w:r w:rsidRPr="00216D30">
              <w:rPr>
                <w:rFonts w:ascii="Times New Roman" w:hAnsi="Times New Roman" w:cs="Times New Roman"/>
                <w:sz w:val="24"/>
                <w:szCs w:val="24"/>
              </w:rPr>
              <w:t xml:space="preserve">- можно ли сказать, что обрести </w:t>
            </w:r>
            <w:proofErr w:type="gramStart"/>
            <w:r w:rsidRPr="00216D30">
              <w:rPr>
                <w:rFonts w:ascii="Times New Roman" w:hAnsi="Times New Roman" w:cs="Times New Roman"/>
                <w:sz w:val="24"/>
                <w:szCs w:val="24"/>
              </w:rPr>
              <w:t>своих</w:t>
            </w:r>
            <w:proofErr w:type="gramEnd"/>
            <w:r w:rsidRPr="00216D30">
              <w:rPr>
                <w:rFonts w:ascii="Times New Roman" w:hAnsi="Times New Roman" w:cs="Times New Roman"/>
                <w:sz w:val="24"/>
                <w:szCs w:val="24"/>
              </w:rPr>
              <w:t xml:space="preserve"> – это здорово?</w:t>
            </w:r>
          </w:p>
          <w:p w:rsidR="00785043" w:rsidRPr="00216D30" w:rsidRDefault="00785043" w:rsidP="005F72C4">
            <w:pPr>
              <w:ind w:left="360"/>
              <w:rPr>
                <w:rFonts w:ascii="Times New Roman" w:hAnsi="Times New Roman" w:cs="Times New Roman"/>
                <w:sz w:val="24"/>
                <w:szCs w:val="24"/>
              </w:rPr>
            </w:pPr>
            <w:r w:rsidRPr="00216D30">
              <w:rPr>
                <w:rFonts w:ascii="Times New Roman" w:hAnsi="Times New Roman" w:cs="Times New Roman"/>
                <w:sz w:val="24"/>
                <w:szCs w:val="24"/>
              </w:rPr>
              <w:t>6. Ритуал прощания.</w:t>
            </w:r>
          </w:p>
        </w:tc>
      </w:tr>
    </w:tbl>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line="360" w:lineRule="auto"/>
        <w:rPr>
          <w:rFonts w:ascii="Times New Roman" w:hAnsi="Times New Roman" w:cs="Times New Roman"/>
          <w:b/>
          <w:sz w:val="24"/>
          <w:szCs w:val="24"/>
        </w:rPr>
      </w:pPr>
    </w:p>
    <w:p w:rsidR="00785043" w:rsidRPr="00216D30" w:rsidRDefault="00785043" w:rsidP="00785043">
      <w:pPr>
        <w:shd w:val="clear" w:color="auto" w:fill="FFFFFF"/>
        <w:spacing w:after="0" w:line="240" w:lineRule="auto"/>
        <w:rPr>
          <w:rFonts w:ascii="Times New Roman" w:hAnsi="Times New Roman" w:cs="Times New Roman"/>
          <w:sz w:val="24"/>
          <w:szCs w:val="24"/>
        </w:rPr>
      </w:pPr>
    </w:p>
    <w:p w:rsidR="00785043" w:rsidRPr="00216D30" w:rsidRDefault="00785043" w:rsidP="00785043">
      <w:pPr>
        <w:shd w:val="clear" w:color="auto" w:fill="FFFFFF"/>
        <w:spacing w:after="0" w:line="240" w:lineRule="auto"/>
        <w:rPr>
          <w:rFonts w:ascii="Times New Roman" w:hAnsi="Times New Roman" w:cs="Times New Roman"/>
          <w:sz w:val="24"/>
          <w:szCs w:val="24"/>
        </w:rPr>
      </w:pPr>
    </w:p>
    <w:p w:rsidR="00785043" w:rsidRPr="00216D30" w:rsidRDefault="00785043" w:rsidP="00785043">
      <w:pPr>
        <w:shd w:val="clear" w:color="auto" w:fill="FFFFFF"/>
        <w:spacing w:after="0" w:line="240" w:lineRule="auto"/>
        <w:rPr>
          <w:rFonts w:ascii="Times New Roman" w:hAnsi="Times New Roman" w:cs="Times New Roman"/>
          <w:sz w:val="24"/>
          <w:szCs w:val="24"/>
        </w:rPr>
      </w:pPr>
    </w:p>
    <w:p w:rsidR="007C474B" w:rsidRPr="00216D30" w:rsidRDefault="007C474B" w:rsidP="007C474B">
      <w:pPr>
        <w:shd w:val="clear" w:color="auto" w:fill="FFFFFF"/>
        <w:spacing w:before="256" w:line="263" w:lineRule="exact"/>
        <w:ind w:left="4"/>
        <w:rPr>
          <w:rFonts w:ascii="Times New Roman" w:hAnsi="Times New Roman" w:cs="Times New Roman"/>
          <w:sz w:val="24"/>
          <w:szCs w:val="24"/>
        </w:rPr>
        <w:sectPr w:rsidR="007C474B" w:rsidRPr="00216D30" w:rsidSect="004B0088">
          <w:pgSz w:w="11909" w:h="16834"/>
          <w:pgMar w:top="709" w:right="976" w:bottom="851" w:left="3119" w:header="720" w:footer="720" w:gutter="0"/>
          <w:cols w:space="60"/>
          <w:noEndnote/>
        </w:sectPr>
      </w:pPr>
    </w:p>
    <w:p w:rsidR="00D93E88" w:rsidRPr="00216D30" w:rsidRDefault="00B43BC0" w:rsidP="00A830E6">
      <w:pPr>
        <w:shd w:val="clear" w:color="auto" w:fill="FFFFFF"/>
        <w:spacing w:before="4" w:line="248" w:lineRule="exact"/>
        <w:ind w:right="83"/>
        <w:jc w:val="right"/>
        <w:rPr>
          <w:rFonts w:ascii="Times New Roman" w:hAnsi="Times New Roman" w:cs="Times New Roman"/>
          <w:sz w:val="24"/>
          <w:szCs w:val="24"/>
        </w:rPr>
      </w:pPr>
      <w:r w:rsidRPr="00216D30">
        <w:rPr>
          <w:rFonts w:ascii="Times New Roman" w:hAnsi="Times New Roman" w:cs="Times New Roman"/>
          <w:sz w:val="24"/>
          <w:szCs w:val="24"/>
        </w:rPr>
        <w:lastRenderedPageBreak/>
        <w:t>Приложение к занятию</w:t>
      </w:r>
      <w:r w:rsidR="00D93E88" w:rsidRPr="00216D30">
        <w:rPr>
          <w:rFonts w:ascii="Times New Roman" w:hAnsi="Times New Roman" w:cs="Times New Roman"/>
          <w:sz w:val="24"/>
          <w:szCs w:val="24"/>
        </w:rPr>
        <w:t xml:space="preserve"> 2</w:t>
      </w:r>
    </w:p>
    <w:p w:rsidR="00D93E88" w:rsidRPr="00216D30" w:rsidRDefault="00D93E88" w:rsidP="00D93E88">
      <w:pPr>
        <w:pStyle w:val="a5"/>
        <w:shd w:val="clear" w:color="auto" w:fill="FFFFFF"/>
        <w:spacing w:after="0" w:line="240" w:lineRule="auto"/>
        <w:ind w:left="0"/>
        <w:jc w:val="center"/>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КАРТОЧКИ</w:t>
      </w:r>
    </w:p>
    <w:tbl>
      <w:tblPr>
        <w:tblStyle w:val="aa"/>
        <w:tblW w:w="0" w:type="auto"/>
        <w:tblInd w:w="-601" w:type="dxa"/>
        <w:tblLook w:val="04A0" w:firstRow="1" w:lastRow="0" w:firstColumn="1" w:lastColumn="0" w:noHBand="0" w:noVBand="1"/>
      </w:tblPr>
      <w:tblGrid>
        <w:gridCol w:w="8748"/>
      </w:tblGrid>
      <w:tr w:rsidR="00D93E88" w:rsidRPr="00216D30" w:rsidTr="00D93E88">
        <w:tc>
          <w:tcPr>
            <w:tcW w:w="8748" w:type="dxa"/>
          </w:tcPr>
          <w:p w:rsidR="00D93E88" w:rsidRPr="00216D30" w:rsidRDefault="00D93E88" w:rsidP="005F72C4">
            <w:pPr>
              <w:pStyle w:val="a5"/>
              <w:ind w:left="0"/>
              <w:jc w:val="both"/>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i/>
                <w:sz w:val="24"/>
                <w:szCs w:val="24"/>
                <w:lang w:eastAsia="ru-RU"/>
              </w:rPr>
              <w:t>Однажды к Танееву должен был приехать Глазунов, чтобы сыграть только что написанную пьесу. Любивший пошутить Танеев спрятал в другой комнате молодого Рахманинова – тогда студента консерватории. Через некоторое время после того, как Глазунов окончил играть. Танеев позвал Рахманинова. Юноша сел за роль и полностью повторил его сочинение. Композитор был озадачен: откуда студент мог знать произведение – ноты автор никому не показывал.</w:t>
            </w:r>
          </w:p>
        </w:tc>
      </w:tr>
      <w:tr w:rsidR="00D93E88" w:rsidRPr="00216D30" w:rsidTr="00D93E88">
        <w:tc>
          <w:tcPr>
            <w:tcW w:w="8748" w:type="dxa"/>
          </w:tcPr>
          <w:p w:rsidR="00D93E88" w:rsidRPr="00216D30" w:rsidRDefault="00D93E88" w:rsidP="005F72C4">
            <w:pPr>
              <w:pStyle w:val="a5"/>
              <w:ind w:left="0"/>
              <w:jc w:val="both"/>
              <w:rPr>
                <w:rFonts w:ascii="Times New Roman" w:eastAsia="Times New Roman" w:hAnsi="Times New Roman" w:cs="Times New Roman"/>
                <w:i/>
                <w:sz w:val="24"/>
                <w:szCs w:val="24"/>
                <w:lang w:eastAsia="ru-RU"/>
              </w:rPr>
            </w:pPr>
            <w:r w:rsidRPr="00216D30">
              <w:rPr>
                <w:rFonts w:ascii="Times New Roman" w:eastAsia="Times New Roman" w:hAnsi="Times New Roman" w:cs="Times New Roman"/>
                <w:i/>
                <w:sz w:val="24"/>
                <w:szCs w:val="24"/>
                <w:lang w:eastAsia="ru-RU"/>
              </w:rPr>
              <w:t>После встречи со старым знакомым он погрузился в воспоминания о былом, шел, не замечая ни встречных людей, ни домов, мимо которых проходил, а в душе у него опять теснилось обида и к глазам подступали слезы.</w:t>
            </w:r>
          </w:p>
        </w:tc>
      </w:tr>
      <w:tr w:rsidR="00D93E88" w:rsidRPr="00216D30" w:rsidTr="00D93E88">
        <w:tc>
          <w:tcPr>
            <w:tcW w:w="8748" w:type="dxa"/>
          </w:tcPr>
          <w:p w:rsidR="00D93E88" w:rsidRPr="00216D30" w:rsidRDefault="00D93E88" w:rsidP="005F72C4">
            <w:pPr>
              <w:pStyle w:val="a5"/>
              <w:ind w:left="0"/>
              <w:jc w:val="both"/>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Один из преподавателей спросил студента: - Вы запомнили, как мы об этом договаривались, ту самую фразу, которую я произнес на прошлом занятии? – Да, конечно, помню, - уверенно сказал студент. – Вы сказали: «Позавчера здесь сел самолет». Преподаватель возразил: - Я предположил, что вы можете что-нибудь забыть, но все слова изменили. Я просил запомнить фразу: «Третьего дня здесь приземлился аэроплан»</w:t>
            </w:r>
          </w:p>
        </w:tc>
      </w:tr>
    </w:tbl>
    <w:p w:rsidR="00D93E88" w:rsidRPr="00216D30" w:rsidRDefault="00D93E88" w:rsidP="00D93E88">
      <w:pPr>
        <w:pStyle w:val="a5"/>
        <w:shd w:val="clear" w:color="auto" w:fill="FFFFFF"/>
        <w:spacing w:after="0" w:line="240" w:lineRule="auto"/>
        <w:ind w:left="0"/>
        <w:rPr>
          <w:rFonts w:ascii="Times New Roman" w:eastAsia="Times New Roman" w:hAnsi="Times New Roman" w:cs="Times New Roman"/>
          <w:sz w:val="24"/>
          <w:szCs w:val="24"/>
          <w:lang w:eastAsia="ru-RU"/>
        </w:rPr>
      </w:pPr>
    </w:p>
    <w:p w:rsidR="00D93E88" w:rsidRPr="00216D30" w:rsidRDefault="00D93E88" w:rsidP="00D93E88">
      <w:pPr>
        <w:pStyle w:val="a5"/>
        <w:shd w:val="clear" w:color="auto" w:fill="FFFFFF"/>
        <w:spacing w:after="0" w:line="240" w:lineRule="auto"/>
        <w:ind w:left="0"/>
        <w:jc w:val="center"/>
        <w:rPr>
          <w:rFonts w:ascii="Times New Roman" w:eastAsia="Times New Roman" w:hAnsi="Times New Roman" w:cs="Times New Roman"/>
          <w:b/>
          <w:sz w:val="24"/>
          <w:szCs w:val="24"/>
          <w:lang w:eastAsia="ru-RU"/>
        </w:rPr>
      </w:pPr>
      <w:r w:rsidRPr="00216D30">
        <w:rPr>
          <w:rFonts w:ascii="Times New Roman" w:eastAsia="Times New Roman" w:hAnsi="Times New Roman" w:cs="Times New Roman"/>
          <w:b/>
          <w:sz w:val="24"/>
          <w:szCs w:val="24"/>
          <w:lang w:eastAsia="ru-RU"/>
        </w:rPr>
        <w:t>ПАМЯТКА</w:t>
      </w:r>
    </w:p>
    <w:p w:rsidR="00D93E88" w:rsidRPr="00216D30" w:rsidRDefault="00D93E88" w:rsidP="00D93E88">
      <w:pPr>
        <w:pStyle w:val="a5"/>
        <w:shd w:val="clear" w:color="auto" w:fill="FFFFFF"/>
        <w:spacing w:after="0" w:line="240" w:lineRule="auto"/>
        <w:ind w:left="0"/>
        <w:jc w:val="center"/>
        <w:rPr>
          <w:rFonts w:ascii="Times New Roman" w:eastAsia="Times New Roman" w:hAnsi="Times New Roman" w:cs="Times New Roman"/>
          <w:b/>
          <w:sz w:val="24"/>
          <w:szCs w:val="24"/>
          <w:lang w:eastAsia="ru-RU"/>
        </w:rPr>
      </w:pPr>
      <w:r w:rsidRPr="00216D30">
        <w:rPr>
          <w:rFonts w:ascii="Times New Roman" w:eastAsia="Times New Roman" w:hAnsi="Times New Roman" w:cs="Times New Roman"/>
          <w:b/>
          <w:sz w:val="24"/>
          <w:szCs w:val="24"/>
          <w:lang w:eastAsia="ru-RU"/>
        </w:rPr>
        <w:t>«Как улучить память?»</w:t>
      </w:r>
    </w:p>
    <w:p w:rsidR="00D93E88" w:rsidRPr="00216D30" w:rsidRDefault="00D93E88" w:rsidP="00D93E88">
      <w:pPr>
        <w:pStyle w:val="a5"/>
        <w:numPr>
          <w:ilvl w:val="0"/>
          <w:numId w:val="42"/>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Постанова цели</w:t>
      </w:r>
      <w:r w:rsidRPr="00216D30">
        <w:rPr>
          <w:rFonts w:ascii="Times New Roman" w:eastAsia="Times New Roman" w:hAnsi="Times New Roman" w:cs="Times New Roman"/>
          <w:sz w:val="24"/>
          <w:szCs w:val="24"/>
          <w:lang w:eastAsia="ru-RU"/>
        </w:rPr>
        <w:t>. Ставь цель запомнить надолго. Заучивай с желанием знать и помнить.</w:t>
      </w:r>
    </w:p>
    <w:p w:rsidR="00D93E88" w:rsidRPr="00216D30" w:rsidRDefault="00D93E88" w:rsidP="00D93E88">
      <w:pPr>
        <w:pStyle w:val="a5"/>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Использование разнообразного наглядного материала</w:t>
      </w:r>
      <w:r w:rsidRPr="00216D30">
        <w:rPr>
          <w:rFonts w:ascii="Times New Roman" w:eastAsia="Times New Roman" w:hAnsi="Times New Roman" w:cs="Times New Roman"/>
          <w:sz w:val="24"/>
          <w:szCs w:val="24"/>
          <w:lang w:eastAsia="ru-RU"/>
        </w:rPr>
        <w:t>. Рассматривай схемы, таблицы, фотографии, смотри кинофильмы.</w:t>
      </w:r>
    </w:p>
    <w:p w:rsidR="00D93E88" w:rsidRPr="00216D30" w:rsidRDefault="00D93E88" w:rsidP="00D93E88">
      <w:pPr>
        <w:pStyle w:val="a5"/>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sz w:val="24"/>
          <w:szCs w:val="24"/>
          <w:lang w:eastAsia="ru-RU"/>
        </w:rPr>
        <w:t>Использование логической организации материала.</w:t>
      </w:r>
      <w:r w:rsidRPr="00216D30">
        <w:rPr>
          <w:rFonts w:ascii="Times New Roman" w:eastAsia="Times New Roman" w:hAnsi="Times New Roman" w:cs="Times New Roman"/>
          <w:sz w:val="24"/>
          <w:szCs w:val="24"/>
          <w:lang w:eastAsia="ru-RU"/>
        </w:rPr>
        <w:t xml:space="preserve"> Пользуйся смысловыми опорами, смысловым соотнесением и смысловой группировкой – кто хорошо осмысливает, тот хорошо запоминает и долго помнит.</w:t>
      </w:r>
    </w:p>
    <w:p w:rsidR="00D93E88" w:rsidRPr="00216D30" w:rsidRDefault="00D93E88" w:rsidP="00D93E88">
      <w:pPr>
        <w:pStyle w:val="a5"/>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 </w:t>
      </w:r>
      <w:r w:rsidRPr="00216D30">
        <w:rPr>
          <w:rFonts w:ascii="Times New Roman" w:eastAsia="Times New Roman" w:hAnsi="Times New Roman" w:cs="Times New Roman"/>
          <w:b/>
          <w:sz w:val="24"/>
          <w:szCs w:val="24"/>
          <w:lang w:eastAsia="ru-RU"/>
        </w:rPr>
        <w:t>Правильная организация процесса заучивания</w:t>
      </w:r>
      <w:r w:rsidRPr="00216D30">
        <w:rPr>
          <w:rFonts w:ascii="Times New Roman" w:eastAsia="Times New Roman" w:hAnsi="Times New Roman" w:cs="Times New Roman"/>
          <w:sz w:val="24"/>
          <w:szCs w:val="24"/>
          <w:lang w:eastAsia="ru-RU"/>
        </w:rPr>
        <w:t>.</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 – Заучивай и повторяй небольшими дозами.</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Лучше учить по одному часу семь дней. Чем семь часов подряд в один день.</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После математики учи историю, после физики литературу: память любит разнообразие.</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Не учи стихи по столбикам. Короткие заучивания целиком, длинные – разбивай на порции.</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Начинай повторять до того, как материал начал забываться.</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Как можно быстрее, не дожидаясь полного заучивания, старайся воспроизвести, закрыв книгу.</w:t>
      </w:r>
    </w:p>
    <w:p w:rsidR="00D93E88" w:rsidRPr="00216D30" w:rsidRDefault="00D93E88" w:rsidP="00D93E88">
      <w:pPr>
        <w:pStyle w:val="a5"/>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Если получил задание во вторник, а отвечать надо в пятницу, не жди до четверга: выучи сразу, а накануне только повтори.</w:t>
      </w:r>
    </w:p>
    <w:p w:rsidR="00D93E88" w:rsidRPr="00216D30" w:rsidRDefault="00D93E88" w:rsidP="00D93E88">
      <w:p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5. </w:t>
      </w:r>
      <w:r w:rsidRPr="00216D30">
        <w:rPr>
          <w:rFonts w:ascii="Times New Roman" w:eastAsia="Times New Roman" w:hAnsi="Times New Roman" w:cs="Times New Roman"/>
          <w:b/>
          <w:sz w:val="24"/>
          <w:szCs w:val="24"/>
          <w:lang w:eastAsia="ru-RU"/>
        </w:rPr>
        <w:t>Включение в процесс запоминания всех видов памяти</w:t>
      </w:r>
      <w:r w:rsidRPr="00216D30">
        <w:rPr>
          <w:rFonts w:ascii="Times New Roman" w:eastAsia="Times New Roman" w:hAnsi="Times New Roman" w:cs="Times New Roman"/>
          <w:sz w:val="24"/>
          <w:szCs w:val="24"/>
          <w:lang w:eastAsia="ru-RU"/>
        </w:rPr>
        <w:t xml:space="preserve">. </w:t>
      </w:r>
      <w:proofErr w:type="gramStart"/>
      <w:r w:rsidRPr="00216D30">
        <w:rPr>
          <w:rFonts w:ascii="Times New Roman" w:eastAsia="Times New Roman" w:hAnsi="Times New Roman" w:cs="Times New Roman"/>
          <w:sz w:val="24"/>
          <w:szCs w:val="24"/>
          <w:lang w:eastAsia="ru-RU"/>
        </w:rPr>
        <w:t>Когда учишь, записывай, рисуй схемы, диаграммы, черти, графики, изображай карикатуры, сравнивай с тем, что знал раньше, –  действуй!</w:t>
      </w:r>
      <w:proofErr w:type="gramEnd"/>
    </w:p>
    <w:p w:rsidR="00D93E88" w:rsidRPr="00216D30" w:rsidRDefault="00D93E88" w:rsidP="00D93E88">
      <w:pPr>
        <w:shd w:val="clear" w:color="auto" w:fill="FFFFFF"/>
        <w:spacing w:after="0" w:line="240" w:lineRule="auto"/>
        <w:rPr>
          <w:rFonts w:ascii="Times New Roman" w:eastAsia="Times New Roman" w:hAnsi="Times New Roman" w:cs="Times New Roman"/>
          <w:b/>
          <w:sz w:val="24"/>
          <w:szCs w:val="24"/>
          <w:lang w:eastAsia="ru-RU"/>
        </w:rPr>
      </w:pPr>
      <w:r w:rsidRPr="00216D30">
        <w:rPr>
          <w:rFonts w:ascii="Times New Roman" w:eastAsia="Times New Roman" w:hAnsi="Times New Roman" w:cs="Times New Roman"/>
          <w:sz w:val="24"/>
          <w:szCs w:val="24"/>
          <w:lang w:eastAsia="ru-RU"/>
        </w:rPr>
        <w:t xml:space="preserve">6. </w:t>
      </w:r>
      <w:r w:rsidRPr="00216D30">
        <w:rPr>
          <w:rFonts w:ascii="Times New Roman" w:eastAsia="Times New Roman" w:hAnsi="Times New Roman" w:cs="Times New Roman"/>
          <w:b/>
          <w:sz w:val="24"/>
          <w:szCs w:val="24"/>
          <w:lang w:eastAsia="ru-RU"/>
        </w:rPr>
        <w:t>Воспроизведение заучиваемого материала  вслух.</w:t>
      </w:r>
    </w:p>
    <w:p w:rsidR="00D93E88" w:rsidRPr="00216D30" w:rsidRDefault="00D93E88" w:rsidP="00D93E88">
      <w:pPr>
        <w:shd w:val="clear" w:color="auto" w:fill="FFFFFF"/>
        <w:spacing w:after="0" w:line="240" w:lineRule="auto"/>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t xml:space="preserve">7. </w:t>
      </w:r>
      <w:proofErr w:type="gramStart"/>
      <w:r w:rsidRPr="00216D30">
        <w:rPr>
          <w:rFonts w:ascii="Times New Roman" w:eastAsia="Times New Roman" w:hAnsi="Times New Roman" w:cs="Times New Roman"/>
          <w:b/>
          <w:sz w:val="24"/>
          <w:szCs w:val="24"/>
          <w:lang w:eastAsia="ru-RU"/>
        </w:rPr>
        <w:t>Применение мнемотехнических приемов</w:t>
      </w:r>
      <w:r w:rsidRPr="00216D30">
        <w:rPr>
          <w:rFonts w:ascii="Times New Roman" w:eastAsia="Times New Roman" w:hAnsi="Times New Roman" w:cs="Times New Roman"/>
          <w:sz w:val="24"/>
          <w:szCs w:val="24"/>
          <w:lang w:eastAsia="ru-RU"/>
        </w:rPr>
        <w:t xml:space="preserve"> (при запоминание материала, в котором преобладают механические связи).</w:t>
      </w:r>
      <w:proofErr w:type="gramEnd"/>
      <w:r w:rsidRPr="00216D30">
        <w:rPr>
          <w:rFonts w:ascii="Times New Roman" w:eastAsia="Times New Roman" w:hAnsi="Times New Roman" w:cs="Times New Roman"/>
          <w:sz w:val="24"/>
          <w:szCs w:val="24"/>
          <w:lang w:eastAsia="ru-RU"/>
        </w:rPr>
        <w:t xml:space="preserve"> Цвета спектра, например, поможет не забыть такая фраза: «Каждый охотник желает </w:t>
      </w:r>
      <w:proofErr w:type="gramStart"/>
      <w:r w:rsidRPr="00216D30">
        <w:rPr>
          <w:rFonts w:ascii="Times New Roman" w:eastAsia="Times New Roman" w:hAnsi="Times New Roman" w:cs="Times New Roman"/>
          <w:sz w:val="24"/>
          <w:szCs w:val="24"/>
          <w:lang w:eastAsia="ru-RU"/>
        </w:rPr>
        <w:t>знать</w:t>
      </w:r>
      <w:proofErr w:type="gramEnd"/>
      <w:r w:rsidRPr="00216D30">
        <w:rPr>
          <w:rFonts w:ascii="Times New Roman" w:eastAsia="Times New Roman" w:hAnsi="Times New Roman" w:cs="Times New Roman"/>
          <w:sz w:val="24"/>
          <w:szCs w:val="24"/>
          <w:lang w:eastAsia="ru-RU"/>
        </w:rPr>
        <w:t xml:space="preserve"> где сидит фазан».</w:t>
      </w:r>
    </w:p>
    <w:p w:rsidR="00D93E88" w:rsidRPr="00216D30" w:rsidRDefault="00D93E88" w:rsidP="00B43BC0">
      <w:pPr>
        <w:shd w:val="clear" w:color="auto" w:fill="FFFFFF"/>
        <w:spacing w:before="4" w:line="248" w:lineRule="exact"/>
        <w:ind w:right="83"/>
        <w:jc w:val="right"/>
        <w:rPr>
          <w:rFonts w:ascii="Times New Roman" w:hAnsi="Times New Roman" w:cs="Times New Roman"/>
          <w:sz w:val="24"/>
          <w:szCs w:val="24"/>
        </w:rPr>
        <w:sectPr w:rsidR="00D93E88" w:rsidRPr="00216D30" w:rsidSect="002C2BE1">
          <w:pgSz w:w="11909" w:h="16834"/>
          <w:pgMar w:top="993" w:right="1616" w:bottom="568" w:left="2362" w:header="720" w:footer="720" w:gutter="0"/>
          <w:cols w:space="60"/>
          <w:noEndnote/>
        </w:sectPr>
      </w:pPr>
    </w:p>
    <w:p w:rsidR="00A830E6" w:rsidRPr="00216D30" w:rsidRDefault="00A830E6" w:rsidP="00A830E6">
      <w:pPr>
        <w:shd w:val="clear" w:color="auto" w:fill="FFFFFF"/>
        <w:spacing w:before="4" w:line="248" w:lineRule="exact"/>
        <w:ind w:right="83"/>
        <w:jc w:val="right"/>
        <w:rPr>
          <w:rFonts w:ascii="Times New Roman" w:hAnsi="Times New Roman" w:cs="Times New Roman"/>
          <w:sz w:val="24"/>
          <w:szCs w:val="24"/>
        </w:rPr>
      </w:pPr>
      <w:r w:rsidRPr="00216D30">
        <w:rPr>
          <w:rFonts w:ascii="Times New Roman" w:hAnsi="Times New Roman" w:cs="Times New Roman"/>
          <w:sz w:val="24"/>
          <w:szCs w:val="24"/>
        </w:rPr>
        <w:lastRenderedPageBreak/>
        <w:t>Приложение к занятию 3</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
          <w:sz w:val="24"/>
          <w:szCs w:val="24"/>
        </w:rPr>
        <w:t xml:space="preserve">Методика, </w:t>
      </w:r>
      <w:proofErr w:type="gramStart"/>
      <w:r w:rsidRPr="00216D30">
        <w:rPr>
          <w:rFonts w:ascii="Times New Roman" w:hAnsi="Times New Roman" w:cs="Times New Roman"/>
          <w:spacing w:val="-1"/>
          <w:sz w:val="24"/>
          <w:szCs w:val="24"/>
        </w:rPr>
        <w:t>состоящей</w:t>
      </w:r>
      <w:proofErr w:type="gramEnd"/>
      <w:r w:rsidRPr="00216D30">
        <w:rPr>
          <w:rFonts w:ascii="Times New Roman" w:hAnsi="Times New Roman" w:cs="Times New Roman"/>
          <w:spacing w:val="-1"/>
          <w:sz w:val="24"/>
          <w:szCs w:val="24"/>
        </w:rPr>
        <w:t xml:space="preserve"> из пяти вопросов с нескольки</w:t>
      </w:r>
      <w:r w:rsidRPr="00216D30">
        <w:rPr>
          <w:rFonts w:ascii="Times New Roman" w:hAnsi="Times New Roman" w:cs="Times New Roman"/>
          <w:spacing w:val="-1"/>
          <w:sz w:val="24"/>
          <w:szCs w:val="24"/>
        </w:rPr>
        <w:softHyphen/>
        <w:t>ми вариантами ответов на каждый из них. Ответы эти кодируются в баллах соглас</w:t>
      </w:r>
      <w:r w:rsidRPr="00216D30">
        <w:rPr>
          <w:rFonts w:ascii="Times New Roman" w:hAnsi="Times New Roman" w:cs="Times New Roman"/>
          <w:spacing w:val="-1"/>
          <w:sz w:val="24"/>
          <w:szCs w:val="24"/>
        </w:rPr>
        <w:softHyphen/>
      </w:r>
      <w:r w:rsidRPr="00216D30">
        <w:rPr>
          <w:rFonts w:ascii="Times New Roman" w:hAnsi="Times New Roman" w:cs="Times New Roman"/>
          <w:sz w:val="24"/>
          <w:szCs w:val="24"/>
        </w:rPr>
        <w:t>но приведенным в скобках значениям (максимальная сумма - 19 баллов, мини</w:t>
      </w:r>
      <w:r w:rsidRPr="00216D30">
        <w:rPr>
          <w:rFonts w:ascii="Times New Roman" w:hAnsi="Times New Roman" w:cs="Times New Roman"/>
          <w:sz w:val="24"/>
          <w:szCs w:val="24"/>
        </w:rPr>
        <w:softHyphen/>
        <w:t xml:space="preserve">мальная - 5). </w:t>
      </w:r>
      <w:r w:rsidR="00BA757C" w:rsidRPr="00216D30">
        <w:rPr>
          <w:rFonts w:ascii="Times New Roman" w:hAnsi="Times New Roman" w:cs="Times New Roman"/>
          <w:sz w:val="24"/>
          <w:szCs w:val="24"/>
        </w:rPr>
        <w:t xml:space="preserve"> </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1"/>
          <w:sz w:val="24"/>
          <w:szCs w:val="24"/>
        </w:rPr>
        <w:t>1.</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Как Вы оценили бы свою принадлежность к группе?</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2"/>
          <w:sz w:val="24"/>
          <w:szCs w:val="24"/>
        </w:rPr>
        <w:t xml:space="preserve">          а)</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Чувствую себя ее членом, частью коллектива (5).</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4"/>
          <w:sz w:val="24"/>
          <w:szCs w:val="24"/>
        </w:rPr>
        <w:t xml:space="preserve">          б)</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Участвую в большинстве видов деятельности (4).</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7"/>
          <w:sz w:val="24"/>
          <w:szCs w:val="24"/>
        </w:rPr>
        <w:t xml:space="preserve">           в)</w:t>
      </w:r>
      <w:r w:rsidRPr="00216D30">
        <w:rPr>
          <w:rFonts w:ascii="Times New Roman" w:hAnsi="Times New Roman" w:cs="Times New Roman"/>
          <w:sz w:val="24"/>
          <w:szCs w:val="24"/>
        </w:rPr>
        <w:tab/>
        <w:t>Участвую в одних видах деятельности и не участвую в дру</w:t>
      </w:r>
      <w:r w:rsidRPr="00216D30">
        <w:rPr>
          <w:rFonts w:ascii="Times New Roman" w:hAnsi="Times New Roman" w:cs="Times New Roman"/>
          <w:sz w:val="24"/>
          <w:szCs w:val="24"/>
        </w:rPr>
        <w:softHyphen/>
        <w:t xml:space="preserve">гих </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
          <w:sz w:val="24"/>
          <w:szCs w:val="24"/>
        </w:rPr>
        <w:t xml:space="preserve">          г)</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Не чувствую, что являюсь членом группы (2).</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z w:val="24"/>
          <w:szCs w:val="24"/>
        </w:rPr>
        <w:t xml:space="preserve">         д)</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Живу и существую отдельно от нее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е)</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знаю, затрудняюсь ответить (1).</w:t>
      </w:r>
    </w:p>
    <w:p w:rsidR="00A830E6" w:rsidRPr="00216D30" w:rsidRDefault="00A830E6" w:rsidP="00A830E6">
      <w:pPr>
        <w:spacing w:line="240" w:lineRule="auto"/>
        <w:rPr>
          <w:rFonts w:ascii="Times New Roman" w:hAnsi="Times New Roman" w:cs="Times New Roman"/>
          <w:spacing w:val="-1"/>
          <w:sz w:val="24"/>
          <w:szCs w:val="24"/>
        </w:rPr>
      </w:pPr>
      <w:r w:rsidRPr="00216D30">
        <w:rPr>
          <w:rFonts w:ascii="Times New Roman" w:hAnsi="Times New Roman" w:cs="Times New Roman"/>
          <w:spacing w:val="-11"/>
          <w:sz w:val="24"/>
          <w:szCs w:val="24"/>
        </w:rPr>
        <w:t>2.</w:t>
      </w:r>
      <w:r w:rsidRPr="00216D30">
        <w:rPr>
          <w:rFonts w:ascii="Times New Roman" w:hAnsi="Times New Roman" w:cs="Times New Roman"/>
          <w:sz w:val="24"/>
          <w:szCs w:val="24"/>
        </w:rPr>
        <w:tab/>
        <w:t xml:space="preserve">Перешли бы Вы в другую группу, если бы Вам представилась </w:t>
      </w:r>
      <w:r w:rsidRPr="00216D30">
        <w:rPr>
          <w:rFonts w:ascii="Times New Roman" w:hAnsi="Times New Roman" w:cs="Times New Roman"/>
          <w:spacing w:val="-1"/>
          <w:sz w:val="24"/>
          <w:szCs w:val="24"/>
        </w:rPr>
        <w:t xml:space="preserve">такая </w:t>
      </w:r>
    </w:p>
    <w:p w:rsidR="00A830E6" w:rsidRPr="00216D30" w:rsidRDefault="00A830E6" w:rsidP="00A830E6">
      <w:pPr>
        <w:spacing w:line="240" w:lineRule="auto"/>
        <w:rPr>
          <w:rFonts w:ascii="Times New Roman" w:hAnsi="Times New Roman" w:cs="Times New Roman"/>
          <w:spacing w:val="-1"/>
          <w:sz w:val="24"/>
          <w:szCs w:val="24"/>
        </w:rPr>
      </w:pPr>
      <w:r w:rsidRPr="00216D30">
        <w:rPr>
          <w:rFonts w:ascii="Times New Roman" w:hAnsi="Times New Roman" w:cs="Times New Roman"/>
          <w:spacing w:val="-1"/>
          <w:sz w:val="24"/>
          <w:szCs w:val="24"/>
        </w:rPr>
        <w:t xml:space="preserve">            возможность (без  изменения прочих условий)?</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2"/>
          <w:sz w:val="24"/>
          <w:szCs w:val="24"/>
        </w:rPr>
        <w:t xml:space="preserve">          а)</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Да, очень хотел бы перейти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
          <w:sz w:val="24"/>
          <w:szCs w:val="24"/>
        </w:rPr>
        <w:t xml:space="preserve">         б)</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Скорее, перешел бы, чем остался (2).</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4"/>
          <w:sz w:val="24"/>
          <w:szCs w:val="24"/>
        </w:rPr>
        <w:t xml:space="preserve">          в)</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вижу никакой разницы (3).</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5"/>
          <w:sz w:val="24"/>
          <w:szCs w:val="24"/>
        </w:rPr>
        <w:t xml:space="preserve">          г)</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Скорее всего, остался бы в своей группе (4).</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д)</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Очень хотел бы остаться в своей группе (5).</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е)</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знаю, трудно сказать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1"/>
          <w:sz w:val="24"/>
          <w:szCs w:val="24"/>
        </w:rPr>
        <w:t>3.</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Каковы взаимоотношения между членами Вашей группы?</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а)</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Лучше, чем в большинстве классов (3).</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2"/>
          <w:sz w:val="24"/>
          <w:szCs w:val="24"/>
        </w:rPr>
        <w:t xml:space="preserve">         б)</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 xml:space="preserve">Примерно </w:t>
      </w:r>
      <w:proofErr w:type="gramStart"/>
      <w:r w:rsidRPr="00216D30">
        <w:rPr>
          <w:rFonts w:ascii="Times New Roman" w:hAnsi="Times New Roman" w:cs="Times New Roman"/>
          <w:spacing w:val="-1"/>
          <w:sz w:val="24"/>
          <w:szCs w:val="24"/>
        </w:rPr>
        <w:t>такие</w:t>
      </w:r>
      <w:proofErr w:type="gramEnd"/>
      <w:r w:rsidRPr="00216D30">
        <w:rPr>
          <w:rFonts w:ascii="Times New Roman" w:hAnsi="Times New Roman" w:cs="Times New Roman"/>
          <w:spacing w:val="-1"/>
          <w:sz w:val="24"/>
          <w:szCs w:val="24"/>
        </w:rPr>
        <w:t xml:space="preserve"> же, как и в большинстве классов (2).</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5"/>
          <w:sz w:val="24"/>
          <w:szCs w:val="24"/>
        </w:rPr>
        <w:t xml:space="preserve">          в)</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Хуже, чем в большинстве классов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6"/>
          <w:sz w:val="24"/>
          <w:szCs w:val="24"/>
        </w:rPr>
        <w:t xml:space="preserve">           г)</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знаю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9"/>
          <w:sz w:val="24"/>
          <w:szCs w:val="24"/>
        </w:rPr>
        <w:t>4.</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Каковы у Вас взаимоотношения с учителями?</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а)</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Лучше, чем в большинстве классов (3).</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5"/>
          <w:sz w:val="24"/>
          <w:szCs w:val="24"/>
        </w:rPr>
        <w:t xml:space="preserve">          б)</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 xml:space="preserve">Примерно </w:t>
      </w:r>
      <w:proofErr w:type="gramStart"/>
      <w:r w:rsidRPr="00216D30">
        <w:rPr>
          <w:rFonts w:ascii="Times New Roman" w:hAnsi="Times New Roman" w:cs="Times New Roman"/>
          <w:spacing w:val="-1"/>
          <w:sz w:val="24"/>
          <w:szCs w:val="24"/>
        </w:rPr>
        <w:t>такие</w:t>
      </w:r>
      <w:proofErr w:type="gramEnd"/>
      <w:r w:rsidRPr="00216D30">
        <w:rPr>
          <w:rFonts w:ascii="Times New Roman" w:hAnsi="Times New Roman" w:cs="Times New Roman"/>
          <w:spacing w:val="-1"/>
          <w:sz w:val="24"/>
          <w:szCs w:val="24"/>
        </w:rPr>
        <w:t xml:space="preserve"> же, как и в большинстве классов (2).</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7"/>
          <w:sz w:val="24"/>
          <w:szCs w:val="24"/>
        </w:rPr>
        <w:t xml:space="preserve">          в)</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Хуже, чем в большинстве классов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2"/>
          <w:sz w:val="24"/>
          <w:szCs w:val="24"/>
        </w:rPr>
        <w:t xml:space="preserve">          г)</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знаю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9"/>
          <w:sz w:val="24"/>
          <w:szCs w:val="24"/>
        </w:rPr>
        <w:t>5.</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Каково отношение к делу (учебе и т.п.) в Вашем классе?</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3"/>
          <w:sz w:val="24"/>
          <w:szCs w:val="24"/>
        </w:rPr>
        <w:t xml:space="preserve">          а)</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Лучше, чем в большинстве классов (3).</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5"/>
          <w:sz w:val="24"/>
          <w:szCs w:val="24"/>
        </w:rPr>
        <w:t xml:space="preserve">          б)</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 xml:space="preserve">Примерно </w:t>
      </w:r>
      <w:proofErr w:type="gramStart"/>
      <w:r w:rsidRPr="00216D30">
        <w:rPr>
          <w:rFonts w:ascii="Times New Roman" w:hAnsi="Times New Roman" w:cs="Times New Roman"/>
          <w:spacing w:val="-1"/>
          <w:sz w:val="24"/>
          <w:szCs w:val="24"/>
        </w:rPr>
        <w:t>такие</w:t>
      </w:r>
      <w:proofErr w:type="gramEnd"/>
      <w:r w:rsidRPr="00216D30">
        <w:rPr>
          <w:rFonts w:ascii="Times New Roman" w:hAnsi="Times New Roman" w:cs="Times New Roman"/>
          <w:spacing w:val="-1"/>
          <w:sz w:val="24"/>
          <w:szCs w:val="24"/>
        </w:rPr>
        <w:t xml:space="preserve"> же, как и в большинстве классов (2).</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1"/>
          <w:sz w:val="24"/>
          <w:szCs w:val="24"/>
        </w:rPr>
        <w:t xml:space="preserve">         в)</w:t>
      </w:r>
      <w:r w:rsidRPr="00216D30">
        <w:rPr>
          <w:rFonts w:ascii="Times New Roman" w:hAnsi="Times New Roman" w:cs="Times New Roman"/>
          <w:sz w:val="24"/>
          <w:szCs w:val="24"/>
        </w:rPr>
        <w:tab/>
      </w:r>
      <w:r w:rsidRPr="00216D30">
        <w:rPr>
          <w:rFonts w:ascii="Times New Roman" w:hAnsi="Times New Roman" w:cs="Times New Roman"/>
          <w:spacing w:val="-1"/>
          <w:sz w:val="24"/>
          <w:szCs w:val="24"/>
        </w:rPr>
        <w:t>Хуже, чем в большинстве классов (1).</w:t>
      </w:r>
    </w:p>
    <w:p w:rsidR="00A830E6" w:rsidRPr="00216D30" w:rsidRDefault="00A830E6" w:rsidP="00A830E6">
      <w:pPr>
        <w:spacing w:line="240" w:lineRule="auto"/>
        <w:rPr>
          <w:rFonts w:ascii="Times New Roman" w:hAnsi="Times New Roman" w:cs="Times New Roman"/>
          <w:sz w:val="24"/>
          <w:szCs w:val="24"/>
        </w:rPr>
      </w:pPr>
      <w:r w:rsidRPr="00216D30">
        <w:rPr>
          <w:rFonts w:ascii="Times New Roman" w:hAnsi="Times New Roman" w:cs="Times New Roman"/>
          <w:spacing w:val="-5"/>
          <w:sz w:val="24"/>
          <w:szCs w:val="24"/>
        </w:rPr>
        <w:t xml:space="preserve">           г)</w:t>
      </w:r>
      <w:r w:rsidRPr="00216D30">
        <w:rPr>
          <w:rFonts w:ascii="Times New Roman" w:hAnsi="Times New Roman" w:cs="Times New Roman"/>
          <w:sz w:val="24"/>
          <w:szCs w:val="24"/>
        </w:rPr>
        <w:tab/>
      </w:r>
      <w:r w:rsidRPr="00216D30">
        <w:rPr>
          <w:rFonts w:ascii="Times New Roman" w:hAnsi="Times New Roman" w:cs="Times New Roman"/>
          <w:spacing w:val="-2"/>
          <w:sz w:val="24"/>
          <w:szCs w:val="24"/>
        </w:rPr>
        <w:t>Не знаю (1).</w:t>
      </w:r>
    </w:p>
    <w:p w:rsidR="00A830E6" w:rsidRPr="00216D30" w:rsidRDefault="00A830E6" w:rsidP="00A830E6">
      <w:pPr>
        <w:shd w:val="clear" w:color="auto" w:fill="FFFFFF"/>
        <w:spacing w:line="252" w:lineRule="exact"/>
        <w:ind w:right="40" w:firstLine="565"/>
        <w:jc w:val="right"/>
        <w:rPr>
          <w:rFonts w:ascii="Times New Roman" w:hAnsi="Times New Roman" w:cs="Times New Roman"/>
          <w:sz w:val="24"/>
          <w:szCs w:val="24"/>
        </w:rPr>
        <w:sectPr w:rsidR="00A830E6" w:rsidRPr="00216D30" w:rsidSect="00BA757C">
          <w:pgSz w:w="11909" w:h="16834"/>
          <w:pgMar w:top="709" w:right="2046" w:bottom="568" w:left="1950" w:header="720" w:footer="720" w:gutter="0"/>
          <w:cols w:space="60"/>
          <w:noEndnote/>
        </w:sectPr>
      </w:pPr>
    </w:p>
    <w:p w:rsidR="00101AA0" w:rsidRPr="00216D30" w:rsidRDefault="00101AA0" w:rsidP="00101AA0">
      <w:pPr>
        <w:shd w:val="clear" w:color="auto" w:fill="FFFFFF"/>
        <w:spacing w:before="4" w:line="248" w:lineRule="exact"/>
        <w:ind w:right="83"/>
        <w:jc w:val="right"/>
        <w:rPr>
          <w:rFonts w:ascii="Times New Roman" w:hAnsi="Times New Roman" w:cs="Times New Roman"/>
          <w:sz w:val="24"/>
          <w:szCs w:val="24"/>
        </w:rPr>
      </w:pPr>
      <w:r w:rsidRPr="00216D30">
        <w:rPr>
          <w:rFonts w:ascii="Times New Roman" w:hAnsi="Times New Roman" w:cs="Times New Roman"/>
          <w:sz w:val="24"/>
          <w:szCs w:val="24"/>
        </w:rPr>
        <w:lastRenderedPageBreak/>
        <w:t>Приложение к занятию 5</w:t>
      </w:r>
    </w:p>
    <w:p w:rsidR="00101AA0" w:rsidRPr="00216D30" w:rsidRDefault="00101AA0" w:rsidP="00101AA0">
      <w:pPr>
        <w:spacing w:before="100" w:beforeAutospacing="1" w:after="100" w:afterAutospacing="1"/>
        <w:ind w:left="-1560"/>
        <w:jc w:val="center"/>
        <w:rPr>
          <w:rFonts w:ascii="Times New Roman" w:hAnsi="Times New Roman" w:cs="Times New Roman"/>
          <w:sz w:val="24"/>
          <w:szCs w:val="24"/>
        </w:rPr>
      </w:pPr>
      <w:r w:rsidRPr="00216D30">
        <w:rPr>
          <w:rFonts w:ascii="Times New Roman" w:hAnsi="Times New Roman" w:cs="Times New Roman"/>
          <w:b/>
          <w:sz w:val="24"/>
          <w:szCs w:val="24"/>
        </w:rPr>
        <w:t xml:space="preserve">            Памятка «Выход один – учиться организовывать свое время»</w:t>
      </w:r>
      <w:r w:rsidRPr="00216D30">
        <w:rPr>
          <w:rFonts w:ascii="Times New Roman" w:hAnsi="Times New Roman" w:cs="Times New Roman"/>
          <w:sz w:val="24"/>
          <w:szCs w:val="24"/>
        </w:rPr>
        <w:t>.</w:t>
      </w:r>
    </w:p>
    <w:p w:rsidR="00101AA0" w:rsidRPr="00216D30" w:rsidRDefault="00101AA0" w:rsidP="00101AA0">
      <w:pPr>
        <w:spacing w:before="100" w:beforeAutospacing="1" w:after="100" w:afterAutospacing="1"/>
        <w:rPr>
          <w:rFonts w:ascii="Times New Roman" w:hAnsi="Times New Roman" w:cs="Times New Roman"/>
          <w:sz w:val="24"/>
          <w:szCs w:val="24"/>
        </w:rPr>
      </w:pPr>
      <w:r w:rsidRPr="00216D30">
        <w:rPr>
          <w:rFonts w:ascii="Times New Roman" w:hAnsi="Times New Roman" w:cs="Times New Roman"/>
          <w:sz w:val="24"/>
          <w:szCs w:val="24"/>
        </w:rPr>
        <w:t>Для этого нужно усвоить несколько общих правил распределения дел во времени. Вот эти правила:</w:t>
      </w:r>
    </w:p>
    <w:p w:rsidR="00101AA0" w:rsidRPr="00216D30" w:rsidRDefault="00101AA0" w:rsidP="00101AA0">
      <w:pPr>
        <w:numPr>
          <w:ilvl w:val="0"/>
          <w:numId w:val="27"/>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 xml:space="preserve">Составление списка </w:t>
      </w:r>
      <w:r w:rsidRPr="00216D30">
        <w:rPr>
          <w:rFonts w:ascii="Times New Roman" w:hAnsi="Times New Roman" w:cs="Times New Roman"/>
          <w:sz w:val="24"/>
          <w:szCs w:val="24"/>
        </w:rPr>
        <w:t xml:space="preserve">дел. Возьмите лист бумаги и запишите на нем все дела, которыми вам предстоит заниматься, например, в течение недели. </w:t>
      </w:r>
    </w:p>
    <w:p w:rsidR="00101AA0" w:rsidRPr="00216D30" w:rsidRDefault="00101AA0" w:rsidP="00101AA0">
      <w:pPr>
        <w:numPr>
          <w:ilvl w:val="0"/>
          <w:numId w:val="27"/>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Упорядочение дел в списке</w:t>
      </w:r>
      <w:r w:rsidRPr="00216D30">
        <w:rPr>
          <w:rFonts w:ascii="Times New Roman" w:hAnsi="Times New Roman" w:cs="Times New Roman"/>
          <w:sz w:val="24"/>
          <w:szCs w:val="24"/>
        </w:rPr>
        <w:t xml:space="preserve">. Просмотрев внимательно весь список, вы увидите, что в нем есть дела сложные и простые. </w:t>
      </w:r>
      <w:proofErr w:type="gramStart"/>
      <w:r w:rsidRPr="00216D30">
        <w:rPr>
          <w:rFonts w:ascii="Times New Roman" w:hAnsi="Times New Roman" w:cs="Times New Roman"/>
          <w:sz w:val="24"/>
          <w:szCs w:val="24"/>
        </w:rPr>
        <w:t>Сложные нужно разбить на части.</w:t>
      </w:r>
      <w:proofErr w:type="gramEnd"/>
      <w:r w:rsidRPr="00216D30">
        <w:rPr>
          <w:rFonts w:ascii="Times New Roman" w:hAnsi="Times New Roman" w:cs="Times New Roman"/>
          <w:sz w:val="24"/>
          <w:szCs w:val="24"/>
        </w:rPr>
        <w:t xml:space="preserve"> Например, вы приглашены на день рожденья в воскресенье. Это мероприятие придется разбить на три части: выбор подарка, подготовка праздничного платья и посещение самого торжества. В результате такого упорядочивания список дел станет более четким. </w:t>
      </w:r>
    </w:p>
    <w:p w:rsidR="00101AA0" w:rsidRPr="00216D30" w:rsidRDefault="00101AA0" w:rsidP="00101AA0">
      <w:pPr>
        <w:numPr>
          <w:ilvl w:val="0"/>
          <w:numId w:val="27"/>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Разделение списка на два: список регулярных дел и список прочих дел.</w:t>
      </w:r>
      <w:r w:rsidRPr="00216D30">
        <w:rPr>
          <w:rFonts w:ascii="Times New Roman" w:hAnsi="Times New Roman" w:cs="Times New Roman"/>
          <w:sz w:val="24"/>
          <w:szCs w:val="24"/>
        </w:rPr>
        <w:t xml:space="preserve"> Какие дела можно отнести к </w:t>
      </w:r>
      <w:proofErr w:type="gramStart"/>
      <w:r w:rsidRPr="00216D30">
        <w:rPr>
          <w:rFonts w:ascii="Times New Roman" w:hAnsi="Times New Roman" w:cs="Times New Roman"/>
          <w:sz w:val="24"/>
          <w:szCs w:val="24"/>
        </w:rPr>
        <w:t>регулярным</w:t>
      </w:r>
      <w:proofErr w:type="gramEnd"/>
      <w:r w:rsidRPr="00216D30">
        <w:rPr>
          <w:rFonts w:ascii="Times New Roman" w:hAnsi="Times New Roman" w:cs="Times New Roman"/>
          <w:sz w:val="24"/>
          <w:szCs w:val="24"/>
        </w:rPr>
        <w:t xml:space="preserve">? Это те дела, процедура выполнения которых остается одной и той же, или те, которые нужно делать каждый день, каждую неделю, месяц. Гулять с собакой нужно каждый день, делать генеральную уборку в квартире раз в неделю, а платить за коммунальные услуги раз в месяц. </w:t>
      </w:r>
    </w:p>
    <w:p w:rsidR="00101AA0" w:rsidRPr="00216D30" w:rsidRDefault="00101AA0" w:rsidP="00101AA0">
      <w:pPr>
        <w:spacing w:before="100" w:beforeAutospacing="1" w:after="100" w:afterAutospacing="1"/>
        <w:rPr>
          <w:rFonts w:ascii="Times New Roman" w:hAnsi="Times New Roman" w:cs="Times New Roman"/>
          <w:sz w:val="24"/>
          <w:szCs w:val="24"/>
        </w:rPr>
      </w:pPr>
      <w:r w:rsidRPr="00216D30">
        <w:rPr>
          <w:rFonts w:ascii="Times New Roman" w:hAnsi="Times New Roman" w:cs="Times New Roman"/>
          <w:sz w:val="24"/>
          <w:szCs w:val="24"/>
        </w:rPr>
        <w:t xml:space="preserve">Подумайте, какие дела в вашем списке носят регулярный характер, и отметьте их. Прочие дела – это те, которые можно делать редко, и возникают они случайно. </w:t>
      </w:r>
      <w:proofErr w:type="gramStart"/>
      <w:r w:rsidRPr="00216D30">
        <w:rPr>
          <w:rFonts w:ascii="Times New Roman" w:hAnsi="Times New Roman" w:cs="Times New Roman"/>
          <w:sz w:val="24"/>
          <w:szCs w:val="24"/>
        </w:rPr>
        <w:t>Например, такие, как ремонт перегоревшего утюга или покупка стержней для авторучки.</w:t>
      </w:r>
      <w:proofErr w:type="gramEnd"/>
      <w:r w:rsidRPr="00216D30">
        <w:rPr>
          <w:rFonts w:ascii="Times New Roman" w:hAnsi="Times New Roman" w:cs="Times New Roman"/>
          <w:sz w:val="24"/>
          <w:szCs w:val="24"/>
        </w:rPr>
        <w:t xml:space="preserve"> Они войдут в список прочих дел.</w:t>
      </w:r>
    </w:p>
    <w:p w:rsidR="00101AA0" w:rsidRPr="00216D30" w:rsidRDefault="00101AA0" w:rsidP="00101AA0">
      <w:pPr>
        <w:numPr>
          <w:ilvl w:val="0"/>
          <w:numId w:val="28"/>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 xml:space="preserve">Превращение нерегулярных дел в </w:t>
      </w:r>
      <w:proofErr w:type="gramStart"/>
      <w:r w:rsidRPr="00216D30">
        <w:rPr>
          <w:rFonts w:ascii="Times New Roman" w:hAnsi="Times New Roman" w:cs="Times New Roman"/>
          <w:b/>
          <w:bCs/>
          <w:i/>
          <w:iCs/>
          <w:sz w:val="24"/>
          <w:szCs w:val="24"/>
        </w:rPr>
        <w:t>регулярные</w:t>
      </w:r>
      <w:proofErr w:type="gramEnd"/>
      <w:r w:rsidRPr="00216D30">
        <w:rPr>
          <w:rFonts w:ascii="Times New Roman" w:hAnsi="Times New Roman" w:cs="Times New Roman"/>
          <w:sz w:val="24"/>
          <w:szCs w:val="24"/>
        </w:rPr>
        <w:t xml:space="preserve">. Обратимся к списку прочих дел. Именно они создают неожиданные трудности. Однако среди них есть такие, которые можно перевести </w:t>
      </w:r>
      <w:proofErr w:type="gramStart"/>
      <w:r w:rsidRPr="00216D30">
        <w:rPr>
          <w:rFonts w:ascii="Times New Roman" w:hAnsi="Times New Roman" w:cs="Times New Roman"/>
          <w:sz w:val="24"/>
          <w:szCs w:val="24"/>
        </w:rPr>
        <w:t>в</w:t>
      </w:r>
      <w:proofErr w:type="gramEnd"/>
      <w:r w:rsidRPr="00216D30">
        <w:rPr>
          <w:rFonts w:ascii="Times New Roman" w:hAnsi="Times New Roman" w:cs="Times New Roman"/>
          <w:sz w:val="24"/>
          <w:szCs w:val="24"/>
        </w:rPr>
        <w:t xml:space="preserve"> регулярные. Например, можно стричься тогда, когда вам не понравится ваше отражение в зеркале. Но можно поступить иначе. Установить для себя правило: стричься в первую неделю каждого месяца. Теперь стрижка перейдет в список регулярных дел. </w:t>
      </w:r>
    </w:p>
    <w:p w:rsidR="00101AA0" w:rsidRPr="00216D30" w:rsidRDefault="00101AA0" w:rsidP="00101AA0">
      <w:pPr>
        <w:spacing w:before="100" w:beforeAutospacing="1" w:after="100" w:afterAutospacing="1"/>
        <w:ind w:left="750"/>
        <w:rPr>
          <w:rFonts w:ascii="Times New Roman" w:hAnsi="Times New Roman" w:cs="Times New Roman"/>
          <w:sz w:val="24"/>
          <w:szCs w:val="24"/>
        </w:rPr>
      </w:pPr>
      <w:r w:rsidRPr="00216D30">
        <w:rPr>
          <w:rFonts w:ascii="Times New Roman" w:hAnsi="Times New Roman" w:cs="Times New Roman"/>
          <w:sz w:val="24"/>
          <w:szCs w:val="24"/>
        </w:rPr>
        <w:t>Регулярными можно сделать чтение журналов, посещение театров, чистку одежды, закупку продуктов и многое другое. Это позволит экономить время, заранее подготовиться к делу и не выбиваться из общего ритма.</w:t>
      </w:r>
    </w:p>
    <w:p w:rsidR="00101AA0" w:rsidRPr="00216D30" w:rsidRDefault="00101AA0" w:rsidP="00101AA0">
      <w:pPr>
        <w:numPr>
          <w:ilvl w:val="0"/>
          <w:numId w:val="28"/>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 xml:space="preserve">Разделение дел на жестко фиксированные во времени и имеющие временные рамки. </w:t>
      </w:r>
      <w:r w:rsidRPr="00216D30">
        <w:rPr>
          <w:rFonts w:ascii="Times New Roman" w:hAnsi="Times New Roman" w:cs="Times New Roman"/>
          <w:sz w:val="24"/>
          <w:szCs w:val="24"/>
        </w:rPr>
        <w:t xml:space="preserve">Регулярность у разных дел разная. Готовить одежду, в которой вы ходите в школу (почистить и погладить), можно раз в неделю, например, в субботу. Брать книги в библиотеке – раз в две недели. Это регулярные дела, которые имеют временные рамки. Против них в списке нужно указать день их выполнения, например, в субботу, в каждый второй понедельник и т.д. Но в списке есть занятия, которые не только регулярные, но и жестко фиксированные во времени. Это может быть занятие в секции каратэ, которые бывают два раза в неделю по вторникам и пятницам с 18 до 20 часов. Посмотрите, какие еще в вашем списке есть дела, имеющие жестко фиксированное время, и отметьте их. </w:t>
      </w:r>
    </w:p>
    <w:p w:rsidR="00101AA0" w:rsidRPr="00216D30" w:rsidRDefault="00101AA0" w:rsidP="00101AA0">
      <w:pPr>
        <w:numPr>
          <w:ilvl w:val="0"/>
          <w:numId w:val="28"/>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 xml:space="preserve">Превращение регулярных дел в четко </w:t>
      </w:r>
      <w:proofErr w:type="gramStart"/>
      <w:r w:rsidRPr="00216D30">
        <w:rPr>
          <w:rFonts w:ascii="Times New Roman" w:hAnsi="Times New Roman" w:cs="Times New Roman"/>
          <w:b/>
          <w:bCs/>
          <w:i/>
          <w:iCs/>
          <w:sz w:val="24"/>
          <w:szCs w:val="24"/>
        </w:rPr>
        <w:t>фиксированные</w:t>
      </w:r>
      <w:proofErr w:type="gramEnd"/>
      <w:r w:rsidRPr="00216D30">
        <w:rPr>
          <w:rFonts w:ascii="Times New Roman" w:hAnsi="Times New Roman" w:cs="Times New Roman"/>
          <w:b/>
          <w:bCs/>
          <w:i/>
          <w:iCs/>
          <w:sz w:val="24"/>
          <w:szCs w:val="24"/>
        </w:rPr>
        <w:t xml:space="preserve"> во времени и закрепление за ними одних и тех же часов.</w:t>
      </w:r>
      <w:r w:rsidRPr="00216D30">
        <w:rPr>
          <w:rFonts w:ascii="Times New Roman" w:hAnsi="Times New Roman" w:cs="Times New Roman"/>
          <w:sz w:val="24"/>
          <w:szCs w:val="24"/>
        </w:rPr>
        <w:t xml:space="preserve"> Многие регулярные дела, имеющие временные рамки, можно жестко фиксировать во времени. Это облегчит их выполнение. Положим, вы приняли решение: ходить в библиотеку каждый второй и четвертый понедельник после уроков с 14 до 15 часов. Для каких ваших дел вы еще можете установить конкретные часы? Переход от условной регуляции </w:t>
      </w:r>
      <w:proofErr w:type="gramStart"/>
      <w:r w:rsidRPr="00216D30">
        <w:rPr>
          <w:rFonts w:ascii="Times New Roman" w:hAnsi="Times New Roman" w:cs="Times New Roman"/>
          <w:sz w:val="24"/>
          <w:szCs w:val="24"/>
        </w:rPr>
        <w:t>к</w:t>
      </w:r>
      <w:proofErr w:type="gramEnd"/>
      <w:r w:rsidRPr="00216D30">
        <w:rPr>
          <w:rFonts w:ascii="Times New Roman" w:hAnsi="Times New Roman" w:cs="Times New Roman"/>
          <w:sz w:val="24"/>
          <w:szCs w:val="24"/>
        </w:rPr>
        <w:t xml:space="preserve"> фиксированной </w:t>
      </w:r>
      <w:r w:rsidRPr="00216D30">
        <w:rPr>
          <w:rFonts w:ascii="Times New Roman" w:hAnsi="Times New Roman" w:cs="Times New Roman"/>
          <w:sz w:val="24"/>
          <w:szCs w:val="24"/>
        </w:rPr>
        <w:lastRenderedPageBreak/>
        <w:t xml:space="preserve">увеличивает гарантию выполнения ваших дел. Четко зафиксированные во времени дела принимают обязательный характер, от них уже труднее уклониться. </w:t>
      </w:r>
    </w:p>
    <w:p w:rsidR="00101AA0" w:rsidRPr="00216D30" w:rsidRDefault="00101AA0" w:rsidP="00101AA0">
      <w:pPr>
        <w:numPr>
          <w:ilvl w:val="0"/>
          <w:numId w:val="28"/>
        </w:numPr>
        <w:spacing w:before="100" w:beforeAutospacing="1" w:after="100" w:afterAutospacing="1" w:line="240" w:lineRule="auto"/>
        <w:ind w:left="750"/>
        <w:rPr>
          <w:rFonts w:ascii="Times New Roman" w:hAnsi="Times New Roman" w:cs="Times New Roman"/>
          <w:sz w:val="24"/>
          <w:szCs w:val="24"/>
        </w:rPr>
      </w:pPr>
      <w:r w:rsidRPr="00216D30">
        <w:rPr>
          <w:rFonts w:ascii="Times New Roman" w:hAnsi="Times New Roman" w:cs="Times New Roman"/>
          <w:b/>
          <w:bCs/>
          <w:i/>
          <w:iCs/>
          <w:sz w:val="24"/>
          <w:szCs w:val="24"/>
        </w:rPr>
        <w:t>Выделение степени неотложности нерегулярных дел.</w:t>
      </w:r>
      <w:r w:rsidRPr="00216D30">
        <w:rPr>
          <w:rFonts w:ascii="Times New Roman" w:hAnsi="Times New Roman" w:cs="Times New Roman"/>
          <w:sz w:val="24"/>
          <w:szCs w:val="24"/>
        </w:rPr>
        <w:t xml:space="preserve"> Для каждого из нерегулярных дел нужно отметить степень его неотложности и указать время, когда вы хотите его выполнить. Есть </w:t>
      </w:r>
      <w:proofErr w:type="spellStart"/>
      <w:r w:rsidRPr="00216D30">
        <w:rPr>
          <w:rFonts w:ascii="Times New Roman" w:hAnsi="Times New Roman" w:cs="Times New Roman"/>
          <w:sz w:val="24"/>
          <w:szCs w:val="24"/>
        </w:rPr>
        <w:t>срединерегулярных</w:t>
      </w:r>
      <w:proofErr w:type="spellEnd"/>
      <w:r w:rsidRPr="00216D30">
        <w:rPr>
          <w:rFonts w:ascii="Times New Roman" w:hAnsi="Times New Roman" w:cs="Times New Roman"/>
          <w:sz w:val="24"/>
          <w:szCs w:val="24"/>
        </w:rPr>
        <w:t xml:space="preserve"> дел </w:t>
      </w:r>
      <w:proofErr w:type="gramStart"/>
      <w:r w:rsidRPr="00216D30">
        <w:rPr>
          <w:rFonts w:ascii="Times New Roman" w:hAnsi="Times New Roman" w:cs="Times New Roman"/>
          <w:sz w:val="24"/>
          <w:szCs w:val="24"/>
        </w:rPr>
        <w:t>первоочередные</w:t>
      </w:r>
      <w:proofErr w:type="gramEnd"/>
      <w:r w:rsidRPr="00216D30">
        <w:rPr>
          <w:rFonts w:ascii="Times New Roman" w:hAnsi="Times New Roman" w:cs="Times New Roman"/>
          <w:sz w:val="24"/>
          <w:szCs w:val="24"/>
        </w:rPr>
        <w:t>. Например, вы обнаружили, что уже нет чистых тетрадей, значит, купить их нужно уже сегодня. Следовательно, покупка тетрадей будет первоочередным делом. Бывают «</w:t>
      </w:r>
      <w:proofErr w:type="spellStart"/>
      <w:r w:rsidRPr="00216D30">
        <w:rPr>
          <w:rFonts w:ascii="Times New Roman" w:hAnsi="Times New Roman" w:cs="Times New Roman"/>
          <w:sz w:val="24"/>
          <w:szCs w:val="24"/>
        </w:rPr>
        <w:t>негорящие</w:t>
      </w:r>
      <w:proofErr w:type="spellEnd"/>
      <w:r w:rsidRPr="00216D30">
        <w:rPr>
          <w:rFonts w:ascii="Times New Roman" w:hAnsi="Times New Roman" w:cs="Times New Roman"/>
          <w:sz w:val="24"/>
          <w:szCs w:val="24"/>
        </w:rPr>
        <w:t>», нерегулярные дела, но если их долго не делать, то из «</w:t>
      </w:r>
      <w:proofErr w:type="spellStart"/>
      <w:r w:rsidRPr="00216D30">
        <w:rPr>
          <w:rFonts w:ascii="Times New Roman" w:hAnsi="Times New Roman" w:cs="Times New Roman"/>
          <w:sz w:val="24"/>
          <w:szCs w:val="24"/>
        </w:rPr>
        <w:t>негорящих</w:t>
      </w:r>
      <w:proofErr w:type="spellEnd"/>
      <w:r w:rsidRPr="00216D30">
        <w:rPr>
          <w:rFonts w:ascii="Times New Roman" w:hAnsi="Times New Roman" w:cs="Times New Roman"/>
          <w:sz w:val="24"/>
          <w:szCs w:val="24"/>
        </w:rPr>
        <w:t xml:space="preserve">» они могут превратиться в «горящие». Так, если вовремя не уплатить за междугородние переговоры, то телефон могут отключить. Тогда вместо получасового дела возникает </w:t>
      </w:r>
      <w:proofErr w:type="gramStart"/>
      <w:r w:rsidRPr="00216D30">
        <w:rPr>
          <w:rFonts w:ascii="Times New Roman" w:hAnsi="Times New Roman" w:cs="Times New Roman"/>
          <w:sz w:val="24"/>
          <w:szCs w:val="24"/>
        </w:rPr>
        <w:t>многочасовое</w:t>
      </w:r>
      <w:proofErr w:type="gramEnd"/>
      <w:r w:rsidRPr="00216D30">
        <w:rPr>
          <w:rFonts w:ascii="Times New Roman" w:hAnsi="Times New Roman" w:cs="Times New Roman"/>
          <w:sz w:val="24"/>
          <w:szCs w:val="24"/>
        </w:rPr>
        <w:t xml:space="preserve">. «Горящее» дело нарушает ход других дел, отвлекает. Лучше его избежать, предупредить. Поэтому среди нерегулярных дел в вашем списке найдите те, которые могут стать неотложными и горящими. Отметьте их и укажите время, в которое вы сможете их выполнить. </w:t>
      </w:r>
    </w:p>
    <w:p w:rsidR="00101AA0" w:rsidRDefault="00101AA0" w:rsidP="00101AA0">
      <w:pPr>
        <w:rPr>
          <w:rFonts w:ascii="Times New Roman" w:hAnsi="Times New Roman" w:cs="Times New Roman"/>
          <w:b/>
          <w:bCs/>
          <w:sz w:val="24"/>
          <w:szCs w:val="24"/>
        </w:rPr>
      </w:pPr>
      <w:r w:rsidRPr="00216D30">
        <w:rPr>
          <w:rFonts w:ascii="Times New Roman" w:hAnsi="Times New Roman" w:cs="Times New Roman"/>
          <w:b/>
          <w:bCs/>
          <w:color w:val="1861A3"/>
          <w:sz w:val="24"/>
          <w:szCs w:val="24"/>
        </w:rPr>
        <w:t xml:space="preserve"> </w:t>
      </w:r>
      <w:r w:rsidRPr="00216D30">
        <w:rPr>
          <w:rFonts w:ascii="Times New Roman" w:hAnsi="Times New Roman" w:cs="Times New Roman"/>
          <w:b/>
          <w:bCs/>
          <w:sz w:val="24"/>
          <w:szCs w:val="24"/>
        </w:rPr>
        <w:t xml:space="preserve"> </w:t>
      </w: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Default="002C2BE1" w:rsidP="00101AA0">
      <w:pPr>
        <w:rPr>
          <w:rFonts w:ascii="Times New Roman" w:hAnsi="Times New Roman" w:cs="Times New Roman"/>
          <w:b/>
          <w:bCs/>
          <w:sz w:val="24"/>
          <w:szCs w:val="24"/>
        </w:rPr>
      </w:pPr>
    </w:p>
    <w:p w:rsidR="002C2BE1" w:rsidRPr="00216D30" w:rsidRDefault="002C2BE1" w:rsidP="00101AA0">
      <w:pPr>
        <w:rPr>
          <w:rFonts w:ascii="Times New Roman" w:hAnsi="Times New Roman" w:cs="Times New Roman"/>
          <w:b/>
          <w:bCs/>
          <w:sz w:val="24"/>
          <w:szCs w:val="24"/>
        </w:rPr>
      </w:pPr>
    </w:p>
    <w:p w:rsidR="00101AA0" w:rsidRPr="00216D30" w:rsidRDefault="00101AA0" w:rsidP="00101AA0">
      <w:pPr>
        <w:jc w:val="center"/>
        <w:rPr>
          <w:rFonts w:ascii="Times New Roman" w:hAnsi="Times New Roman" w:cs="Times New Roman"/>
          <w:b/>
          <w:bCs/>
          <w:sz w:val="24"/>
          <w:szCs w:val="24"/>
        </w:rPr>
      </w:pPr>
      <w:r w:rsidRPr="00216D30">
        <w:rPr>
          <w:rFonts w:ascii="Times New Roman" w:hAnsi="Times New Roman" w:cs="Times New Roman"/>
          <w:b/>
          <w:bCs/>
          <w:sz w:val="24"/>
          <w:szCs w:val="24"/>
        </w:rPr>
        <w:lastRenderedPageBreak/>
        <w:t>Текст памятки–алгоритма по составлению плана</w:t>
      </w:r>
    </w:p>
    <w:p w:rsidR="00101AA0" w:rsidRPr="00216D30" w:rsidRDefault="00101AA0" w:rsidP="00101AA0">
      <w:pPr>
        <w:jc w:val="center"/>
        <w:rPr>
          <w:rFonts w:ascii="Times New Roman" w:hAnsi="Times New Roman" w:cs="Times New Roman"/>
          <w:b/>
          <w:bCs/>
          <w:sz w:val="24"/>
          <w:szCs w:val="24"/>
        </w:rPr>
      </w:pPr>
      <w:r w:rsidRPr="00216D30">
        <w:rPr>
          <w:rFonts w:ascii="Times New Roman" w:hAnsi="Times New Roman" w:cs="Times New Roman"/>
          <w:b/>
          <w:bCs/>
          <w:sz w:val="24"/>
          <w:szCs w:val="24"/>
        </w:rPr>
        <w:t>на день (для старшеклассников)</w:t>
      </w:r>
    </w:p>
    <w:p w:rsidR="00101AA0" w:rsidRPr="00216D30" w:rsidRDefault="00101AA0" w:rsidP="00101AA0">
      <w:pPr>
        <w:rPr>
          <w:rFonts w:ascii="Times New Roman" w:hAnsi="Times New Roman" w:cs="Times New Roman"/>
          <w:b/>
          <w:bCs/>
          <w:sz w:val="24"/>
          <w:szCs w:val="24"/>
        </w:rPr>
      </w:pP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 xml:space="preserve">Подумай, какие учебные </w:t>
      </w:r>
      <w:proofErr w:type="gramStart"/>
      <w:r w:rsidRPr="00216D30">
        <w:rPr>
          <w:rFonts w:ascii="Times New Roman" w:hAnsi="Times New Roman" w:cs="Times New Roman"/>
          <w:sz w:val="24"/>
          <w:szCs w:val="24"/>
        </w:rPr>
        <w:t>дела</w:t>
      </w:r>
      <w:proofErr w:type="gramEnd"/>
      <w:r w:rsidRPr="00216D30">
        <w:rPr>
          <w:rFonts w:ascii="Times New Roman" w:hAnsi="Times New Roman" w:cs="Times New Roman"/>
          <w:sz w:val="24"/>
          <w:szCs w:val="24"/>
        </w:rPr>
        <w:t xml:space="preserve"> и события в ближайшие дни являются важными для выполнения. Может быть, у тебя послезавтра контрольная работа и необходимо тщательно к ней подготовиться, или, может быть, художественная школа, про которую нельзя забыть. Заполни  всё, что уже знаешь, в строке «Учебные дела»  таблицы «Самое важное на неделе».</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Спроси у родителей, как ты можешь им помочь в ближайшие дни или, если у тебя есть постоянные обязанности по дому, вспомни, что ты должен делать. Может, завтра приезжает любимая бабушка, и к ее приезду необходимо срочно прибрать квартиру или помочь маме стряпать торт. Помни про правило «Каждый день есть лягушку», и тогда твои полезные дела не будут накапливаться и откладываться. Заполни всё, что ты уже знаешь в строке «Полезные домашние дела» таблицы «Самое важное на неделе».</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Подумай, чем бы ты хотел заняться в свободное время. Может, ты хочешь доклеить любимую модель самолета или дочитать книгу? Заполни по возможности строку «Дела в свободное время».</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По мере получения информации, о необходимости что-то сделать, заполняй таблицу «Самое важное на неделе». Ты не всегда можешь знать сразу  все важные дела, поэтому клетки таблицы будут заполняться постепенно. Иногда даже на пару недель вперёд.</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 xml:space="preserve">Подумай, в какое время завтра ты будешь выполнять намеченные важные мероприятия из таблицы «Самое важное на неделе». Перенеси их в план на день с учётом времени выполнения. </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Выдели перенесённые дела, как важные цветом или восклицательными знаками</w:t>
      </w:r>
      <w:proofErr w:type="gramStart"/>
      <w:r w:rsidRPr="00216D30">
        <w:rPr>
          <w:rFonts w:ascii="Times New Roman" w:hAnsi="Times New Roman" w:cs="Times New Roman"/>
          <w:sz w:val="24"/>
          <w:szCs w:val="24"/>
        </w:rPr>
        <w:t xml:space="preserve"> (!!!). </w:t>
      </w:r>
      <w:proofErr w:type="gramEnd"/>
      <w:r w:rsidRPr="00216D30">
        <w:rPr>
          <w:rFonts w:ascii="Times New Roman" w:hAnsi="Times New Roman" w:cs="Times New Roman"/>
          <w:sz w:val="24"/>
          <w:szCs w:val="24"/>
        </w:rPr>
        <w:t>Помни, что именно их ты должен  будешь сделать в первую очередь.</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 xml:space="preserve">Пополни, если надо,  план на </w:t>
      </w:r>
      <w:proofErr w:type="gramStart"/>
      <w:r w:rsidRPr="00216D30">
        <w:rPr>
          <w:rFonts w:ascii="Times New Roman" w:hAnsi="Times New Roman" w:cs="Times New Roman"/>
          <w:sz w:val="24"/>
          <w:szCs w:val="24"/>
        </w:rPr>
        <w:t>день</w:t>
      </w:r>
      <w:proofErr w:type="gramEnd"/>
      <w:r w:rsidRPr="00216D30">
        <w:rPr>
          <w:rFonts w:ascii="Times New Roman" w:hAnsi="Times New Roman" w:cs="Times New Roman"/>
          <w:sz w:val="24"/>
          <w:szCs w:val="24"/>
        </w:rPr>
        <w:t xml:space="preserve">  ежедневными делами учитывая примерное время их выполнения. Если среди них обнаружишь важные, отметь и их. Не забудь, что ты должен успеть и отдохнуть, и поучиться, и помочь родным. Например, если у тебя в школе намечается контрольная работа, понятно, что ты после небольшого отдыха, пусть около телевизора,  начнешь подготовку </w:t>
      </w:r>
      <w:proofErr w:type="gramStart"/>
      <w:r w:rsidRPr="00216D30">
        <w:rPr>
          <w:rFonts w:ascii="Times New Roman" w:hAnsi="Times New Roman" w:cs="Times New Roman"/>
          <w:sz w:val="24"/>
          <w:szCs w:val="24"/>
        </w:rPr>
        <w:t>к</w:t>
      </w:r>
      <w:proofErr w:type="gramEnd"/>
      <w:r w:rsidRPr="00216D30">
        <w:rPr>
          <w:rFonts w:ascii="Times New Roman" w:hAnsi="Times New Roman" w:cs="Times New Roman"/>
          <w:sz w:val="24"/>
          <w:szCs w:val="24"/>
        </w:rPr>
        <w:t xml:space="preserve">  </w:t>
      </w:r>
      <w:proofErr w:type="gramStart"/>
      <w:r w:rsidRPr="00216D30">
        <w:rPr>
          <w:rFonts w:ascii="Times New Roman" w:hAnsi="Times New Roman" w:cs="Times New Roman"/>
          <w:sz w:val="24"/>
          <w:szCs w:val="24"/>
        </w:rPr>
        <w:t>контрольной</w:t>
      </w:r>
      <w:proofErr w:type="gramEnd"/>
      <w:r w:rsidRPr="00216D30">
        <w:rPr>
          <w:rFonts w:ascii="Times New Roman" w:hAnsi="Times New Roman" w:cs="Times New Roman"/>
          <w:sz w:val="24"/>
          <w:szCs w:val="24"/>
        </w:rPr>
        <w:t>, а не останешься смотреть его до вечера, чтобы успеть потом помочь родителям.</w:t>
      </w:r>
    </w:p>
    <w:p w:rsidR="00101AA0" w:rsidRPr="00216D30" w:rsidRDefault="00101AA0" w:rsidP="00101AA0">
      <w:pPr>
        <w:numPr>
          <w:ilvl w:val="0"/>
          <w:numId w:val="38"/>
        </w:numPr>
        <w:spacing w:after="0" w:line="240" w:lineRule="auto"/>
        <w:rPr>
          <w:rFonts w:ascii="Times New Roman" w:hAnsi="Times New Roman" w:cs="Times New Roman"/>
          <w:sz w:val="24"/>
          <w:szCs w:val="24"/>
        </w:rPr>
      </w:pPr>
      <w:r w:rsidRPr="00216D30">
        <w:rPr>
          <w:rFonts w:ascii="Times New Roman" w:hAnsi="Times New Roman" w:cs="Times New Roman"/>
          <w:sz w:val="24"/>
          <w:szCs w:val="24"/>
        </w:rPr>
        <w:t>Помни, что нельзя спланировать каждую минуту - нужно оставлять в плане запасное время.  Иногда возникают препятствия, из-за которых время выполнения какого-нибудь дела может затянуться.</w:t>
      </w:r>
    </w:p>
    <w:p w:rsidR="00101AA0" w:rsidRPr="00216D30" w:rsidRDefault="00101AA0" w:rsidP="00101AA0">
      <w:pPr>
        <w:numPr>
          <w:ilvl w:val="0"/>
          <w:numId w:val="38"/>
        </w:numPr>
        <w:tabs>
          <w:tab w:val="left" w:pos="720"/>
        </w:tabs>
        <w:spacing w:after="0" w:line="240" w:lineRule="auto"/>
        <w:rPr>
          <w:rFonts w:ascii="Times New Roman" w:hAnsi="Times New Roman" w:cs="Times New Roman"/>
          <w:sz w:val="24"/>
          <w:szCs w:val="24"/>
        </w:rPr>
      </w:pPr>
      <w:r w:rsidRPr="00216D30">
        <w:rPr>
          <w:rFonts w:ascii="Times New Roman" w:hAnsi="Times New Roman" w:cs="Times New Roman"/>
          <w:sz w:val="24"/>
          <w:szCs w:val="24"/>
        </w:rPr>
        <w:t xml:space="preserve">После того, как ты выполнишь  запланированное дело, поставь в плане отметку о выполнении. Если в течение дня (даже если не вовремя)  ты выполнил запланированное, отметь это. </w:t>
      </w:r>
    </w:p>
    <w:p w:rsidR="00101AA0" w:rsidRPr="00216D30" w:rsidRDefault="00101AA0" w:rsidP="00101AA0">
      <w:pPr>
        <w:numPr>
          <w:ilvl w:val="0"/>
          <w:numId w:val="38"/>
        </w:numPr>
        <w:tabs>
          <w:tab w:val="left" w:pos="180"/>
          <w:tab w:val="left" w:pos="540"/>
        </w:tabs>
        <w:spacing w:after="0" w:line="240" w:lineRule="auto"/>
        <w:rPr>
          <w:rFonts w:ascii="Times New Roman" w:hAnsi="Times New Roman" w:cs="Times New Roman"/>
          <w:sz w:val="24"/>
          <w:szCs w:val="24"/>
        </w:rPr>
      </w:pPr>
      <w:r w:rsidRPr="00216D30">
        <w:rPr>
          <w:rFonts w:ascii="Times New Roman" w:hAnsi="Times New Roman" w:cs="Times New Roman"/>
          <w:sz w:val="24"/>
          <w:szCs w:val="24"/>
        </w:rPr>
        <w:t>Вечером посвяти 5 минут своему плану. Посмотри, что ты сделал, а что нет. Понятно, что могут возникнуть непредвиденные обстоятельства, но основные важные дела должны быть выполнены…</w:t>
      </w:r>
    </w:p>
    <w:p w:rsidR="00101AA0" w:rsidRPr="00216D30" w:rsidRDefault="00101AA0" w:rsidP="00101AA0">
      <w:pPr>
        <w:numPr>
          <w:ilvl w:val="0"/>
          <w:numId w:val="38"/>
        </w:numPr>
        <w:spacing w:after="0" w:line="240" w:lineRule="auto"/>
        <w:rPr>
          <w:rFonts w:ascii="Times New Roman" w:hAnsi="Times New Roman" w:cs="Times New Roman"/>
          <w:i/>
          <w:iCs/>
          <w:sz w:val="24"/>
          <w:szCs w:val="24"/>
        </w:rPr>
      </w:pPr>
      <w:r w:rsidRPr="00216D30">
        <w:rPr>
          <w:rFonts w:ascii="Times New Roman" w:hAnsi="Times New Roman" w:cs="Times New Roman"/>
          <w:i/>
          <w:iCs/>
          <w:sz w:val="24"/>
          <w:szCs w:val="24"/>
        </w:rPr>
        <w:t xml:space="preserve">Ответь для себя на ряд вопросов: </w:t>
      </w:r>
      <w:r w:rsidRPr="00216D30">
        <w:rPr>
          <w:rFonts w:ascii="Times New Roman" w:hAnsi="Times New Roman" w:cs="Times New Roman"/>
          <w:sz w:val="24"/>
          <w:szCs w:val="24"/>
        </w:rPr>
        <w:t xml:space="preserve">Все ли из </w:t>
      </w:r>
      <w:proofErr w:type="gramStart"/>
      <w:r w:rsidRPr="00216D30">
        <w:rPr>
          <w:rFonts w:ascii="Times New Roman" w:hAnsi="Times New Roman" w:cs="Times New Roman"/>
          <w:sz w:val="24"/>
          <w:szCs w:val="24"/>
        </w:rPr>
        <w:t>запланированного</w:t>
      </w:r>
      <w:proofErr w:type="gramEnd"/>
      <w:r w:rsidRPr="00216D30">
        <w:rPr>
          <w:rFonts w:ascii="Times New Roman" w:hAnsi="Times New Roman" w:cs="Times New Roman"/>
          <w:sz w:val="24"/>
          <w:szCs w:val="24"/>
        </w:rPr>
        <w:t xml:space="preserve"> я сделал? Что мне не удалось сделать? Почему? </w:t>
      </w:r>
      <w:r w:rsidRPr="00216D30">
        <w:rPr>
          <w:rFonts w:ascii="Times New Roman" w:hAnsi="Times New Roman" w:cs="Times New Roman"/>
          <w:i/>
          <w:iCs/>
          <w:sz w:val="24"/>
          <w:szCs w:val="24"/>
        </w:rPr>
        <w:t xml:space="preserve"> </w:t>
      </w:r>
      <w:r w:rsidRPr="00216D30">
        <w:rPr>
          <w:rFonts w:ascii="Times New Roman" w:hAnsi="Times New Roman" w:cs="Times New Roman"/>
          <w:sz w:val="24"/>
          <w:szCs w:val="24"/>
        </w:rPr>
        <w:t xml:space="preserve">Подумай, как можно исправить ситуацию с невыполненными делами (особенно важными). </w:t>
      </w:r>
      <w:r w:rsidRPr="00216D30">
        <w:rPr>
          <w:rFonts w:ascii="Times New Roman" w:hAnsi="Times New Roman" w:cs="Times New Roman"/>
          <w:i/>
          <w:iCs/>
          <w:sz w:val="24"/>
          <w:szCs w:val="24"/>
        </w:rPr>
        <w:t>ПОДСКАЗКА</w:t>
      </w:r>
      <w:r w:rsidRPr="00216D30">
        <w:rPr>
          <w:rFonts w:ascii="Times New Roman" w:hAnsi="Times New Roman" w:cs="Times New Roman"/>
          <w:sz w:val="24"/>
          <w:szCs w:val="24"/>
        </w:rPr>
        <w:t xml:space="preserve"> – сделай их вечером, если есть возможность, или обязательно на следующий день.</w:t>
      </w:r>
    </w:p>
    <w:p w:rsidR="00101AA0" w:rsidRPr="00216D30" w:rsidRDefault="00101AA0" w:rsidP="00101AA0">
      <w:pPr>
        <w:numPr>
          <w:ilvl w:val="0"/>
          <w:numId w:val="38"/>
        </w:numPr>
        <w:tabs>
          <w:tab w:val="left" w:pos="360"/>
        </w:tabs>
        <w:spacing w:after="0" w:line="240" w:lineRule="auto"/>
        <w:rPr>
          <w:rFonts w:ascii="Times New Roman" w:hAnsi="Times New Roman" w:cs="Times New Roman"/>
          <w:sz w:val="24"/>
          <w:szCs w:val="24"/>
        </w:rPr>
      </w:pPr>
      <w:r w:rsidRPr="00216D30">
        <w:rPr>
          <w:rFonts w:ascii="Times New Roman" w:hAnsi="Times New Roman" w:cs="Times New Roman"/>
          <w:sz w:val="24"/>
          <w:szCs w:val="24"/>
        </w:rPr>
        <w:t>Составь план на новый день, включив в него те дела, которые ты не успел доделать сегодня.  Выполняй всё снова с 5-го пункта.</w:t>
      </w:r>
    </w:p>
    <w:p w:rsidR="00101AA0" w:rsidRPr="00216D30" w:rsidRDefault="00101AA0" w:rsidP="00101AA0">
      <w:pPr>
        <w:tabs>
          <w:tab w:val="num" w:pos="180"/>
        </w:tabs>
        <w:ind w:left="180" w:hanging="180"/>
        <w:rPr>
          <w:rFonts w:ascii="Times New Roman" w:hAnsi="Times New Roman" w:cs="Times New Roman"/>
          <w:sz w:val="24"/>
          <w:szCs w:val="24"/>
        </w:rPr>
      </w:pPr>
    </w:p>
    <w:p w:rsidR="00101AA0" w:rsidRDefault="00101AA0" w:rsidP="00101AA0">
      <w:pPr>
        <w:spacing w:after="0" w:line="240" w:lineRule="auto"/>
        <w:rPr>
          <w:rFonts w:ascii="Times New Roman" w:eastAsia="Times New Roman" w:hAnsi="Times New Roman" w:cs="Times New Roman"/>
          <w:color w:val="000066"/>
          <w:sz w:val="24"/>
          <w:szCs w:val="24"/>
          <w:lang w:eastAsia="ru-RU"/>
        </w:rPr>
      </w:pPr>
    </w:p>
    <w:p w:rsidR="002C2BE1" w:rsidRDefault="002C2BE1" w:rsidP="00101AA0">
      <w:pPr>
        <w:spacing w:after="0" w:line="240" w:lineRule="auto"/>
        <w:rPr>
          <w:rFonts w:ascii="Times New Roman" w:eastAsia="Times New Roman" w:hAnsi="Times New Roman" w:cs="Times New Roman"/>
          <w:color w:val="000066"/>
          <w:sz w:val="24"/>
          <w:szCs w:val="24"/>
          <w:lang w:eastAsia="ru-RU"/>
        </w:rPr>
      </w:pPr>
    </w:p>
    <w:p w:rsidR="002C2BE1" w:rsidRDefault="002C2BE1" w:rsidP="00101AA0">
      <w:pPr>
        <w:spacing w:after="0" w:line="240" w:lineRule="auto"/>
        <w:rPr>
          <w:rFonts w:ascii="Times New Roman" w:eastAsia="Times New Roman" w:hAnsi="Times New Roman" w:cs="Times New Roman"/>
          <w:color w:val="000066"/>
          <w:sz w:val="24"/>
          <w:szCs w:val="24"/>
          <w:lang w:eastAsia="ru-RU"/>
        </w:rPr>
      </w:pPr>
    </w:p>
    <w:p w:rsidR="002C2BE1" w:rsidRPr="00216D30" w:rsidRDefault="002C2BE1" w:rsidP="00101AA0">
      <w:pPr>
        <w:spacing w:after="0" w:line="240" w:lineRule="auto"/>
        <w:rPr>
          <w:rFonts w:ascii="Times New Roman" w:eastAsia="Times New Roman" w:hAnsi="Times New Roman" w:cs="Times New Roman"/>
          <w:color w:val="000066"/>
          <w:sz w:val="24"/>
          <w:szCs w:val="24"/>
          <w:lang w:eastAsia="ru-RU"/>
        </w:rPr>
      </w:pPr>
    </w:p>
    <w:p w:rsidR="00101AA0" w:rsidRPr="00216D30" w:rsidRDefault="005B4ED0" w:rsidP="0018348E">
      <w:pPr>
        <w:shd w:val="clear" w:color="auto" w:fill="FFFFFF"/>
        <w:spacing w:before="4" w:line="248" w:lineRule="exact"/>
        <w:ind w:right="83"/>
        <w:jc w:val="right"/>
        <w:rPr>
          <w:rFonts w:ascii="Times New Roman" w:hAnsi="Times New Roman" w:cs="Times New Roman"/>
          <w:sz w:val="24"/>
          <w:szCs w:val="24"/>
        </w:rPr>
      </w:pPr>
      <w:r w:rsidRPr="00216D30">
        <w:rPr>
          <w:rFonts w:ascii="Times New Roman" w:hAnsi="Times New Roman" w:cs="Times New Roman"/>
          <w:sz w:val="24"/>
          <w:szCs w:val="24"/>
        </w:rPr>
        <w:lastRenderedPageBreak/>
        <w:t>Приложение к занятию 6</w:t>
      </w:r>
    </w:p>
    <w:p w:rsidR="005B4ED0" w:rsidRPr="00216D30" w:rsidRDefault="005B4ED0" w:rsidP="0018348E">
      <w:pPr>
        <w:pStyle w:val="a7"/>
        <w:jc w:val="center"/>
      </w:pPr>
      <w:r w:rsidRPr="00216D30">
        <w:rPr>
          <w:rStyle w:val="a8"/>
        </w:rPr>
        <w:t>Анкета</w:t>
      </w:r>
      <w:r w:rsidR="0018348E" w:rsidRPr="00216D30">
        <w:t xml:space="preserve"> (определение уровня самоорганизации при помо</w:t>
      </w:r>
      <w:r w:rsidR="0018348E" w:rsidRPr="00216D30">
        <w:softHyphen/>
        <w:t>щи анкеты).</w:t>
      </w:r>
    </w:p>
    <w:p w:rsidR="005B4ED0" w:rsidRPr="00216D30" w:rsidRDefault="005B4ED0" w:rsidP="005B4ED0">
      <w:pPr>
        <w:pStyle w:val="a7"/>
      </w:pPr>
      <w:r w:rsidRPr="00216D30">
        <w:t>1. В какой мере сформированы у вас основные быто</w:t>
      </w:r>
      <w:r w:rsidRPr="00216D30">
        <w:softHyphen/>
        <w:t>вые навыки (уборка постели, поддерживание по</w:t>
      </w:r>
      <w:r w:rsidRPr="00216D30">
        <w:softHyphen/>
        <w:t>рядка; в комнате, соблюдение основных требова</w:t>
      </w:r>
      <w:r w:rsidRPr="00216D30">
        <w:softHyphen/>
        <w:t xml:space="preserve">ний к внешнему виду)? </w:t>
      </w:r>
      <w:r w:rsidRPr="00216D30">
        <w:br/>
        <w:t xml:space="preserve">A) в основном </w:t>
      </w:r>
      <w:proofErr w:type="gramStart"/>
      <w:r w:rsidRPr="00216D30">
        <w:t>сформированы</w:t>
      </w:r>
      <w:proofErr w:type="gramEnd"/>
      <w:r w:rsidRPr="00216D30">
        <w:t xml:space="preserve"> достаточно устойчи</w:t>
      </w:r>
      <w:r w:rsidRPr="00216D30">
        <w:softHyphen/>
        <w:t xml:space="preserve">во; </w:t>
      </w:r>
      <w:r w:rsidRPr="00216D30">
        <w:br/>
        <w:t xml:space="preserve">Б) сформированы, но недостаточно устойчиво; </w:t>
      </w:r>
      <w:r w:rsidRPr="00216D30">
        <w:br/>
        <w:t xml:space="preserve">B) не сформированы. </w:t>
      </w:r>
    </w:p>
    <w:p w:rsidR="005B4ED0" w:rsidRPr="00216D30" w:rsidRDefault="005B4ED0" w:rsidP="005B4ED0">
      <w:pPr>
        <w:pStyle w:val="a7"/>
      </w:pPr>
      <w:r w:rsidRPr="00216D30">
        <w:t>2. Умеете ли вы организовывать свое время самосто</w:t>
      </w:r>
      <w:r w:rsidRPr="00216D30">
        <w:softHyphen/>
        <w:t xml:space="preserve">ятельно? </w:t>
      </w:r>
      <w:r w:rsidRPr="00216D30">
        <w:br/>
        <w:t xml:space="preserve">A) в основном умею; </w:t>
      </w:r>
      <w:r w:rsidRPr="00216D30">
        <w:br/>
        <w:t xml:space="preserve">Б) умею, но не всегда это делаю; </w:t>
      </w:r>
      <w:r w:rsidRPr="00216D30">
        <w:br/>
        <w:t xml:space="preserve">B) практически не умею. </w:t>
      </w:r>
    </w:p>
    <w:p w:rsidR="005B4ED0" w:rsidRPr="00216D30" w:rsidRDefault="005B4ED0" w:rsidP="005B4ED0">
      <w:pPr>
        <w:pStyle w:val="a7"/>
      </w:pPr>
      <w:r w:rsidRPr="00216D30">
        <w:t>3.  Способны ли вы самостоятельно, без внешнего при</w:t>
      </w:r>
      <w:r w:rsidRPr="00216D30">
        <w:softHyphen/>
        <w:t xml:space="preserve">нуждения, организовать свое время? </w:t>
      </w:r>
      <w:r w:rsidRPr="00216D30">
        <w:br/>
        <w:t xml:space="preserve">А) в основном </w:t>
      </w:r>
      <w:proofErr w:type="gramStart"/>
      <w:r w:rsidRPr="00216D30">
        <w:t>способен</w:t>
      </w:r>
      <w:proofErr w:type="gramEnd"/>
      <w:r w:rsidRPr="00216D30">
        <w:t xml:space="preserve">; </w:t>
      </w:r>
      <w:r w:rsidRPr="00216D30">
        <w:br/>
        <w:t xml:space="preserve">Б) делаю это нерегулярно; </w:t>
      </w:r>
      <w:r w:rsidRPr="00216D30">
        <w:br/>
        <w:t xml:space="preserve">В) практически никогда этого не делаю. </w:t>
      </w:r>
    </w:p>
    <w:p w:rsidR="005B4ED0" w:rsidRPr="00216D30" w:rsidRDefault="005B4ED0" w:rsidP="005B4ED0">
      <w:pPr>
        <w:pStyle w:val="a7"/>
      </w:pPr>
      <w:r w:rsidRPr="00216D30">
        <w:t>4. Садитесь ли без всякого напоминания за приго</w:t>
      </w:r>
      <w:r w:rsidRPr="00216D30">
        <w:softHyphen/>
        <w:t xml:space="preserve">товление домашних заданий? </w:t>
      </w:r>
      <w:r w:rsidRPr="00216D30">
        <w:br/>
        <w:t xml:space="preserve">A) практически всегда; </w:t>
      </w:r>
      <w:r w:rsidRPr="00216D30">
        <w:br/>
        <w:t xml:space="preserve">Б) только иногда; </w:t>
      </w:r>
      <w:r w:rsidRPr="00216D30">
        <w:br/>
        <w:t xml:space="preserve">B) только при напоминании. </w:t>
      </w:r>
    </w:p>
    <w:p w:rsidR="005B4ED0" w:rsidRPr="00216D30" w:rsidRDefault="005B4ED0" w:rsidP="005B4ED0">
      <w:pPr>
        <w:pStyle w:val="a7"/>
      </w:pPr>
      <w:r w:rsidRPr="00216D30">
        <w:t xml:space="preserve">5.  Способны ли вы длительно (в течение нескольких недель или даже месяцев) заниматься каким-либо делом? </w:t>
      </w:r>
      <w:r w:rsidRPr="00216D30">
        <w:br/>
        <w:t xml:space="preserve">А) в основном </w:t>
      </w:r>
      <w:proofErr w:type="gramStart"/>
      <w:r w:rsidRPr="00216D30">
        <w:t>способен</w:t>
      </w:r>
      <w:proofErr w:type="gramEnd"/>
      <w:r w:rsidRPr="00216D30">
        <w:t xml:space="preserve">; </w:t>
      </w:r>
      <w:r w:rsidRPr="00216D30">
        <w:br/>
        <w:t xml:space="preserve">Б) способен лишь в редких случаях; </w:t>
      </w:r>
      <w:r w:rsidRPr="00216D30">
        <w:br/>
        <w:t xml:space="preserve">В) не способен. </w:t>
      </w:r>
    </w:p>
    <w:p w:rsidR="005B4ED0" w:rsidRPr="00216D30" w:rsidRDefault="005B4ED0" w:rsidP="005B4ED0">
      <w:pPr>
        <w:pStyle w:val="a7"/>
      </w:pPr>
      <w:r w:rsidRPr="00216D30">
        <w:t xml:space="preserve">6. Проявляется ли у вас интерес к самовоспитанию? </w:t>
      </w:r>
      <w:r w:rsidRPr="00216D30">
        <w:br/>
        <w:t xml:space="preserve">A) постоянно; </w:t>
      </w:r>
      <w:r w:rsidRPr="00216D30">
        <w:br/>
        <w:t xml:space="preserve">Б) от случая к случаю;                           </w:t>
      </w:r>
      <w:r w:rsidRPr="00216D30">
        <w:br/>
        <w:t>B) не проявляется.      </w:t>
      </w:r>
    </w:p>
    <w:p w:rsidR="005B4ED0" w:rsidRPr="00216D30" w:rsidRDefault="005B4ED0" w:rsidP="005B4ED0">
      <w:pPr>
        <w:pStyle w:val="a7"/>
      </w:pPr>
      <w:r w:rsidRPr="00216D30">
        <w:t>7. Если проявляется интерес к самовоспитанию, то в какой мере этот интерес носит действенный ха</w:t>
      </w:r>
      <w:r w:rsidRPr="00216D30">
        <w:softHyphen/>
        <w:t xml:space="preserve">рактер?                                                     </w:t>
      </w:r>
      <w:r w:rsidRPr="00216D30">
        <w:br/>
        <w:t xml:space="preserve">A) регулярно предпринимаю попытки самовоспитания; </w:t>
      </w:r>
      <w:r w:rsidRPr="00216D30">
        <w:br/>
        <w:t xml:space="preserve">Б) попытки самовоспитания предпринимаются от случая к случаю;                                </w:t>
      </w:r>
      <w:r w:rsidRPr="00216D30">
        <w:br/>
        <w:t>B) никаких определенных попыток не предприни</w:t>
      </w:r>
      <w:r w:rsidRPr="00216D30">
        <w:softHyphen/>
        <w:t xml:space="preserve">маю. </w:t>
      </w:r>
    </w:p>
    <w:p w:rsidR="005B4ED0" w:rsidRPr="00216D30" w:rsidRDefault="005B4ED0" w:rsidP="005B4ED0">
      <w:pPr>
        <w:pStyle w:val="a7"/>
      </w:pPr>
      <w:r w:rsidRPr="00216D30">
        <w:t>8. Имеется ли у вас какая-либо программа самовос</w:t>
      </w:r>
      <w:r w:rsidRPr="00216D30">
        <w:softHyphen/>
        <w:t xml:space="preserve">питания? </w:t>
      </w:r>
      <w:r w:rsidRPr="00216D30">
        <w:br/>
        <w:t xml:space="preserve">A) такая программа имеется; </w:t>
      </w:r>
      <w:r w:rsidRPr="00216D30">
        <w:br/>
        <w:t>Б) определенной программы нет, но есть некото</w:t>
      </w:r>
      <w:r w:rsidRPr="00216D30">
        <w:softHyphen/>
        <w:t xml:space="preserve">рые наметки; </w:t>
      </w:r>
      <w:r w:rsidRPr="00216D30">
        <w:br/>
        <w:t xml:space="preserve">B) никакой программы нет. </w:t>
      </w:r>
    </w:p>
    <w:p w:rsidR="005B4ED0" w:rsidRPr="00216D30" w:rsidRDefault="005B4ED0" w:rsidP="005B4ED0">
      <w:pPr>
        <w:pStyle w:val="a7"/>
      </w:pPr>
      <w:r w:rsidRPr="00216D30">
        <w:t xml:space="preserve">9. Свойственна ли вам привычка доводить все свои дела до конца? </w:t>
      </w:r>
      <w:r w:rsidRPr="00216D30">
        <w:br/>
        <w:t xml:space="preserve">A) </w:t>
      </w:r>
      <w:proofErr w:type="gramStart"/>
      <w:r w:rsidRPr="00216D30">
        <w:t>свойственна</w:t>
      </w:r>
      <w:proofErr w:type="gramEnd"/>
      <w:r w:rsidRPr="00216D30">
        <w:t xml:space="preserve"> в достаточной мере; </w:t>
      </w:r>
      <w:r w:rsidRPr="00216D30">
        <w:br/>
        <w:t xml:space="preserve">Б) не всегда довожу дела до конца; </w:t>
      </w:r>
      <w:r w:rsidRPr="00216D30">
        <w:br/>
        <w:t xml:space="preserve">B) очень редко довожу дело до конца. </w:t>
      </w:r>
    </w:p>
    <w:p w:rsidR="005B4ED0" w:rsidRPr="00216D30" w:rsidRDefault="005B4ED0" w:rsidP="005B4ED0">
      <w:pPr>
        <w:pStyle w:val="a7"/>
      </w:pPr>
      <w:r w:rsidRPr="00216D30">
        <w:t xml:space="preserve">10. Планируете ли свое свободное время (особенно на воскресенье, в каникулы) или </w:t>
      </w:r>
      <w:proofErr w:type="gramStart"/>
      <w:r w:rsidRPr="00216D30">
        <w:t>действуете</w:t>
      </w:r>
      <w:proofErr w:type="gramEnd"/>
      <w:r w:rsidRPr="00216D30">
        <w:t xml:space="preserve"> как придется? </w:t>
      </w:r>
      <w:r w:rsidRPr="00216D30">
        <w:br/>
        <w:t xml:space="preserve">А) в основном планирую; </w:t>
      </w:r>
      <w:r w:rsidRPr="00216D30">
        <w:br/>
      </w:r>
      <w:r w:rsidRPr="00216D30">
        <w:lastRenderedPageBreak/>
        <w:t xml:space="preserve">Б) планирую только иногда; </w:t>
      </w:r>
      <w:r w:rsidRPr="00216D30">
        <w:br/>
        <w:t xml:space="preserve">В) практически никогда не планирую. </w:t>
      </w:r>
    </w:p>
    <w:p w:rsidR="005B4ED0" w:rsidRPr="00216D30" w:rsidRDefault="005B4ED0" w:rsidP="005B4ED0">
      <w:pPr>
        <w:pStyle w:val="a7"/>
      </w:pPr>
      <w:r w:rsidRPr="00216D30">
        <w:t xml:space="preserve">11. Достаточно ли вы внимательны при выполнении интеллектуальной деятельности? </w:t>
      </w:r>
      <w:r w:rsidRPr="00216D30">
        <w:br/>
        <w:t xml:space="preserve">А) достаточно; </w:t>
      </w:r>
      <w:r w:rsidRPr="00216D30">
        <w:br/>
        <w:t xml:space="preserve">Б) не всегда достаточно; </w:t>
      </w:r>
      <w:r w:rsidRPr="00216D30">
        <w:br/>
        <w:t xml:space="preserve">В) как правило, очень </w:t>
      </w:r>
      <w:proofErr w:type="gramStart"/>
      <w:r w:rsidRPr="00216D30">
        <w:t>невнимателен</w:t>
      </w:r>
      <w:proofErr w:type="gramEnd"/>
      <w:r w:rsidRPr="00216D30">
        <w:t>.</w:t>
      </w:r>
    </w:p>
    <w:p w:rsidR="005B4ED0" w:rsidRPr="00216D30" w:rsidRDefault="005B4ED0" w:rsidP="005B4ED0">
      <w:pPr>
        <w:pStyle w:val="a7"/>
      </w:pPr>
      <w:r w:rsidRPr="00216D30">
        <w:t>12. Умеете ли сдерживаться в эмоциональных ситуа</w:t>
      </w:r>
      <w:r w:rsidRPr="00216D30">
        <w:softHyphen/>
        <w:t xml:space="preserve">циях? </w:t>
      </w:r>
      <w:r w:rsidRPr="00216D30">
        <w:br/>
        <w:t xml:space="preserve">A) в основном умею; </w:t>
      </w:r>
      <w:r w:rsidRPr="00216D30">
        <w:br/>
        <w:t xml:space="preserve">Б) иногда не могу сдержаться; </w:t>
      </w:r>
      <w:r w:rsidRPr="00216D30">
        <w:br/>
        <w:t>B) как правило, не сдерживаюсь.</w:t>
      </w:r>
    </w:p>
    <w:p w:rsidR="005B4ED0" w:rsidRPr="00216D30" w:rsidRDefault="005B4ED0" w:rsidP="005B4ED0">
      <w:pPr>
        <w:pStyle w:val="a7"/>
      </w:pPr>
      <w:r w:rsidRPr="00216D30">
        <w:t>13. Умеете ли серьезно и ответственно выполнять за</w:t>
      </w:r>
      <w:r w:rsidRPr="00216D30">
        <w:softHyphen/>
        <w:t xml:space="preserve">дание, которое сами считаете важным? </w:t>
      </w:r>
      <w:r w:rsidRPr="00216D30">
        <w:br/>
        <w:t xml:space="preserve">А) как правило, умею;                                </w:t>
      </w:r>
      <w:r w:rsidRPr="00216D30">
        <w:br/>
        <w:t xml:space="preserve">Б) не всегда умею; </w:t>
      </w:r>
      <w:r w:rsidRPr="00216D30">
        <w:br/>
        <w:t>В) не умею.  </w:t>
      </w:r>
    </w:p>
    <w:p w:rsidR="005B4ED0" w:rsidRPr="00216D30" w:rsidRDefault="005B4ED0" w:rsidP="005B4ED0">
      <w:pPr>
        <w:pStyle w:val="a7"/>
      </w:pPr>
      <w:r w:rsidRPr="00216D30">
        <w:t>14. Обнаруживаются ли у вас попытки определить для себя серьезную жизненную цель (овладение вне</w:t>
      </w:r>
      <w:r w:rsidRPr="00216D30">
        <w:softHyphen/>
        <w:t>школьными, но важными навыками, выбор про</w:t>
      </w:r>
      <w:r w:rsidRPr="00216D30">
        <w:softHyphen/>
        <w:t xml:space="preserve">фессии)?                                             </w:t>
      </w:r>
      <w:r w:rsidRPr="00216D30">
        <w:br/>
        <w:t xml:space="preserve">A) да; </w:t>
      </w:r>
      <w:r w:rsidRPr="00216D30">
        <w:br/>
        <w:t xml:space="preserve">Б) от случая к случаю; </w:t>
      </w:r>
      <w:r w:rsidRPr="00216D30">
        <w:br/>
        <w:t xml:space="preserve">B) нет. </w:t>
      </w:r>
    </w:p>
    <w:p w:rsidR="005B4ED0" w:rsidRPr="00216D30" w:rsidRDefault="005B4ED0" w:rsidP="005B4ED0">
      <w:pPr>
        <w:pStyle w:val="a7"/>
      </w:pPr>
      <w:r w:rsidRPr="00216D30">
        <w:t>15. Если имеется какая-либо серьезная цель, делает</w:t>
      </w:r>
      <w:r w:rsidRPr="00216D30">
        <w:softHyphen/>
        <w:t xml:space="preserve">ся ли что-либо для ее осуществления? </w:t>
      </w:r>
      <w:r w:rsidRPr="00216D30">
        <w:br/>
        <w:t xml:space="preserve">A) кое-что делается; </w:t>
      </w:r>
      <w:r w:rsidRPr="00216D30">
        <w:br/>
        <w:t xml:space="preserve">Б) делается очень мало; </w:t>
      </w:r>
      <w:r w:rsidRPr="00216D30">
        <w:br/>
        <w:t xml:space="preserve">B) ничего не делается. </w:t>
      </w:r>
    </w:p>
    <w:p w:rsidR="005B4ED0" w:rsidRPr="00216D30" w:rsidRDefault="005B4ED0" w:rsidP="005B4ED0">
      <w:pPr>
        <w:pStyle w:val="a7"/>
      </w:pPr>
      <w:r w:rsidRPr="00216D30">
        <w:t>При оценке результатов подсчитайте общую сум</w:t>
      </w:r>
      <w:r w:rsidRPr="00216D30">
        <w:softHyphen/>
        <w:t>му баллов: ответ</w:t>
      </w:r>
      <w:proofErr w:type="gramStart"/>
      <w:r w:rsidRPr="00216D30">
        <w:t xml:space="preserve"> А</w:t>
      </w:r>
      <w:proofErr w:type="gramEnd"/>
      <w:r w:rsidRPr="00216D30">
        <w:t xml:space="preserve"> – 3 балла, Б – 2 балла, В – 0 бал</w:t>
      </w:r>
      <w:r w:rsidRPr="00216D30">
        <w:softHyphen/>
        <w:t>лов. Сравните свои результаты с результатами одноклассников, которых считаете людьми волевыми и це</w:t>
      </w:r>
      <w:r w:rsidRPr="00216D30">
        <w:softHyphen/>
        <w:t xml:space="preserve">леустремленными. </w:t>
      </w:r>
    </w:p>
    <w:p w:rsidR="005B4ED0" w:rsidRPr="00216D30" w:rsidRDefault="005B4ED0" w:rsidP="005B4ED0">
      <w:pPr>
        <w:pStyle w:val="a7"/>
      </w:pPr>
      <w:r w:rsidRPr="00216D30">
        <w:t xml:space="preserve">3. Выступление представителей </w:t>
      </w:r>
      <w:proofErr w:type="spellStart"/>
      <w:r w:rsidRPr="00216D30">
        <w:t>микрогрупп</w:t>
      </w:r>
      <w:proofErr w:type="spellEnd"/>
      <w:r w:rsidRPr="00216D30">
        <w:t xml:space="preserve"> о том, как участники практикума планируют формировать у себя волевые привычки. </w:t>
      </w:r>
    </w:p>
    <w:p w:rsidR="005B4ED0" w:rsidRPr="00216D30" w:rsidRDefault="005B4ED0" w:rsidP="005B4ED0">
      <w:pPr>
        <w:shd w:val="clear" w:color="auto" w:fill="FFFFFF"/>
        <w:spacing w:after="0" w:line="240" w:lineRule="auto"/>
        <w:rPr>
          <w:rFonts w:ascii="Times New Roman" w:hAnsi="Times New Roman" w:cs="Times New Roman"/>
          <w:sz w:val="24"/>
          <w:szCs w:val="24"/>
        </w:rPr>
      </w:pPr>
    </w:p>
    <w:p w:rsidR="005B4ED0" w:rsidRDefault="005B4ED0"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Default="002C2BE1" w:rsidP="005B4ED0">
      <w:pPr>
        <w:spacing w:after="240" w:line="240" w:lineRule="auto"/>
        <w:rPr>
          <w:rFonts w:ascii="Times New Roman" w:eastAsia="Times New Roman" w:hAnsi="Times New Roman" w:cs="Times New Roman"/>
          <w:sz w:val="24"/>
          <w:szCs w:val="24"/>
          <w:lang w:eastAsia="ru-RU"/>
        </w:rPr>
      </w:pPr>
    </w:p>
    <w:p w:rsidR="002C2BE1" w:rsidRPr="00216D30" w:rsidRDefault="002C2BE1" w:rsidP="005B4ED0">
      <w:pPr>
        <w:spacing w:after="240" w:line="240" w:lineRule="auto"/>
        <w:rPr>
          <w:rFonts w:ascii="Times New Roman" w:eastAsia="Times New Roman" w:hAnsi="Times New Roman" w:cs="Times New Roman"/>
          <w:sz w:val="24"/>
          <w:szCs w:val="24"/>
          <w:lang w:eastAsia="ru-RU"/>
        </w:rPr>
      </w:pPr>
    </w:p>
    <w:p w:rsidR="005B4ED0" w:rsidRPr="00216D30" w:rsidRDefault="005B4ED0" w:rsidP="000867AB">
      <w:pPr>
        <w:spacing w:after="0" w:line="240" w:lineRule="auto"/>
        <w:jc w:val="center"/>
        <w:rPr>
          <w:rFonts w:ascii="Times New Roman" w:eastAsia="Times New Roman" w:hAnsi="Times New Roman" w:cs="Times New Roman"/>
          <w:sz w:val="24"/>
          <w:szCs w:val="24"/>
          <w:lang w:eastAsia="ru-RU"/>
        </w:rPr>
      </w:pPr>
      <w:r w:rsidRPr="00216D30">
        <w:rPr>
          <w:rFonts w:ascii="Times New Roman" w:eastAsia="Times New Roman" w:hAnsi="Times New Roman" w:cs="Times New Roman"/>
          <w:b/>
          <w:bCs/>
          <w:sz w:val="24"/>
          <w:szCs w:val="24"/>
          <w:lang w:eastAsia="ru-RU"/>
        </w:rPr>
        <w:lastRenderedPageBreak/>
        <w:t>ОРГАНИЗОВАННОСТЬ И САМОДИСЦИПЛИНА</w:t>
      </w:r>
    </w:p>
    <w:p w:rsidR="005B4ED0" w:rsidRPr="00216D30" w:rsidRDefault="005B4ED0" w:rsidP="000867AB">
      <w:pPr>
        <w:rPr>
          <w:rFonts w:ascii="Times New Roman" w:eastAsia="Times New Roman" w:hAnsi="Times New Roman" w:cs="Times New Roman"/>
          <w:sz w:val="24"/>
          <w:szCs w:val="24"/>
          <w:lang w:eastAsia="ru-RU"/>
        </w:rPr>
      </w:pPr>
      <w:r w:rsidRPr="00216D30">
        <w:rPr>
          <w:rFonts w:ascii="Times New Roman" w:eastAsia="Times New Roman" w:hAnsi="Times New Roman" w:cs="Times New Roman"/>
          <w:sz w:val="24"/>
          <w:szCs w:val="24"/>
          <w:lang w:eastAsia="ru-RU"/>
        </w:rPr>
        <w:br/>
        <w:t>Вы чувствуете, как бездарно проходит время, и искренне стремитесь делать больше? Для этого требуется всего две вещи: организованность и самодисциплина. Существует ряд правил, которые помогут вам добиться желаемого.</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1. Определите точно свою цель. Не зная наверняка, к чему стремимся, очень трудно начать. Определите конечный "пункт назначения". Это поможет вам гораздо быстрее достичь его. Осознание конечной цели - решающее условие экономии времени.</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2. Выделите главное и сосредоточьтесь на нем. Запишите на листке в порядке важности самые срочные дела. Возьмитесь за дело № 1 и не отступайте от него, пока не закончите. Затем также поступите с делом № 2, потом с № 3 и т. д. На следующий день снова сосредоточьтесь на самом главном.</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 xml:space="preserve">3. Придумывайте себе стимулы и поощрения. Психологи считают, что лучше выполняется то, что нравится делать. Превратить свои занятия из "надо" в "хочется" можно только </w:t>
      </w:r>
      <w:proofErr w:type="spellStart"/>
      <w:r w:rsidRPr="00216D30">
        <w:rPr>
          <w:rFonts w:ascii="Times New Roman" w:eastAsia="Times New Roman" w:hAnsi="Times New Roman" w:cs="Times New Roman"/>
          <w:sz w:val="24"/>
          <w:szCs w:val="24"/>
          <w:lang w:eastAsia="ru-RU"/>
        </w:rPr>
        <w:t>самостимулированием</w:t>
      </w:r>
      <w:proofErr w:type="spellEnd"/>
      <w:r w:rsidRPr="00216D30">
        <w:rPr>
          <w:rFonts w:ascii="Times New Roman" w:eastAsia="Times New Roman" w:hAnsi="Times New Roman" w:cs="Times New Roman"/>
          <w:sz w:val="24"/>
          <w:szCs w:val="24"/>
          <w:lang w:eastAsia="ru-RU"/>
        </w:rPr>
        <w:t xml:space="preserve"> и </w:t>
      </w:r>
      <w:proofErr w:type="spellStart"/>
      <w:r w:rsidRPr="00216D30">
        <w:rPr>
          <w:rFonts w:ascii="Times New Roman" w:eastAsia="Times New Roman" w:hAnsi="Times New Roman" w:cs="Times New Roman"/>
          <w:sz w:val="24"/>
          <w:szCs w:val="24"/>
          <w:lang w:eastAsia="ru-RU"/>
        </w:rPr>
        <w:t>самопоощрением</w:t>
      </w:r>
      <w:proofErr w:type="spellEnd"/>
      <w:r w:rsidRPr="00216D30">
        <w:rPr>
          <w:rFonts w:ascii="Times New Roman" w:eastAsia="Times New Roman" w:hAnsi="Times New Roman" w:cs="Times New Roman"/>
          <w:sz w:val="24"/>
          <w:szCs w:val="24"/>
          <w:lang w:eastAsia="ru-RU"/>
        </w:rPr>
        <w:t>. В качестве таковых могут быть поездки за город, встречи с друзьями после завершения работы, посещения театров, музеев, выставок и т. п. Продуктивность вашей деятельности повысится почти автоматически.</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4. Установите твердые сроки. Один из способов связать себя обязательством - назначить для выполнения дела конкретную дату. Но помните, что сроки должны быть реальными, иначе вам не удастся выполнить свои обязательства, вы остынете и откажетесь от самого дела.</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Обязательно твердо придерживайтесь намеченной даты. Не расслабляйтесь и не успокаивайте себя рассуждениями о том, что вы не сможете выполнить работу в срок, что его можно продлить. Наоборот, будьте непреклонны, как были бы непреклонны к тому подчиненному, который пообещал что-то сделать к определенному дню и не сделал. В этом случае можно придумать себе какое-либо наказание, лишить себя того или иного удовольствия, например отказать себе в просмотре любимой телепередачи.</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5. Проявляйте решительность. Не откладывайте дело со дня на день. Говорят, что успех зависит от того, правильно ли вы поступаете в 51 проценте случаев. Поэтому, располагая определенными шансами, решайте и действуйте. И если вы что-то сделали, то не теряйте времени на восхваление принятого вами решения. Двигайтесь дальше.</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6. Научитесь говорить "нет". Если вы не будете следовать этому правилу, то окажетесь вовлеченными в такие дела, которыми никогда не занялись бы по своей воле. Программа вашей самодисциплины и экономии времени должна включать умение отделять второстепенное от главного.</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Конечно, иногда полезно отвлечься от дел, размяться. Если такое желание проявляется очень сильно, то удовлетворите его: поиграйте в теннис или волейбол, сходите в бассейн или посидите над шахматной партией, займитесь домашними делами. Но избегайте бесцельных занятий, если в другом месте время можно провести полезней.</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lastRenderedPageBreak/>
        <w:t>7. Не "увязайте" в телефонных разговорах. Телефон - современное средство экономии времени, особенно когда надо выяснить недоразумение, отдать указание или условиться о встрече. Но нередко есть искушение просто поболтать по телефону. Остерегайтесь этого, заранее определяя, о чем и с кем вы собираетесь говорить. Ведите разговор на деловом уровне.</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8. Заведите записную книжку, еженедельник. Все запомнить нельзя. Не загружайте свою память - записывайте все предстоящие дела, яркие мысли, номера телефонов и т. д. Целесообразно оставлять записки для себя на письменном столе, у зеркала, за автомобильным козырьком от солнца и т. п. Они помогут вам всегда быть наготове относительно всех мелких дел.</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9. Позаботьтесь о своем окружении. Любящие поболтать друзья и товарищи по работе могут "провалить" самые лучшие ваши намерения выдержать сроки. Тактично дайте понять им, что вы в цейтноте. Если в ваш рабочий кабинет ходит много народу, попробуйте расположить свое рабочее место так, чтобы сидеть лицом к стене. Можно перенести время обеденного перерыва и оставаться работать, когда товарищи уходят обедать.</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 xml:space="preserve">10. Учитесь слушать. Если с первого раза вы будете стремиться получать исчерпывающие указания и сведения, вы сможете избежать серьезных ошибок, повторений и переделок. </w:t>
      </w:r>
      <w:proofErr w:type="gramStart"/>
      <w:r w:rsidRPr="00216D30">
        <w:rPr>
          <w:rFonts w:ascii="Times New Roman" w:eastAsia="Times New Roman" w:hAnsi="Times New Roman" w:cs="Times New Roman"/>
          <w:sz w:val="24"/>
          <w:szCs w:val="24"/>
          <w:lang w:eastAsia="ru-RU"/>
        </w:rPr>
        <w:t>Прежде чем что-то делать, уделите внимание инструктажу, уточните, где, когда, как, что, почему?</w:t>
      </w:r>
      <w:proofErr w:type="gramEnd"/>
      <w:r w:rsidRPr="00216D30">
        <w:rPr>
          <w:rFonts w:ascii="Times New Roman" w:eastAsia="Times New Roman" w:hAnsi="Times New Roman" w:cs="Times New Roman"/>
          <w:sz w:val="24"/>
          <w:szCs w:val="24"/>
          <w:lang w:eastAsia="ru-RU"/>
        </w:rPr>
        <w:t xml:space="preserve"> Если что-нибудь остается неясным, сразу же спросите.</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11. Избегайте шаблона в работе. Многие из нас становятся жертвами штампованного, негибкого мышления. Работая всегда определенным образом, мы подчас считаем, что это-то и есть самый лучший из возможных способов. Но любую работу можно усовершенствовать, стоит только немного подумать. Если сейчас вы делаете что-то в одной последовательности, попробуйте другой порядок. Может быть, получится быстрее. Подумайте о том, а не передать ли другим часть простейших функций, не требующих особой квалификации? Нельзя ли воспользоваться компьютером, чтобы сберечь время? Не следует ли поинтересоваться, как другие экономят время?</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12. Не упускайте из виду мелочи. Предупредить внезапные мелкие неполадки можно тогда, когда вы всегда будете иметь под рукой достаточный запас предметов, наиболее часто употребляемых в вашей работе, в вашем быту, будь это какие-то запасные детали или канцелярские принадлежности.</w:t>
      </w:r>
      <w:r w:rsidRPr="00216D30">
        <w:rPr>
          <w:rFonts w:ascii="Times New Roman" w:eastAsia="Times New Roman" w:hAnsi="Times New Roman" w:cs="Times New Roman"/>
          <w:sz w:val="24"/>
          <w:szCs w:val="24"/>
          <w:lang w:eastAsia="ru-RU"/>
        </w:rPr>
        <w:br/>
        <w:t>13. Приступайте к делу сразу же. Некоторые люди, прежде чем приняться за работу, начинают долго приводить в порядок свои столы, просматривают свежую прессу, чинят все карандаши, выпивают чашечку кофе, а потом удивляются, куда же девалось время!</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14. Полностью используйте время. У каждого из нас есть возможность увеличить свое производительное время, полнее использовать его. Это значит, что время вынужденного безделья (езда в транспорте, ожидание в очереди и т. п.) можно занять такими делами, как мысленное планирование своего завтрашнего или предстоящего дня, обдумывание решаемых задач, просматривание записок, которые пригодятся в дальнейшей работе.</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 xml:space="preserve">15. Следите за тем, на что вы тратите свободное время. Если игра в волейбол или рыбалка с </w:t>
      </w:r>
      <w:r w:rsidRPr="00216D30">
        <w:rPr>
          <w:rFonts w:ascii="Times New Roman" w:eastAsia="Times New Roman" w:hAnsi="Times New Roman" w:cs="Times New Roman"/>
          <w:sz w:val="24"/>
          <w:szCs w:val="24"/>
          <w:lang w:eastAsia="ru-RU"/>
        </w:rPr>
        <w:lastRenderedPageBreak/>
        <w:t>друзьями помогают вам отдохнуть и освежиться,- прекрасно! Но не предавайтесь таким занятиям только потому, что так делают ваши друзья и товарищи по работе. Мы можем сберечь часы, если будем чуть разборчивей при выборе кинокартин и телепередач, которые смотрим, книг и журналов, которые читаем.</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16. Учитесь переключаться. Почти никогда наш организм не "выключается" сразу, как правило, устают лишь отдельные группы мышц. Переключаясь на другие занятия, вы сможете побороть ощущение усталости и сделать больше. В свое время это экспериментально доказал И. М. Сеченов. Так, если несколько часов вы работали сидя и стали утомляться, переключитесь на работу, которую надо делать стоя или при которой надо двигаться. Если вы весь день на ногах, займитесь сидячей работой. Такая перемена даст вам возможность почувствовать себя бодрее.</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 xml:space="preserve">17. Начинайте раньше. Поднявшись утром всего на 15-20 минут раньше обычного, вы зададите тон всему дню, не будете излишне нервничать, боясь опоздать, </w:t>
      </w:r>
      <w:proofErr w:type="gramStart"/>
      <w:r w:rsidRPr="00216D30">
        <w:rPr>
          <w:rFonts w:ascii="Times New Roman" w:eastAsia="Times New Roman" w:hAnsi="Times New Roman" w:cs="Times New Roman"/>
          <w:sz w:val="24"/>
          <w:szCs w:val="24"/>
          <w:lang w:eastAsia="ru-RU"/>
        </w:rPr>
        <w:t>сможете</w:t>
      </w:r>
      <w:proofErr w:type="gramEnd"/>
      <w:r w:rsidRPr="00216D30">
        <w:rPr>
          <w:rFonts w:ascii="Times New Roman" w:eastAsia="Times New Roman" w:hAnsi="Times New Roman" w:cs="Times New Roman"/>
          <w:sz w:val="24"/>
          <w:szCs w:val="24"/>
          <w:lang w:eastAsia="ru-RU"/>
        </w:rPr>
        <w:t xml:space="preserve"> многое припомнить, что предстоит сегодня сделать, и т. п.</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 xml:space="preserve">18. Воспитывайте уважение к своему времени. Старайтесь мысленно оценивать ваше </w:t>
      </w:r>
      <w:proofErr w:type="gramStart"/>
      <w:r w:rsidRPr="00216D30">
        <w:rPr>
          <w:rFonts w:ascii="Times New Roman" w:eastAsia="Times New Roman" w:hAnsi="Times New Roman" w:cs="Times New Roman"/>
          <w:sz w:val="24"/>
          <w:szCs w:val="24"/>
          <w:lang w:eastAsia="ru-RU"/>
        </w:rPr>
        <w:t>время</w:t>
      </w:r>
      <w:proofErr w:type="gramEnd"/>
      <w:r w:rsidRPr="00216D30">
        <w:rPr>
          <w:rFonts w:ascii="Times New Roman" w:eastAsia="Times New Roman" w:hAnsi="Times New Roman" w:cs="Times New Roman"/>
          <w:sz w:val="24"/>
          <w:szCs w:val="24"/>
          <w:lang w:eastAsia="ru-RU"/>
        </w:rPr>
        <w:t xml:space="preserve"> и вы станете по-новому относиться к нему. Помните - время </w:t>
      </w:r>
      <w:proofErr w:type="gramStart"/>
      <w:r w:rsidRPr="00216D30">
        <w:rPr>
          <w:rFonts w:ascii="Times New Roman" w:eastAsia="Times New Roman" w:hAnsi="Times New Roman" w:cs="Times New Roman"/>
          <w:sz w:val="24"/>
          <w:szCs w:val="24"/>
          <w:lang w:eastAsia="ru-RU"/>
        </w:rPr>
        <w:t xml:space="preserve">не </w:t>
      </w:r>
      <w:proofErr w:type="spellStart"/>
      <w:r w:rsidRPr="00216D30">
        <w:rPr>
          <w:rFonts w:ascii="Times New Roman" w:eastAsia="Times New Roman" w:hAnsi="Times New Roman" w:cs="Times New Roman"/>
          <w:sz w:val="24"/>
          <w:szCs w:val="24"/>
          <w:lang w:eastAsia="ru-RU"/>
        </w:rPr>
        <w:t>восполнимо</w:t>
      </w:r>
      <w:proofErr w:type="spellEnd"/>
      <w:proofErr w:type="gramEnd"/>
      <w:r w:rsidRPr="00216D30">
        <w:rPr>
          <w:rFonts w:ascii="Times New Roman" w:eastAsia="Times New Roman" w:hAnsi="Times New Roman" w:cs="Times New Roman"/>
          <w:sz w:val="24"/>
          <w:szCs w:val="24"/>
          <w:lang w:eastAsia="ru-RU"/>
        </w:rPr>
        <w:t>!</w:t>
      </w:r>
      <w:r w:rsidRPr="00216D30">
        <w:rPr>
          <w:rFonts w:ascii="Times New Roman" w:eastAsia="Times New Roman" w:hAnsi="Times New Roman" w:cs="Times New Roman"/>
          <w:sz w:val="24"/>
          <w:szCs w:val="24"/>
          <w:lang w:eastAsia="ru-RU"/>
        </w:rPr>
        <w:br/>
      </w:r>
      <w:r w:rsidRPr="00216D30">
        <w:rPr>
          <w:rFonts w:ascii="Times New Roman" w:eastAsia="Times New Roman" w:hAnsi="Times New Roman" w:cs="Times New Roman"/>
          <w:sz w:val="24"/>
          <w:szCs w:val="24"/>
          <w:lang w:eastAsia="ru-RU"/>
        </w:rPr>
        <w:br/>
        <w:t>Отнеситесь к этим правилам серьезно. И тогда время станет вашим союзником, а не противником.</w:t>
      </w:r>
    </w:p>
    <w:p w:rsidR="005B4ED0" w:rsidRPr="00216D30" w:rsidRDefault="005B4ED0" w:rsidP="000867AB">
      <w:pPr>
        <w:rPr>
          <w:rFonts w:ascii="Times New Roman" w:eastAsia="Times New Roman" w:hAnsi="Times New Roman" w:cs="Times New Roman"/>
          <w:sz w:val="24"/>
          <w:szCs w:val="24"/>
          <w:lang w:eastAsia="ru-RU"/>
        </w:rPr>
      </w:pPr>
    </w:p>
    <w:p w:rsidR="007C474B" w:rsidRPr="00216D30" w:rsidRDefault="007C474B" w:rsidP="00965670">
      <w:pPr>
        <w:shd w:val="clear" w:color="auto" w:fill="FFFFFF"/>
        <w:spacing w:line="248" w:lineRule="exact"/>
        <w:ind w:right="36" w:firstLine="562"/>
        <w:rPr>
          <w:rFonts w:ascii="Times New Roman" w:hAnsi="Times New Roman" w:cs="Times New Roman"/>
          <w:sz w:val="24"/>
          <w:szCs w:val="24"/>
        </w:rPr>
        <w:sectPr w:rsidR="007C474B" w:rsidRPr="00216D30" w:rsidSect="00101AA0">
          <w:pgSz w:w="11909" w:h="16834"/>
          <w:pgMar w:top="851" w:right="756" w:bottom="720" w:left="1701" w:header="720" w:footer="720" w:gutter="0"/>
          <w:cols w:space="60"/>
          <w:noEndnote/>
        </w:sectPr>
      </w:pPr>
    </w:p>
    <w:p w:rsidR="007F5F32" w:rsidRPr="00216D30" w:rsidRDefault="007C474B" w:rsidP="00965670">
      <w:pPr>
        <w:shd w:val="clear" w:color="auto" w:fill="FFFFFF"/>
        <w:spacing w:line="252" w:lineRule="exact"/>
        <w:ind w:left="61" w:right="4" w:firstLine="562"/>
        <w:rPr>
          <w:rFonts w:ascii="Times New Roman" w:hAnsi="Times New Roman" w:cs="Times New Roman"/>
          <w:sz w:val="24"/>
          <w:szCs w:val="24"/>
        </w:rPr>
      </w:pPr>
      <w:r w:rsidRPr="00216D30">
        <w:rPr>
          <w:rFonts w:ascii="Times New Roman" w:hAnsi="Times New Roman" w:cs="Times New Roman"/>
          <w:sz w:val="24"/>
          <w:szCs w:val="24"/>
        </w:rPr>
        <w:lastRenderedPageBreak/>
        <w:t xml:space="preserve"> </w:t>
      </w:r>
    </w:p>
    <w:p w:rsidR="007E37B8" w:rsidRPr="00216D30" w:rsidRDefault="007E37B8" w:rsidP="00965670">
      <w:pPr>
        <w:rPr>
          <w:rFonts w:ascii="Times New Roman" w:hAnsi="Times New Roman" w:cs="Times New Roman"/>
          <w:sz w:val="24"/>
          <w:szCs w:val="24"/>
          <w:lang w:eastAsia="ru-RU"/>
        </w:rPr>
      </w:pPr>
    </w:p>
    <w:p w:rsidR="007E37B8" w:rsidRPr="00216D30" w:rsidRDefault="007C474B" w:rsidP="00965670">
      <w:pPr>
        <w:spacing w:before="150" w:after="150" w:line="240" w:lineRule="auto"/>
        <w:rPr>
          <w:rFonts w:ascii="Times New Roman" w:eastAsia="Times New Roman" w:hAnsi="Times New Roman" w:cs="Times New Roman"/>
          <w:color w:val="000000"/>
          <w:sz w:val="24"/>
          <w:szCs w:val="24"/>
          <w:lang w:eastAsia="ru-RU"/>
        </w:rPr>
      </w:pPr>
      <w:r w:rsidRPr="00216D30">
        <w:rPr>
          <w:rFonts w:ascii="Times New Roman" w:eastAsia="Times New Roman" w:hAnsi="Times New Roman" w:cs="Times New Roman"/>
          <w:b/>
          <w:bCs/>
          <w:color w:val="D78807"/>
          <w:sz w:val="24"/>
          <w:szCs w:val="24"/>
          <w:lang w:eastAsia="ru-RU"/>
        </w:rPr>
        <w:t xml:space="preserve"> </w:t>
      </w:r>
    </w:p>
    <w:sectPr w:rsidR="007E37B8" w:rsidRPr="00216D30" w:rsidSect="007E37B8">
      <w:pgSz w:w="11906" w:h="16838"/>
      <w:pgMar w:top="993"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4B7" w:rsidRDefault="002534B7" w:rsidP="00AE1133">
      <w:pPr>
        <w:spacing w:after="0" w:line="240" w:lineRule="auto"/>
      </w:pPr>
      <w:r>
        <w:separator/>
      </w:r>
    </w:p>
  </w:endnote>
  <w:endnote w:type="continuationSeparator" w:id="0">
    <w:p w:rsidR="002534B7" w:rsidRDefault="002534B7" w:rsidP="00AE1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4B7" w:rsidRDefault="002534B7" w:rsidP="00AE1133">
      <w:pPr>
        <w:spacing w:after="0" w:line="240" w:lineRule="auto"/>
      </w:pPr>
      <w:r>
        <w:separator/>
      </w:r>
    </w:p>
  </w:footnote>
  <w:footnote w:type="continuationSeparator" w:id="0">
    <w:p w:rsidR="002534B7" w:rsidRDefault="002534B7" w:rsidP="00AE11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50D"/>
    <w:multiLevelType w:val="hybridMultilevel"/>
    <w:tmpl w:val="B3BCAA8E"/>
    <w:lvl w:ilvl="0" w:tplc="004E24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FE0306"/>
    <w:multiLevelType w:val="hybridMultilevel"/>
    <w:tmpl w:val="DA06B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72F6F"/>
    <w:multiLevelType w:val="singleLevel"/>
    <w:tmpl w:val="1BAA9B0A"/>
    <w:lvl w:ilvl="0">
      <w:numFmt w:val="bullet"/>
      <w:lvlText w:val="-"/>
      <w:lvlJc w:val="left"/>
      <w:pPr>
        <w:tabs>
          <w:tab w:val="num" w:pos="360"/>
        </w:tabs>
        <w:ind w:left="360" w:hanging="360"/>
      </w:pPr>
      <w:rPr>
        <w:rFonts w:hint="default"/>
      </w:rPr>
    </w:lvl>
  </w:abstractNum>
  <w:abstractNum w:abstractNumId="3">
    <w:nsid w:val="0E405622"/>
    <w:multiLevelType w:val="multilevel"/>
    <w:tmpl w:val="55646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F91561"/>
    <w:multiLevelType w:val="hybridMultilevel"/>
    <w:tmpl w:val="4790E95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165BC5"/>
    <w:multiLevelType w:val="hybridMultilevel"/>
    <w:tmpl w:val="C1AECD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C4B248B"/>
    <w:multiLevelType w:val="hybridMultilevel"/>
    <w:tmpl w:val="FF7CFC40"/>
    <w:lvl w:ilvl="0" w:tplc="CC9E60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7F764C"/>
    <w:multiLevelType w:val="hybridMultilevel"/>
    <w:tmpl w:val="0BC034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A40784"/>
    <w:multiLevelType w:val="hybridMultilevel"/>
    <w:tmpl w:val="AC5249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2F95118"/>
    <w:multiLevelType w:val="multilevel"/>
    <w:tmpl w:val="B7BE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A14C0"/>
    <w:multiLevelType w:val="hybridMultilevel"/>
    <w:tmpl w:val="B73892EA"/>
    <w:lvl w:ilvl="0" w:tplc="CC2C29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787187"/>
    <w:multiLevelType w:val="hybridMultilevel"/>
    <w:tmpl w:val="86921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474C09"/>
    <w:multiLevelType w:val="multilevel"/>
    <w:tmpl w:val="8FE0FDF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3">
    <w:nsid w:val="30722FCD"/>
    <w:multiLevelType w:val="multilevel"/>
    <w:tmpl w:val="23F24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FF2286"/>
    <w:multiLevelType w:val="hybridMultilevel"/>
    <w:tmpl w:val="C1661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964568"/>
    <w:multiLevelType w:val="hybridMultilevel"/>
    <w:tmpl w:val="B69A9F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93F445F"/>
    <w:multiLevelType w:val="multilevel"/>
    <w:tmpl w:val="8258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7665C2"/>
    <w:multiLevelType w:val="hybridMultilevel"/>
    <w:tmpl w:val="11460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076C72"/>
    <w:multiLevelType w:val="multilevel"/>
    <w:tmpl w:val="5494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2F6D63"/>
    <w:multiLevelType w:val="hybridMultilevel"/>
    <w:tmpl w:val="BABA1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576002"/>
    <w:multiLevelType w:val="multilevel"/>
    <w:tmpl w:val="F056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376CA1"/>
    <w:multiLevelType w:val="hybridMultilevel"/>
    <w:tmpl w:val="D4266B3E"/>
    <w:lvl w:ilvl="0" w:tplc="D166B5E6">
      <w:start w:val="1"/>
      <w:numFmt w:val="decimal"/>
      <w:lvlText w:val="%1."/>
      <w:lvlJc w:val="left"/>
      <w:pPr>
        <w:ind w:left="720"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A55A3A"/>
    <w:multiLevelType w:val="multilevel"/>
    <w:tmpl w:val="3F02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CB74E0"/>
    <w:multiLevelType w:val="multilevel"/>
    <w:tmpl w:val="23C6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E97ABC"/>
    <w:multiLevelType w:val="hybridMultilevel"/>
    <w:tmpl w:val="6584026A"/>
    <w:lvl w:ilvl="0" w:tplc="0BA03F5A">
      <w:start w:val="1"/>
      <w:numFmt w:val="decimal"/>
      <w:lvlText w:val="%1."/>
      <w:lvlJc w:val="left"/>
      <w:pPr>
        <w:tabs>
          <w:tab w:val="num" w:pos="360"/>
        </w:tabs>
        <w:ind w:left="36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171352C"/>
    <w:multiLevelType w:val="multilevel"/>
    <w:tmpl w:val="339E7B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8272B"/>
    <w:multiLevelType w:val="multilevel"/>
    <w:tmpl w:val="AA201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AD1C04"/>
    <w:multiLevelType w:val="multilevel"/>
    <w:tmpl w:val="1A6AA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BF0F1F"/>
    <w:multiLevelType w:val="hybridMultilevel"/>
    <w:tmpl w:val="95CE6AA0"/>
    <w:lvl w:ilvl="0" w:tplc="0419000F">
      <w:start w:val="1"/>
      <w:numFmt w:val="decimal"/>
      <w:lvlText w:val="%1."/>
      <w:lvlJc w:val="left"/>
      <w:pPr>
        <w:tabs>
          <w:tab w:val="num" w:pos="360"/>
        </w:tabs>
        <w:ind w:left="360" w:hanging="360"/>
      </w:pPr>
      <w:rPr>
        <w:rFonts w:cs="Times New Roman"/>
      </w:rPr>
    </w:lvl>
    <w:lvl w:ilvl="1" w:tplc="76C62DDA">
      <w:start w:val="2"/>
      <w:numFmt w:val="bullet"/>
      <w:lvlText w:val="–"/>
      <w:lvlJc w:val="left"/>
      <w:pPr>
        <w:tabs>
          <w:tab w:val="num" w:pos="375"/>
        </w:tabs>
        <w:ind w:left="375" w:hanging="375"/>
      </w:pPr>
      <w:rPr>
        <w:rFonts w:ascii="Times New Roman" w:hAnsi="Times New Roman" w:hint="default"/>
        <w:b w:val="0"/>
        <w:sz w:val="20"/>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5DFC5BA0"/>
    <w:multiLevelType w:val="hybridMultilevel"/>
    <w:tmpl w:val="ECF61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A20427"/>
    <w:multiLevelType w:val="hybridMultilevel"/>
    <w:tmpl w:val="3EDC06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3B8642F"/>
    <w:multiLevelType w:val="multilevel"/>
    <w:tmpl w:val="4788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0A1D3D"/>
    <w:multiLevelType w:val="singleLevel"/>
    <w:tmpl w:val="1BAA9B0A"/>
    <w:lvl w:ilvl="0">
      <w:numFmt w:val="bullet"/>
      <w:lvlText w:val="-"/>
      <w:lvlJc w:val="left"/>
      <w:pPr>
        <w:tabs>
          <w:tab w:val="num" w:pos="360"/>
        </w:tabs>
        <w:ind w:left="360" w:hanging="360"/>
      </w:pPr>
      <w:rPr>
        <w:rFonts w:hint="default"/>
      </w:rPr>
    </w:lvl>
  </w:abstractNum>
  <w:abstractNum w:abstractNumId="33">
    <w:nsid w:val="64875EC1"/>
    <w:multiLevelType w:val="multilevel"/>
    <w:tmpl w:val="C042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102342"/>
    <w:multiLevelType w:val="multilevel"/>
    <w:tmpl w:val="C1AE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B0192A"/>
    <w:multiLevelType w:val="hybridMultilevel"/>
    <w:tmpl w:val="3000E408"/>
    <w:lvl w:ilvl="0" w:tplc="76C62DDA">
      <w:start w:val="2"/>
      <w:numFmt w:val="bullet"/>
      <w:lvlText w:val="–"/>
      <w:lvlJc w:val="left"/>
      <w:pPr>
        <w:tabs>
          <w:tab w:val="num" w:pos="375"/>
        </w:tabs>
        <w:ind w:left="375" w:hanging="375"/>
      </w:pPr>
      <w:rPr>
        <w:rFonts w:ascii="Times New Roman" w:hAnsi="Times New Roman" w:cs="Times New Roman" w:hint="default"/>
        <w:b w:val="0"/>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9B22F36"/>
    <w:multiLevelType w:val="multilevel"/>
    <w:tmpl w:val="B47E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3D0094"/>
    <w:multiLevelType w:val="hybridMultilevel"/>
    <w:tmpl w:val="9398B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907168"/>
    <w:multiLevelType w:val="singleLevel"/>
    <w:tmpl w:val="8E7C9CA2"/>
    <w:lvl w:ilvl="0">
      <w:start w:val="1"/>
      <w:numFmt w:val="decimal"/>
      <w:lvlText w:val="%1."/>
      <w:legacy w:legacy="1" w:legacySpace="0" w:legacyIndent="306"/>
      <w:lvlJc w:val="left"/>
      <w:rPr>
        <w:rFonts w:ascii="Times New Roman" w:hAnsi="Times New Roman" w:cs="Times New Roman" w:hint="default"/>
      </w:rPr>
    </w:lvl>
  </w:abstractNum>
  <w:abstractNum w:abstractNumId="39">
    <w:nsid w:val="70C04B78"/>
    <w:multiLevelType w:val="hybridMultilevel"/>
    <w:tmpl w:val="F8EAC06C"/>
    <w:lvl w:ilvl="0" w:tplc="76C62DDA">
      <w:start w:val="2"/>
      <w:numFmt w:val="bullet"/>
      <w:lvlText w:val="–"/>
      <w:lvlJc w:val="left"/>
      <w:pPr>
        <w:tabs>
          <w:tab w:val="num" w:pos="375"/>
        </w:tabs>
        <w:ind w:left="375" w:hanging="375"/>
      </w:pPr>
      <w:rPr>
        <w:rFonts w:ascii="Times New Roman" w:hAnsi="Times New Roman" w:hint="default"/>
        <w:b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C51151"/>
    <w:multiLevelType w:val="hybridMultilevel"/>
    <w:tmpl w:val="7D968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E10DB1"/>
    <w:multiLevelType w:val="multilevel"/>
    <w:tmpl w:val="017A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2E54EB"/>
    <w:multiLevelType w:val="multilevel"/>
    <w:tmpl w:val="F45E5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A92071"/>
    <w:multiLevelType w:val="hybridMultilevel"/>
    <w:tmpl w:val="D52ED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36"/>
  </w:num>
  <w:num w:numId="4">
    <w:abstractNumId w:val="37"/>
  </w:num>
  <w:num w:numId="5">
    <w:abstractNumId w:val="17"/>
  </w:num>
  <w:num w:numId="6">
    <w:abstractNumId w:val="27"/>
  </w:num>
  <w:num w:numId="7">
    <w:abstractNumId w:val="21"/>
  </w:num>
  <w:num w:numId="8">
    <w:abstractNumId w:val="15"/>
  </w:num>
  <w:num w:numId="9">
    <w:abstractNumId w:val="14"/>
  </w:num>
  <w:num w:numId="10">
    <w:abstractNumId w:val="11"/>
  </w:num>
  <w:num w:numId="11">
    <w:abstractNumId w:val="0"/>
  </w:num>
  <w:num w:numId="12">
    <w:abstractNumId w:val="16"/>
  </w:num>
  <w:num w:numId="13">
    <w:abstractNumId w:val="12"/>
  </w:num>
  <w:num w:numId="14">
    <w:abstractNumId w:val="20"/>
  </w:num>
  <w:num w:numId="15">
    <w:abstractNumId w:val="23"/>
  </w:num>
  <w:num w:numId="16">
    <w:abstractNumId w:val="33"/>
  </w:num>
  <w:num w:numId="17">
    <w:abstractNumId w:val="9"/>
  </w:num>
  <w:num w:numId="18">
    <w:abstractNumId w:val="18"/>
  </w:num>
  <w:num w:numId="19">
    <w:abstractNumId w:val="42"/>
  </w:num>
  <w:num w:numId="20">
    <w:abstractNumId w:val="41"/>
  </w:num>
  <w:num w:numId="21">
    <w:abstractNumId w:val="34"/>
  </w:num>
  <w:num w:numId="22">
    <w:abstractNumId w:val="13"/>
  </w:num>
  <w:num w:numId="23">
    <w:abstractNumId w:val="19"/>
  </w:num>
  <w:num w:numId="24">
    <w:abstractNumId w:val="1"/>
  </w:num>
  <w:num w:numId="25">
    <w:abstractNumId w:val="2"/>
  </w:num>
  <w:num w:numId="26">
    <w:abstractNumId w:val="32"/>
  </w:num>
  <w:num w:numId="27">
    <w:abstractNumId w:val="26"/>
  </w:num>
  <w:num w:numId="28">
    <w:abstractNumId w:val="25"/>
  </w:num>
  <w:num w:numId="29">
    <w:abstractNumId w:val="31"/>
  </w:num>
  <w:num w:numId="30">
    <w:abstractNumId w:val="7"/>
  </w:num>
  <w:num w:numId="31">
    <w:abstractNumId w:val="4"/>
  </w:num>
  <w:num w:numId="32">
    <w:abstractNumId w:val="8"/>
  </w:num>
  <w:num w:numId="33">
    <w:abstractNumId w:val="30"/>
  </w:num>
  <w:num w:numId="34">
    <w:abstractNumId w:val="38"/>
  </w:num>
  <w:num w:numId="35">
    <w:abstractNumId w:val="28"/>
  </w:num>
  <w:num w:numId="36">
    <w:abstractNumId w:val="39"/>
  </w:num>
  <w:num w:numId="37">
    <w:abstractNumId w:val="5"/>
  </w:num>
  <w:num w:numId="38">
    <w:abstractNumId w:val="24"/>
  </w:num>
  <w:num w:numId="39">
    <w:abstractNumId w:val="35"/>
  </w:num>
  <w:num w:numId="40">
    <w:abstractNumId w:val="6"/>
  </w:num>
  <w:num w:numId="41">
    <w:abstractNumId w:val="29"/>
  </w:num>
  <w:num w:numId="42">
    <w:abstractNumId w:val="10"/>
  </w:num>
  <w:num w:numId="43">
    <w:abstractNumId w:val="43"/>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4566"/>
    <w:rsid w:val="00017919"/>
    <w:rsid w:val="00046BB0"/>
    <w:rsid w:val="000633DC"/>
    <w:rsid w:val="000867AB"/>
    <w:rsid w:val="000A68B2"/>
    <w:rsid w:val="000C5763"/>
    <w:rsid w:val="000C70FE"/>
    <w:rsid w:val="000F012E"/>
    <w:rsid w:val="000F08DF"/>
    <w:rsid w:val="00101AA0"/>
    <w:rsid w:val="00136EF5"/>
    <w:rsid w:val="00140DA6"/>
    <w:rsid w:val="00141285"/>
    <w:rsid w:val="00141742"/>
    <w:rsid w:val="0018348E"/>
    <w:rsid w:val="001A0F43"/>
    <w:rsid w:val="001A4E60"/>
    <w:rsid w:val="001C376C"/>
    <w:rsid w:val="001D21EE"/>
    <w:rsid w:val="001D7F57"/>
    <w:rsid w:val="002007C3"/>
    <w:rsid w:val="002017BF"/>
    <w:rsid w:val="00210C34"/>
    <w:rsid w:val="00216D30"/>
    <w:rsid w:val="002534B7"/>
    <w:rsid w:val="00277A5F"/>
    <w:rsid w:val="002A4BBE"/>
    <w:rsid w:val="002A7C94"/>
    <w:rsid w:val="002C2BE1"/>
    <w:rsid w:val="002C7F27"/>
    <w:rsid w:val="00303978"/>
    <w:rsid w:val="00321DD7"/>
    <w:rsid w:val="00383CE4"/>
    <w:rsid w:val="003A1246"/>
    <w:rsid w:val="003C1948"/>
    <w:rsid w:val="003C4A5E"/>
    <w:rsid w:val="0044046A"/>
    <w:rsid w:val="00471671"/>
    <w:rsid w:val="00481644"/>
    <w:rsid w:val="004918D8"/>
    <w:rsid w:val="004A4E64"/>
    <w:rsid w:val="004A5B6E"/>
    <w:rsid w:val="004B0088"/>
    <w:rsid w:val="004B7B32"/>
    <w:rsid w:val="004F7D42"/>
    <w:rsid w:val="00515243"/>
    <w:rsid w:val="005371BA"/>
    <w:rsid w:val="005A1FF3"/>
    <w:rsid w:val="005A21DD"/>
    <w:rsid w:val="005B0E45"/>
    <w:rsid w:val="005B4ED0"/>
    <w:rsid w:val="005F2630"/>
    <w:rsid w:val="005F72C4"/>
    <w:rsid w:val="00684EA8"/>
    <w:rsid w:val="00691F6B"/>
    <w:rsid w:val="006C7FA9"/>
    <w:rsid w:val="006E3780"/>
    <w:rsid w:val="006F1288"/>
    <w:rsid w:val="006F228C"/>
    <w:rsid w:val="00726B5F"/>
    <w:rsid w:val="007828A9"/>
    <w:rsid w:val="007831CF"/>
    <w:rsid w:val="00785043"/>
    <w:rsid w:val="00795DCB"/>
    <w:rsid w:val="00796183"/>
    <w:rsid w:val="00797BBE"/>
    <w:rsid w:val="007C474B"/>
    <w:rsid w:val="007D5BBB"/>
    <w:rsid w:val="007D60BA"/>
    <w:rsid w:val="007E37B8"/>
    <w:rsid w:val="007F5F32"/>
    <w:rsid w:val="008315AA"/>
    <w:rsid w:val="00843B8D"/>
    <w:rsid w:val="00847282"/>
    <w:rsid w:val="00850380"/>
    <w:rsid w:val="00854237"/>
    <w:rsid w:val="008757A6"/>
    <w:rsid w:val="008C1B81"/>
    <w:rsid w:val="008C6E2A"/>
    <w:rsid w:val="008D3F7C"/>
    <w:rsid w:val="008D5A40"/>
    <w:rsid w:val="00924B04"/>
    <w:rsid w:val="00954FBE"/>
    <w:rsid w:val="00965670"/>
    <w:rsid w:val="009766A3"/>
    <w:rsid w:val="00985BF8"/>
    <w:rsid w:val="009A064F"/>
    <w:rsid w:val="009A7AAF"/>
    <w:rsid w:val="009D096B"/>
    <w:rsid w:val="009E259E"/>
    <w:rsid w:val="00A10293"/>
    <w:rsid w:val="00A175C7"/>
    <w:rsid w:val="00A24175"/>
    <w:rsid w:val="00A46DDA"/>
    <w:rsid w:val="00A47E94"/>
    <w:rsid w:val="00A61918"/>
    <w:rsid w:val="00A830E6"/>
    <w:rsid w:val="00A9002A"/>
    <w:rsid w:val="00A92287"/>
    <w:rsid w:val="00AB2E9C"/>
    <w:rsid w:val="00AE108E"/>
    <w:rsid w:val="00AE1133"/>
    <w:rsid w:val="00AF4F2F"/>
    <w:rsid w:val="00B017D3"/>
    <w:rsid w:val="00B30DC6"/>
    <w:rsid w:val="00B43BC0"/>
    <w:rsid w:val="00B81B8F"/>
    <w:rsid w:val="00BA757C"/>
    <w:rsid w:val="00BB37E0"/>
    <w:rsid w:val="00BE1882"/>
    <w:rsid w:val="00BE6833"/>
    <w:rsid w:val="00BF59EE"/>
    <w:rsid w:val="00C000E0"/>
    <w:rsid w:val="00C66A02"/>
    <w:rsid w:val="00CF7344"/>
    <w:rsid w:val="00D2161B"/>
    <w:rsid w:val="00D30E97"/>
    <w:rsid w:val="00D519AD"/>
    <w:rsid w:val="00D93E88"/>
    <w:rsid w:val="00DB1BBB"/>
    <w:rsid w:val="00DB302D"/>
    <w:rsid w:val="00DB3FFE"/>
    <w:rsid w:val="00DC0D19"/>
    <w:rsid w:val="00E11C27"/>
    <w:rsid w:val="00E176BE"/>
    <w:rsid w:val="00E259B1"/>
    <w:rsid w:val="00E64294"/>
    <w:rsid w:val="00E75002"/>
    <w:rsid w:val="00E93ED8"/>
    <w:rsid w:val="00F02F19"/>
    <w:rsid w:val="00F4200E"/>
    <w:rsid w:val="00F50395"/>
    <w:rsid w:val="00F63F38"/>
    <w:rsid w:val="00F70FF1"/>
    <w:rsid w:val="00F9420F"/>
    <w:rsid w:val="00F94566"/>
    <w:rsid w:val="00FB239D"/>
    <w:rsid w:val="00FB78F7"/>
    <w:rsid w:val="00FF2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7B8"/>
  </w:style>
  <w:style w:type="paragraph" w:styleId="1">
    <w:name w:val="heading 1"/>
    <w:basedOn w:val="a"/>
    <w:link w:val="10"/>
    <w:qFormat/>
    <w:rsid w:val="007E37B8"/>
    <w:pPr>
      <w:spacing w:before="100" w:beforeAutospacing="1" w:after="75" w:line="240" w:lineRule="auto"/>
      <w:outlineLvl w:val="0"/>
    </w:pPr>
    <w:rPr>
      <w:rFonts w:ascii="Arial" w:eastAsia="Times New Roman" w:hAnsi="Arial" w:cs="Arial"/>
      <w:b/>
      <w:bCs/>
      <w:color w:val="199043"/>
      <w:kern w:val="36"/>
      <w:sz w:val="28"/>
      <w:szCs w:val="28"/>
      <w:lang w:eastAsia="ru-RU"/>
    </w:rPr>
  </w:style>
  <w:style w:type="paragraph" w:styleId="2">
    <w:name w:val="heading 2"/>
    <w:basedOn w:val="a"/>
    <w:next w:val="a"/>
    <w:link w:val="20"/>
    <w:uiPriority w:val="9"/>
    <w:semiHidden/>
    <w:unhideWhenUsed/>
    <w:qFormat/>
    <w:rsid w:val="007E37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7E37B8"/>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7E37B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7B8"/>
    <w:rPr>
      <w:rFonts w:ascii="Arial" w:eastAsia="Times New Roman" w:hAnsi="Arial" w:cs="Arial"/>
      <w:b/>
      <w:bCs/>
      <w:color w:val="199043"/>
      <w:kern w:val="36"/>
      <w:sz w:val="28"/>
      <w:szCs w:val="28"/>
      <w:lang w:eastAsia="ru-RU"/>
    </w:rPr>
  </w:style>
  <w:style w:type="character" w:customStyle="1" w:styleId="20">
    <w:name w:val="Заголовок 2 Знак"/>
    <w:basedOn w:val="a0"/>
    <w:link w:val="2"/>
    <w:uiPriority w:val="9"/>
    <w:semiHidden/>
    <w:rsid w:val="007E37B8"/>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rsid w:val="007E37B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7E37B8"/>
    <w:rPr>
      <w:rFonts w:ascii="Times New Roman" w:eastAsia="Times New Roman" w:hAnsi="Times New Roman" w:cs="Times New Roman"/>
      <w:b/>
      <w:bCs/>
      <w:lang w:eastAsia="ru-RU"/>
    </w:rPr>
  </w:style>
  <w:style w:type="paragraph" w:styleId="a3">
    <w:name w:val="Balloon Text"/>
    <w:basedOn w:val="a"/>
    <w:link w:val="a4"/>
    <w:uiPriority w:val="99"/>
    <w:semiHidden/>
    <w:unhideWhenUsed/>
    <w:rsid w:val="007E37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37B8"/>
    <w:rPr>
      <w:rFonts w:ascii="Tahoma" w:hAnsi="Tahoma" w:cs="Tahoma"/>
      <w:sz w:val="16"/>
      <w:szCs w:val="16"/>
    </w:rPr>
  </w:style>
  <w:style w:type="paragraph" w:styleId="a5">
    <w:name w:val="List Paragraph"/>
    <w:basedOn w:val="a"/>
    <w:uiPriority w:val="34"/>
    <w:qFormat/>
    <w:rsid w:val="007E37B8"/>
    <w:pPr>
      <w:ind w:left="720"/>
      <w:contextualSpacing/>
    </w:pPr>
  </w:style>
  <w:style w:type="character" w:styleId="a6">
    <w:name w:val="Hyperlink"/>
    <w:basedOn w:val="a0"/>
    <w:rsid w:val="007E37B8"/>
    <w:rPr>
      <w:color w:val="000000"/>
      <w:u w:val="single"/>
    </w:rPr>
  </w:style>
  <w:style w:type="paragraph" w:styleId="a7">
    <w:name w:val="Normal (Web)"/>
    <w:basedOn w:val="a"/>
    <w:uiPriority w:val="99"/>
    <w:rsid w:val="007E3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7E37B8"/>
    <w:rPr>
      <w:b/>
      <w:bCs/>
    </w:rPr>
  </w:style>
  <w:style w:type="paragraph" w:customStyle="1" w:styleId="postname">
    <w:name w:val="postname"/>
    <w:basedOn w:val="a"/>
    <w:rsid w:val="007E37B8"/>
    <w:pPr>
      <w:spacing w:before="375" w:after="300" w:line="240" w:lineRule="auto"/>
      <w:ind w:left="225" w:right="225"/>
      <w:jc w:val="center"/>
    </w:pPr>
    <w:rPr>
      <w:rFonts w:ascii="Verdana" w:eastAsia="Times New Roman" w:hAnsi="Verdana" w:cs="Times New Roman"/>
      <w:color w:val="993300"/>
      <w:sz w:val="30"/>
      <w:szCs w:val="30"/>
      <w:lang w:eastAsia="ru-RU"/>
    </w:rPr>
  </w:style>
  <w:style w:type="paragraph" w:customStyle="1" w:styleId="postad">
    <w:name w:val="post_ad"/>
    <w:basedOn w:val="a"/>
    <w:rsid w:val="007E37B8"/>
    <w:pPr>
      <w:spacing w:before="225" w:after="225" w:line="240" w:lineRule="auto"/>
      <w:ind w:left="225" w:right="225"/>
    </w:pPr>
    <w:rPr>
      <w:rFonts w:ascii="Verdana" w:eastAsia="Times New Roman" w:hAnsi="Verdana" w:cs="Times New Roman"/>
      <w:b/>
      <w:bCs/>
      <w:color w:val="666666"/>
      <w:sz w:val="17"/>
      <w:szCs w:val="17"/>
      <w:lang w:eastAsia="ru-RU"/>
    </w:rPr>
  </w:style>
  <w:style w:type="character" w:styleId="a9">
    <w:name w:val="Emphasis"/>
    <w:basedOn w:val="a0"/>
    <w:uiPriority w:val="20"/>
    <w:qFormat/>
    <w:rsid w:val="007E37B8"/>
    <w:rPr>
      <w:i/>
      <w:iCs/>
    </w:rPr>
  </w:style>
  <w:style w:type="table" w:styleId="aa">
    <w:name w:val="Table Grid"/>
    <w:basedOn w:val="a1"/>
    <w:uiPriority w:val="59"/>
    <w:rsid w:val="007E37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ody Text Indent"/>
    <w:basedOn w:val="a"/>
    <w:link w:val="ac"/>
    <w:rsid w:val="007E37B8"/>
    <w:pPr>
      <w:widowControl w:val="0"/>
      <w:shd w:val="clear" w:color="auto" w:fill="FFFFFF"/>
      <w:autoSpaceDE w:val="0"/>
      <w:autoSpaceDN w:val="0"/>
      <w:adjustRightInd w:val="0"/>
      <w:spacing w:before="10" w:after="0" w:line="240" w:lineRule="auto"/>
      <w:ind w:right="19" w:firstLine="854"/>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rsid w:val="007E37B8"/>
    <w:rPr>
      <w:rFonts w:ascii="Times New Roman" w:eastAsia="Times New Roman" w:hAnsi="Times New Roman" w:cs="Times New Roman"/>
      <w:sz w:val="24"/>
      <w:szCs w:val="20"/>
      <w:shd w:val="clear" w:color="auto" w:fill="FFFFFF"/>
      <w:lang w:eastAsia="ru-RU"/>
    </w:rPr>
  </w:style>
  <w:style w:type="paragraph" w:styleId="ad">
    <w:name w:val="header"/>
    <w:basedOn w:val="a"/>
    <w:link w:val="ae"/>
    <w:uiPriority w:val="99"/>
    <w:semiHidden/>
    <w:unhideWhenUsed/>
    <w:rsid w:val="00AE113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E1133"/>
  </w:style>
  <w:style w:type="paragraph" w:styleId="af">
    <w:name w:val="footer"/>
    <w:basedOn w:val="a"/>
    <w:link w:val="af0"/>
    <w:uiPriority w:val="99"/>
    <w:semiHidden/>
    <w:unhideWhenUsed/>
    <w:rsid w:val="00AE1133"/>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AE1133"/>
  </w:style>
  <w:style w:type="paragraph" w:styleId="af1">
    <w:name w:val="No Spacing"/>
    <w:uiPriority w:val="1"/>
    <w:qFormat/>
    <w:rsid w:val="000C70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fin.ru/management/index.%20shtml" TargetMode="External"/><Relationship Id="rId5" Type="http://schemas.openxmlformats.org/officeDocument/2006/relationships/settings" Target="settings.xml"/><Relationship Id="rId10" Type="http://schemas.openxmlformats.org/officeDocument/2006/relationships/hyperlink" Target="http://cfin.ru/management/index.%20shtml" TargetMode="Externa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5BD15-E7AD-46B9-BEDB-5C6D75A4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41</Pages>
  <Words>13531</Words>
  <Characters>77129</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Золотые</cp:lastModifiedBy>
  <cp:revision>115</cp:revision>
  <cp:lastPrinted>2011-12-12T07:33:00Z</cp:lastPrinted>
  <dcterms:created xsi:type="dcterms:W3CDTF">2011-11-20T19:49:00Z</dcterms:created>
  <dcterms:modified xsi:type="dcterms:W3CDTF">2021-12-11T23:24:00Z</dcterms:modified>
</cp:coreProperties>
</file>