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7BB" w:rsidRDefault="00E877BB" w:rsidP="007428EA">
      <w:pPr>
        <w:shd w:val="clear" w:color="auto" w:fill="FFFFFF"/>
        <w:spacing w:after="72" w:line="288" w:lineRule="atLeast"/>
        <w:outlineLvl w:val="2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</w:p>
    <w:p w:rsidR="00E877BB" w:rsidRPr="008972D5" w:rsidRDefault="00E877BB" w:rsidP="00E877B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8972D5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Русская живопись на рубеже XIX – XX вв.</w:t>
      </w:r>
    </w:p>
    <w:p w:rsidR="00E877BB" w:rsidRPr="008972D5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Как и в литературе, в изобразительном искусстве конца XIX - начала XX века существовало множество направлений, каждое из которых имело своих поклонников и противников. Возник ряд группировок, кружков, объединений художников. </w:t>
      </w:r>
    </w:p>
    <w:p w:rsidR="00E877BB" w:rsidRPr="008972D5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E877BB" w:rsidRPr="008972D5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Реалистическое направление, ставящее своей задачей творческое, но при этом как можно более верное воспроизведение действительности, в живописи той поры представлял </w:t>
      </w:r>
      <w:r w:rsidRPr="008972D5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И.Е. Репин.</w:t>
      </w: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В 1890-х -1900-х годах он создал много портретов, в которых сильное и колоритное письмо сочетается с глубоким психологизмом. </w:t>
      </w:r>
    </w:p>
    <w:p w:rsidR="00E877BB" w:rsidRPr="008972D5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В рамках реализма писали также </w:t>
      </w:r>
      <w:r w:rsidRPr="008972D5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С.А. Коровин, А.Е. Архипов, С.В. Иванов. </w:t>
      </w:r>
    </w:p>
    <w:p w:rsidR="00E877BB" w:rsidRPr="008972D5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E877BB" w:rsidRPr="008972D5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8972D5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И.И. Левитан,</w:t>
      </w: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блестяще владевший навыками пейзажного письма, в конце XIX века создал жанр «</w:t>
      </w:r>
      <w:proofErr w:type="spellStart"/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концепционного</w:t>
      </w:r>
      <w:proofErr w:type="spellEnd"/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пейзажа», или «пейзажа настроения». В его работах состояние природы осмысляется как выражение движений человеческой души; пейзажные зарисовки передают целую гамму общепонятных ассоциаций и переживаний – </w:t>
      </w:r>
      <w:proofErr w:type="gramStart"/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от</w:t>
      </w:r>
      <w:proofErr w:type="gramEnd"/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тревожных до интимно-лирических.  («Вечерний звон», «Над вечным покоем», «Март»).</w:t>
      </w:r>
    </w:p>
    <w:p w:rsidR="00E877BB" w:rsidRPr="008972D5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</w:t>
      </w:r>
    </w:p>
    <w:p w:rsidR="00E877BB" w:rsidRPr="008972D5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Заметным явлением для той эпохи было также творчество </w:t>
      </w:r>
      <w:r w:rsidRPr="008972D5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В.М. Васнецова,</w:t>
      </w: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одного из первых художников, обратившихся к русскому фольклору. Он писал свои картины по мотивам русских былин и народных сказок («Иван-царевич на сером волке», «Богатыри»), а также на темы из национальной истории («Царь Иван Васильевич Грозный»). </w:t>
      </w:r>
    </w:p>
    <w:p w:rsidR="00E877BB" w:rsidRPr="008972D5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E877BB" w:rsidRPr="008972D5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Самым ярким представителем импрессионизма (направления, заключающегося в передаче общего впечатления, которое воспроизводит краски предметов и фигур, избегая подробностей в рисунке) в России считается </w:t>
      </w:r>
      <w:r w:rsidRPr="008972D5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К.А. Коровин.</w:t>
      </w: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В 1900-х годах он использует светлую, как бы мерцающую цветовую гамму, импульсное эскизное письмо («Парижское кафе»), а в 1910-х годах </w:t>
      </w: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lastRenderedPageBreak/>
        <w:t xml:space="preserve">обращается к широкой пастозной, зачастую ярко декоративной, живописи густым насыщенным цветом (портрет Ф.И. Шаляпина). </w:t>
      </w:r>
    </w:p>
    <w:p w:rsidR="00E877BB" w:rsidRPr="008972D5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E877BB" w:rsidRPr="008972D5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Центральной фигурой искусства рубежа веков может по праву считаться ученик Репина </w:t>
      </w:r>
      <w:r w:rsidRPr="008972D5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В.А. Серов.</w:t>
      </w: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Его творчество формировалось под влиянием реализма, однако в таких работах, как «Девочка с персиками», «Девушка, освещенная солнцем» заметны черты раннего русского импрессионизма. Художник работал в разных жанрах, но особенно значительно его дарование портретиста, наделенного обостренным чувством красоты и способностью к трезвому анализу (портреты К. Коровина, М. Ермоловой, кн. Орловой). </w:t>
      </w:r>
    </w:p>
    <w:p w:rsidR="00E877BB" w:rsidRPr="008972D5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E877BB" w:rsidRPr="008972D5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Родоначальником модернизма в России принято называть </w:t>
      </w:r>
      <w:r w:rsidRPr="008972D5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М.А. Врубеля.</w:t>
      </w: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Центральный образ творчества Врубеля – Демон, воплотивший мятежный порыв, который художник испытывал сам и чувствовал в своих современниках. Тяготея к символико-философской обобщенности образов, Врубель выработал свой живописный язык (широкий мазок «кристаллической» формы и цвет, понятый как окрашенный цвет), часто использовал орнаментальные ритмически усложненные решения.</w:t>
      </w:r>
    </w:p>
    <w:p w:rsidR="00E877BB" w:rsidRPr="008972D5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 </w:t>
      </w:r>
    </w:p>
    <w:p w:rsidR="00E877BB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Многие черты модернизма видны в творчестве художников, в конце 1890-х объединившихся в Санкт-Петербурге в выставочный союз </w:t>
      </w:r>
      <w:r w:rsidRPr="008972D5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«Мир искусства».</w:t>
      </w:r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«Мир искусства» включал многих петербургских и московских живописцев и графиков (И. Я. </w:t>
      </w:r>
      <w:proofErr w:type="spellStart"/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Билибин</w:t>
      </w:r>
      <w:proofErr w:type="spellEnd"/>
      <w:r w:rsidRPr="008972D5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, А. Я. Головин, И. Э. Грабарь, К. А. Коровин, Б. М. Кустодиев, Н. К. Рерих, В. А. Серов, К.С. Петров-Водкин и др.). В выставках «Мира искусства» участвовали также М. А. Врубель, И. И. Левитан, М. В. Нестеров, а также </w:t>
      </w:r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некоторые иностранные </w:t>
      </w:r>
      <w:proofErr w:type="spellStart"/>
      <w:r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художни</w:t>
      </w:r>
      <w:proofErr w:type="spellEnd"/>
    </w:p>
    <w:p w:rsidR="00E877BB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E877BB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E877BB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E877BB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E877BB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E877BB" w:rsidRPr="00E877BB" w:rsidRDefault="00E877BB" w:rsidP="00E877BB">
      <w:pPr>
        <w:spacing w:after="60" w:line="240" w:lineRule="auto"/>
        <w:ind w:firstLine="225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</w:p>
    <w:p w:rsidR="007428EA" w:rsidRPr="00752808" w:rsidRDefault="007428EA" w:rsidP="007428EA">
      <w:pPr>
        <w:shd w:val="clear" w:color="auto" w:fill="FFFFFF"/>
        <w:spacing w:after="72" w:line="288" w:lineRule="atLeast"/>
        <w:outlineLvl w:val="2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752808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lastRenderedPageBreak/>
        <w:t>Архитектура начала XX века</w:t>
      </w:r>
    </w:p>
    <w:p w:rsidR="007428EA" w:rsidRPr="00752808" w:rsidRDefault="007428EA" w:rsidP="007428EA">
      <w:pPr>
        <w:shd w:val="clear" w:color="auto" w:fill="F9F9F9"/>
        <w:spacing w:after="0" w:line="288" w:lineRule="atLeast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32"/>
          <w:szCs w:val="32"/>
          <w:lang w:eastAsia="ru-RU"/>
        </w:rPr>
        <w:drawing>
          <wp:inline distT="0" distB="0" distL="0" distR="0">
            <wp:extent cx="2857500" cy="1885950"/>
            <wp:effectExtent l="19050" t="0" r="0" b="0"/>
            <wp:docPr id="1" name="Рисунок 1" descr="http://upload.wikimedia.org/wikipedia/commons/thumb/b/b3/6_Malaya_Nikitskaya_Street%2C_Moscow%2C_Russia.jpg/300px-6_Malaya_Nikitskaya_Street%2C_Moscow%2C_Russia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upload.wikimedia.org/wikipedia/commons/thumb/b/b3/6_Malaya_Nikitskaya_Street%2C_Moscow%2C_Russia.jpg/300px-6_Malaya_Nikitskaya_Street%2C_Moscow%2C_Russi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8EA" w:rsidRPr="00752808" w:rsidRDefault="007428EA" w:rsidP="007428EA">
      <w:pPr>
        <w:shd w:val="clear" w:color="auto" w:fill="F9F9F9"/>
        <w:spacing w:after="0" w:line="336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>
        <w:rPr>
          <w:rFonts w:ascii="Arial" w:eastAsia="Times New Roman" w:hAnsi="Arial" w:cs="Arial"/>
          <w:noProof/>
          <w:color w:val="0B0080"/>
          <w:sz w:val="32"/>
          <w:szCs w:val="32"/>
          <w:lang w:eastAsia="ru-RU"/>
        </w:rPr>
        <w:drawing>
          <wp:inline distT="0" distB="0" distL="0" distR="0">
            <wp:extent cx="142875" cy="104775"/>
            <wp:effectExtent l="19050" t="0" r="9525" b="0"/>
            <wp:docPr id="2" name="Рисунок 2" descr="http://bits.wikimedia.org/static-1.23wmf14/skins/common/images/magnify-clip.png">
              <a:hlinkClick xmlns:a="http://schemas.openxmlformats.org/drawingml/2006/main" r:id="rId6" tooltip="&quot;Увеличить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bits.wikimedia.org/static-1.23wmf14/skins/common/images/magnify-clip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8EA" w:rsidRDefault="007428EA" w:rsidP="007428EA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 начале XX века в архитектуре отражаются тенденции господствовавших в это время архитектурных течений. Помимо русского стиля появляются </w:t>
      </w:r>
      <w:hyperlink r:id="rId8" w:tooltip="Модерн" w:history="1">
        <w:r w:rsidRPr="00752808">
          <w:rPr>
            <w:rFonts w:ascii="Arial" w:eastAsia="Times New Roman" w:hAnsi="Arial" w:cs="Arial"/>
            <w:color w:val="0B0080"/>
            <w:sz w:val="32"/>
            <w:szCs w:val="32"/>
            <w:lang w:eastAsia="ru-RU"/>
          </w:rPr>
          <w:t>модерн</w:t>
        </w:r>
      </w:hyperlink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, </w:t>
      </w:r>
      <w:hyperlink r:id="rId9" w:tooltip="Неоклассицизм" w:history="1">
        <w:r w:rsidRPr="00752808">
          <w:rPr>
            <w:rFonts w:ascii="Arial" w:eastAsia="Times New Roman" w:hAnsi="Arial" w:cs="Arial"/>
            <w:color w:val="0B0080"/>
            <w:sz w:val="32"/>
            <w:szCs w:val="32"/>
            <w:lang w:eastAsia="ru-RU"/>
          </w:rPr>
          <w:t>неоклассицизм</w:t>
        </w:r>
      </w:hyperlink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, </w:t>
      </w:r>
      <w:hyperlink r:id="rId10" w:tooltip="Эклектика (архитектура)" w:history="1">
        <w:r w:rsidRPr="00752808">
          <w:rPr>
            <w:rFonts w:ascii="Arial" w:eastAsia="Times New Roman" w:hAnsi="Arial" w:cs="Arial"/>
            <w:color w:val="0B0080"/>
            <w:sz w:val="32"/>
            <w:szCs w:val="32"/>
            <w:lang w:eastAsia="ru-RU"/>
          </w:rPr>
          <w:t>эклектика</w:t>
        </w:r>
      </w:hyperlink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 и др. </w:t>
      </w:r>
    </w:p>
    <w:p w:rsidR="007428EA" w:rsidRPr="00752808" w:rsidRDefault="007428EA" w:rsidP="007428EA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Стиль модерн проникает в Россию из Запада и быстро находит своих сторонников. Наиболее </w:t>
      </w:r>
      <w:proofErr w:type="gramStart"/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выдающимся российским архитектором, работавшим в стиле модерн является</w:t>
      </w:r>
      <w:proofErr w:type="gramEnd"/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</w:t>
      </w:r>
      <w:hyperlink r:id="rId11" w:tooltip="Шехтель, Фёдор Осипович" w:history="1">
        <w:r w:rsidRPr="00752808">
          <w:rPr>
            <w:rFonts w:ascii="Arial" w:eastAsia="Times New Roman" w:hAnsi="Arial" w:cs="Arial"/>
            <w:color w:val="0B0080"/>
            <w:sz w:val="32"/>
            <w:szCs w:val="32"/>
            <w:lang w:eastAsia="ru-RU"/>
          </w:rPr>
          <w:t xml:space="preserve">Фёдор Осипович </w:t>
        </w:r>
        <w:proofErr w:type="spellStart"/>
        <w:r w:rsidRPr="00752808">
          <w:rPr>
            <w:rFonts w:ascii="Arial" w:eastAsia="Times New Roman" w:hAnsi="Arial" w:cs="Arial"/>
            <w:color w:val="0B0080"/>
            <w:sz w:val="32"/>
            <w:szCs w:val="32"/>
            <w:lang w:eastAsia="ru-RU"/>
          </w:rPr>
          <w:t>Шехтель</w:t>
        </w:r>
        <w:proofErr w:type="spellEnd"/>
      </w:hyperlink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 Известнейшая его работа — </w:t>
      </w:r>
      <w:hyperlink r:id="rId12" w:tooltip="Особняк С. П. Рябушинского" w:history="1">
        <w:r w:rsidRPr="00752808">
          <w:rPr>
            <w:rFonts w:ascii="Arial" w:eastAsia="Times New Roman" w:hAnsi="Arial" w:cs="Arial"/>
            <w:color w:val="0B0080"/>
            <w:sz w:val="32"/>
            <w:szCs w:val="32"/>
            <w:lang w:eastAsia="ru-RU"/>
          </w:rPr>
          <w:t>особняк С. П. </w:t>
        </w:r>
        <w:proofErr w:type="spellStart"/>
        <w:r w:rsidRPr="00752808">
          <w:rPr>
            <w:rFonts w:ascii="Arial" w:eastAsia="Times New Roman" w:hAnsi="Arial" w:cs="Arial"/>
            <w:color w:val="0B0080"/>
            <w:sz w:val="32"/>
            <w:szCs w:val="32"/>
            <w:lang w:eastAsia="ru-RU"/>
          </w:rPr>
          <w:t>Рябушинского</w:t>
        </w:r>
        <w:proofErr w:type="spellEnd"/>
      </w:hyperlink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на </w:t>
      </w:r>
      <w:hyperlink r:id="rId13" w:tooltip="Малая Никитская улица" w:history="1">
        <w:r w:rsidRPr="00752808">
          <w:rPr>
            <w:rFonts w:ascii="Arial" w:eastAsia="Times New Roman" w:hAnsi="Arial" w:cs="Arial"/>
            <w:color w:val="0B0080"/>
            <w:sz w:val="32"/>
            <w:szCs w:val="32"/>
            <w:lang w:eastAsia="ru-RU"/>
          </w:rPr>
          <w:t xml:space="preserve">Малой </w:t>
        </w:r>
        <w:proofErr w:type="spellStart"/>
        <w:r w:rsidRPr="00752808">
          <w:rPr>
            <w:rFonts w:ascii="Arial" w:eastAsia="Times New Roman" w:hAnsi="Arial" w:cs="Arial"/>
            <w:color w:val="0B0080"/>
            <w:sz w:val="32"/>
            <w:szCs w:val="32"/>
            <w:lang w:eastAsia="ru-RU"/>
          </w:rPr>
          <w:t>Никитской</w:t>
        </w:r>
        <w:proofErr w:type="spellEnd"/>
      </w:hyperlink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 (1900) — основан на причудливом контрасте </w:t>
      </w:r>
      <w:proofErr w:type="spellStart"/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геометричной</w:t>
      </w:r>
      <w:proofErr w:type="spellEnd"/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</w:t>
      </w:r>
      <w:hyperlink r:id="rId14" w:tooltip="Тектоника (искусство)" w:history="1">
        <w:r w:rsidRPr="00752808">
          <w:rPr>
            <w:rFonts w:ascii="Arial" w:eastAsia="Times New Roman" w:hAnsi="Arial" w:cs="Arial"/>
            <w:color w:val="0B0080"/>
            <w:sz w:val="32"/>
            <w:szCs w:val="32"/>
            <w:lang w:eastAsia="ru-RU"/>
          </w:rPr>
          <w:t>тектоники</w:t>
        </w:r>
      </w:hyperlink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и беспокойного декора, как бы живущего собственной ирреальной жизнью. Также известны его работы, выполненные в «</w:t>
      </w:r>
      <w:proofErr w:type="spellStart"/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неорусском</w:t>
      </w:r>
      <w:proofErr w:type="spellEnd"/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духе», такие как павильоны русского отдела на Международной выставке в </w:t>
      </w:r>
      <w:hyperlink r:id="rId15" w:tooltip="Глазго" w:history="1">
        <w:r w:rsidRPr="00752808">
          <w:rPr>
            <w:rFonts w:ascii="Arial" w:eastAsia="Times New Roman" w:hAnsi="Arial" w:cs="Arial"/>
            <w:color w:val="0B0080"/>
            <w:sz w:val="32"/>
            <w:szCs w:val="32"/>
            <w:lang w:eastAsia="ru-RU"/>
          </w:rPr>
          <w:t>Глазго</w:t>
        </w:r>
      </w:hyperlink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(1901) и московский </w:t>
      </w:r>
      <w:hyperlink r:id="rId16" w:tooltip="Ярославский вокзал" w:history="1">
        <w:r w:rsidRPr="00752808">
          <w:rPr>
            <w:rFonts w:ascii="Arial" w:eastAsia="Times New Roman" w:hAnsi="Arial" w:cs="Arial"/>
            <w:color w:val="0B0080"/>
            <w:sz w:val="32"/>
            <w:szCs w:val="32"/>
            <w:lang w:eastAsia="ru-RU"/>
          </w:rPr>
          <w:t>Ярославский вокзал</w:t>
        </w:r>
      </w:hyperlink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(1902).</w:t>
      </w:r>
    </w:p>
    <w:p w:rsidR="007428EA" w:rsidRDefault="007428EA" w:rsidP="007428EA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Начало творческого пути </w:t>
      </w:r>
      <w:hyperlink r:id="rId17" w:tooltip="Фомин, Иван Александрович" w:history="1">
        <w:r w:rsidRPr="00752808">
          <w:rPr>
            <w:rFonts w:ascii="Arial" w:eastAsia="Times New Roman" w:hAnsi="Arial" w:cs="Arial"/>
            <w:color w:val="0B0080"/>
            <w:sz w:val="32"/>
            <w:szCs w:val="32"/>
            <w:lang w:eastAsia="ru-RU"/>
          </w:rPr>
          <w:t>Ивана Александровича Фомина</w:t>
        </w:r>
      </w:hyperlink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 также пришлось на стиль модерн, однако с 1910-х годов он становится ведущим мастером петербургской неоклассической школы. Большое влияние на развитие нового направления в архитектуре оказал дом-дворец </w:t>
      </w:r>
      <w:proofErr w:type="spellStart"/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Половцева</w:t>
      </w:r>
      <w:proofErr w:type="spellEnd"/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на Каменном острове в Петербурге, построенный им в стиле русского классицизма. </w:t>
      </w:r>
    </w:p>
    <w:p w:rsidR="00E877BB" w:rsidRDefault="007428EA" w:rsidP="00E877BB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Свое развитие неоклассицизм получает в работах </w:t>
      </w:r>
      <w:hyperlink r:id="rId18" w:tooltip="Щуко, Владимир Алексеевич" w:history="1">
        <w:r w:rsidRPr="00752808">
          <w:rPr>
            <w:rFonts w:ascii="Arial" w:eastAsia="Times New Roman" w:hAnsi="Arial" w:cs="Arial"/>
            <w:color w:val="0B0080"/>
            <w:sz w:val="32"/>
            <w:szCs w:val="32"/>
            <w:lang w:eastAsia="ru-RU"/>
          </w:rPr>
          <w:t xml:space="preserve">Владимира Алексеевича </w:t>
        </w:r>
        <w:proofErr w:type="spellStart"/>
        <w:r w:rsidRPr="00752808">
          <w:rPr>
            <w:rFonts w:ascii="Arial" w:eastAsia="Times New Roman" w:hAnsi="Arial" w:cs="Arial"/>
            <w:color w:val="0B0080"/>
            <w:sz w:val="32"/>
            <w:szCs w:val="32"/>
            <w:lang w:eastAsia="ru-RU"/>
          </w:rPr>
          <w:t>Щуко</w:t>
        </w:r>
        <w:proofErr w:type="spellEnd"/>
      </w:hyperlink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 Его первый практический успех в неоклассике — постройка в </w:t>
      </w:r>
      <w:hyperlink r:id="rId19" w:tooltip="1910 год" w:history="1">
        <w:r w:rsidRPr="00752808">
          <w:rPr>
            <w:rFonts w:ascii="Arial" w:eastAsia="Times New Roman" w:hAnsi="Arial" w:cs="Arial"/>
            <w:color w:val="0B0080"/>
            <w:sz w:val="32"/>
            <w:szCs w:val="32"/>
            <w:lang w:eastAsia="ru-RU"/>
          </w:rPr>
          <w:t>1910 году</w:t>
        </w:r>
      </w:hyperlink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двух доходных домов в Санкт-Петербурге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. </w:t>
      </w:r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В том же 1910 г. </w:t>
      </w:r>
      <w:proofErr w:type="spellStart"/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Щуко</w:t>
      </w:r>
      <w:proofErr w:type="spellEnd"/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проектировал русские павильоны на международных выставках 1911 года</w:t>
      </w:r>
      <w:r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в </w:t>
      </w:r>
      <w:hyperlink r:id="rId20" w:tooltip="Турин" w:history="1">
        <w:proofErr w:type="spellStart"/>
        <w:r w:rsidRPr="00752808">
          <w:rPr>
            <w:rFonts w:ascii="Arial" w:eastAsia="Times New Roman" w:hAnsi="Arial" w:cs="Arial"/>
            <w:color w:val="0B0080"/>
            <w:sz w:val="32"/>
            <w:szCs w:val="32"/>
            <w:lang w:eastAsia="ru-RU"/>
          </w:rPr>
          <w:t>Турине</w:t>
        </w:r>
      </w:hyperlink>
      <w:r w:rsidRPr="00752808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.</w:t>
      </w:r>
      <w:proofErr w:type="spellEnd"/>
    </w:p>
    <w:p w:rsidR="007428EA" w:rsidRPr="00E877BB" w:rsidRDefault="007428EA" w:rsidP="00E877BB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7F68A4">
        <w:rPr>
          <w:rFonts w:ascii="Georgia" w:hAnsi="Georgia"/>
          <w:color w:val="222222"/>
          <w:sz w:val="32"/>
          <w:szCs w:val="32"/>
        </w:rPr>
        <w:lastRenderedPageBreak/>
        <w:t xml:space="preserve">Творчество русских композиторов конца 19-го - первой половины 20-го века является целостным продолжением традиций русской школы. </w:t>
      </w:r>
    </w:p>
    <w:p w:rsidR="007428EA" w:rsidRPr="007F68A4" w:rsidRDefault="007428EA" w:rsidP="007428EA">
      <w:pPr>
        <w:pStyle w:val="a4"/>
        <w:shd w:val="clear" w:color="auto" w:fill="FFFFFF"/>
        <w:spacing w:before="75" w:beforeAutospacing="0" w:after="225" w:afterAutospacing="0"/>
        <w:jc w:val="center"/>
        <w:rPr>
          <w:rFonts w:ascii="Georgia" w:hAnsi="Georgia"/>
          <w:color w:val="222222"/>
          <w:sz w:val="32"/>
          <w:szCs w:val="32"/>
        </w:rPr>
      </w:pPr>
      <w:r w:rsidRPr="007F68A4">
        <w:rPr>
          <w:rFonts w:ascii="Georgia" w:hAnsi="Georgia"/>
          <w:color w:val="222222"/>
          <w:sz w:val="32"/>
          <w:szCs w:val="32"/>
        </w:rPr>
        <w:br/>
      </w:r>
      <w:r>
        <w:rPr>
          <w:rFonts w:ascii="Georgia" w:hAnsi="Georgia"/>
          <w:noProof/>
          <w:color w:val="222222"/>
          <w:sz w:val="32"/>
          <w:szCs w:val="32"/>
        </w:rPr>
        <w:drawing>
          <wp:inline distT="0" distB="0" distL="0" distR="0">
            <wp:extent cx="4286250" cy="1019175"/>
            <wp:effectExtent l="19050" t="0" r="0" b="0"/>
            <wp:docPr id="3" name="Рисунок 1" descr="Великие русские и советские композиторы. Скрябин, Рахмантнов, Стравинский, Прокофьев, Шостако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ие русские и советские композиторы. Скрябин, Рахмантнов, Стравинский, Прокофьев, Шостакович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8EA" w:rsidRPr="00634D4B" w:rsidRDefault="007428EA" w:rsidP="007428EA">
      <w:pPr>
        <w:pStyle w:val="a4"/>
        <w:shd w:val="clear" w:color="auto" w:fill="FFFFFF"/>
        <w:spacing w:before="75" w:beforeAutospacing="0" w:after="225" w:afterAutospacing="0"/>
        <w:jc w:val="both"/>
        <w:rPr>
          <w:ins w:id="0" w:author="Unknown"/>
          <w:rFonts w:ascii="Georgia" w:hAnsi="Georgia"/>
          <w:color w:val="222222"/>
          <w:sz w:val="32"/>
          <w:szCs w:val="32"/>
        </w:rPr>
      </w:pPr>
      <w:ins w:id="1" w:author="Unknown">
        <w:r w:rsidRPr="007F68A4">
          <w:rPr>
            <w:rFonts w:ascii="Georgia" w:hAnsi="Georgia"/>
            <w:color w:val="222222"/>
            <w:sz w:val="32"/>
            <w:szCs w:val="32"/>
          </w:rPr>
          <w:t>.</w:t>
        </w:r>
        <w:r w:rsidRPr="007F68A4">
          <w:rPr>
            <w:rFonts w:ascii="Georgia" w:hAnsi="Georgia"/>
            <w:color w:val="222222"/>
            <w:sz w:val="32"/>
            <w:szCs w:val="32"/>
          </w:rPr>
          <w:br/>
        </w:r>
        <w:r w:rsidRPr="007F68A4">
          <w:rPr>
            <w:rFonts w:ascii="Georgia" w:hAnsi="Georgia"/>
            <w:color w:val="222222"/>
            <w:sz w:val="32"/>
            <w:szCs w:val="32"/>
          </w:rPr>
          <w:br/>
        </w:r>
        <w:r w:rsidRPr="00634D4B">
          <w:rPr>
            <w:rFonts w:ascii="Georgia" w:hAnsi="Georgia"/>
            <w:color w:val="222222"/>
            <w:sz w:val="32"/>
            <w:szCs w:val="32"/>
          </w:rPr>
          <w:t>6.</w:t>
        </w:r>
        <w:r w:rsidRPr="00634D4B">
          <w:rPr>
            <w:rStyle w:val="apple-converted-space"/>
            <w:rFonts w:ascii="Georgia" w:hAnsi="Georgia"/>
            <w:color w:val="222222"/>
            <w:sz w:val="32"/>
            <w:szCs w:val="32"/>
          </w:rPr>
          <w:t> </w:t>
        </w:r>
        <w:r w:rsidR="001D604C" w:rsidRPr="00634D4B">
          <w:rPr>
            <w:rStyle w:val="a3"/>
            <w:rFonts w:ascii="Georgia" w:hAnsi="Georgia"/>
            <w:color w:val="222222"/>
            <w:sz w:val="32"/>
            <w:szCs w:val="32"/>
          </w:rPr>
          <w:fldChar w:fldCharType="begin"/>
        </w:r>
        <w:r w:rsidRPr="00634D4B">
          <w:rPr>
            <w:rStyle w:val="a3"/>
            <w:rFonts w:ascii="Georgia" w:hAnsi="Georgia"/>
            <w:color w:val="222222"/>
            <w:sz w:val="32"/>
            <w:szCs w:val="32"/>
          </w:rPr>
          <w:instrText xml:space="preserve"> HYPERLINK "http://www.olofmp3.ru/index.php/Details/Skryabin-Aleksandr-Nikolaevich.html" </w:instrText>
        </w:r>
        <w:r w:rsidR="001D604C" w:rsidRPr="00634D4B">
          <w:rPr>
            <w:rStyle w:val="a3"/>
            <w:rFonts w:ascii="Georgia" w:hAnsi="Georgia"/>
            <w:color w:val="222222"/>
            <w:sz w:val="32"/>
            <w:szCs w:val="32"/>
          </w:rPr>
          <w:fldChar w:fldCharType="separate"/>
        </w:r>
        <w:r w:rsidRPr="00634D4B">
          <w:rPr>
            <w:rStyle w:val="a5"/>
            <w:rFonts w:ascii="Georgia" w:hAnsi="Georgia"/>
            <w:b/>
            <w:bCs/>
            <w:color w:val="333333"/>
            <w:sz w:val="32"/>
            <w:szCs w:val="32"/>
          </w:rPr>
          <w:t>Александр Николаевич СКРЯБИН</w:t>
        </w:r>
        <w:r w:rsidR="001D604C" w:rsidRPr="00634D4B">
          <w:rPr>
            <w:rStyle w:val="a3"/>
            <w:rFonts w:ascii="Georgia" w:hAnsi="Georgia"/>
            <w:color w:val="222222"/>
            <w:sz w:val="32"/>
            <w:szCs w:val="32"/>
          </w:rPr>
          <w:fldChar w:fldCharType="end"/>
        </w:r>
        <w:r w:rsidRPr="00634D4B">
          <w:rPr>
            <w:rStyle w:val="apple-converted-space"/>
            <w:rFonts w:ascii="Georgia" w:hAnsi="Georgia"/>
            <w:color w:val="222222"/>
            <w:sz w:val="32"/>
            <w:szCs w:val="32"/>
          </w:rPr>
          <w:t> </w:t>
        </w:r>
        <w:r w:rsidRPr="00634D4B">
          <w:rPr>
            <w:rFonts w:ascii="Georgia" w:hAnsi="Georgia"/>
            <w:color w:val="222222"/>
            <w:sz w:val="32"/>
            <w:szCs w:val="32"/>
          </w:rPr>
          <w:t>(1872 - 1915)</w:t>
        </w:r>
      </w:ins>
    </w:p>
    <w:p w:rsidR="007428EA" w:rsidRPr="00634D4B" w:rsidRDefault="007428EA" w:rsidP="008972D5">
      <w:pPr>
        <w:pStyle w:val="a4"/>
        <w:shd w:val="clear" w:color="auto" w:fill="FFFFFF"/>
        <w:spacing w:before="75" w:beforeAutospacing="0" w:after="225" w:afterAutospacing="0"/>
        <w:jc w:val="center"/>
        <w:rPr>
          <w:ins w:id="2" w:author="Unknown"/>
          <w:rFonts w:ascii="Georgia" w:hAnsi="Georgia"/>
          <w:color w:val="222222"/>
          <w:sz w:val="32"/>
          <w:szCs w:val="32"/>
        </w:rPr>
      </w:pPr>
      <w:ins w:id="3" w:author="Unknown">
        <w:r w:rsidRPr="00634D4B">
          <w:rPr>
            <w:rFonts w:ascii="Georgia" w:hAnsi="Georgia"/>
            <w:color w:val="222222"/>
            <w:sz w:val="32"/>
            <w:szCs w:val="32"/>
          </w:rPr>
          <w:br/>
        </w:r>
      </w:ins>
      <w:r>
        <w:rPr>
          <w:rFonts w:ascii="Georgia" w:hAnsi="Georgia"/>
          <w:noProof/>
          <w:color w:val="222222"/>
          <w:sz w:val="32"/>
          <w:szCs w:val="32"/>
        </w:rPr>
        <w:drawing>
          <wp:anchor distT="28575" distB="28575" distL="28575" distR="28575" simplePos="0" relativeHeight="25166336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714500" cy="2133600"/>
            <wp:effectExtent l="19050" t="0" r="0" b="0"/>
            <wp:wrapSquare wrapText="bothSides"/>
            <wp:docPr id="7" name="Рисунок 2" descr="Александр Николаевич Скряби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Александр Николаевич Скрябин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ins w:id="4" w:author="Unknown">
        <w:r w:rsidRPr="00634D4B">
          <w:rPr>
            <w:rFonts w:ascii="Georgia" w:hAnsi="Georgia"/>
            <w:color w:val="222222"/>
            <w:sz w:val="32"/>
            <w:szCs w:val="32"/>
          </w:rPr>
          <w:t>Александр Николаевич Скрябин - русский композитор и пианист, одна из ярчайших личностей русской и мировой музыкальной культуры. Родился в Москве</w:t>
        </w:r>
      </w:ins>
      <w:r w:rsidRPr="00634D4B">
        <w:rPr>
          <w:rFonts w:ascii="Georgia" w:hAnsi="Georgia"/>
          <w:color w:val="222222"/>
          <w:sz w:val="32"/>
          <w:szCs w:val="32"/>
        </w:rPr>
        <w:t>.</w:t>
      </w:r>
      <w:ins w:id="5" w:author="Unknown">
        <w:r w:rsidRPr="00634D4B">
          <w:rPr>
            <w:rFonts w:ascii="Georgia" w:hAnsi="Georgia"/>
            <w:color w:val="222222"/>
            <w:sz w:val="32"/>
            <w:szCs w:val="32"/>
          </w:rPr>
          <w:t xml:space="preserve"> Скрябин воспитывался тетей и дедом, с детства проявил музыкальные способности. </w:t>
        </w:r>
        <w:proofErr w:type="gramStart"/>
        <w:r w:rsidRPr="00634D4B">
          <w:rPr>
            <w:rFonts w:ascii="Georgia" w:hAnsi="Georgia"/>
            <w:color w:val="222222"/>
            <w:sz w:val="32"/>
            <w:szCs w:val="32"/>
          </w:rPr>
          <w:t>В начале</w:t>
        </w:r>
        <w:proofErr w:type="gramEnd"/>
        <w:r w:rsidRPr="00634D4B">
          <w:rPr>
            <w:rFonts w:ascii="Georgia" w:hAnsi="Georgia"/>
            <w:color w:val="222222"/>
            <w:sz w:val="32"/>
            <w:szCs w:val="32"/>
          </w:rPr>
          <w:t xml:space="preserve"> учился в кадетском корпусе, брал частные уроки на фортепиано, после окончания корпуса поступил в Московскую консерваторию, его сокурсником был С.В.Рахманинов. После окончания консерватории Скрябин полностью посвятил себя музыке - как концертирующий пианист-композит</w:t>
        </w:r>
      </w:ins>
      <w:r w:rsidRPr="00634D4B">
        <w:rPr>
          <w:rFonts w:ascii="Georgia" w:hAnsi="Georgia"/>
          <w:color w:val="222222"/>
          <w:sz w:val="32"/>
          <w:szCs w:val="32"/>
        </w:rPr>
        <w:t>о</w:t>
      </w:r>
      <w:ins w:id="6" w:author="Unknown">
        <w:r w:rsidRPr="00634D4B">
          <w:rPr>
            <w:rFonts w:ascii="Georgia" w:hAnsi="Georgia"/>
            <w:color w:val="222222"/>
            <w:sz w:val="32"/>
            <w:szCs w:val="32"/>
          </w:rPr>
          <w:t>р гастролировал в Европе и России, проводя большую часть времени за границей.</w:t>
        </w:r>
        <w:r w:rsidRPr="00634D4B">
          <w:rPr>
            <w:rFonts w:ascii="Georgia" w:hAnsi="Georgia"/>
            <w:color w:val="222222"/>
            <w:sz w:val="32"/>
            <w:szCs w:val="32"/>
          </w:rPr>
          <w:br/>
          <w:t>Пиком композиторского творчества Скрябина стали 1903-1908 годы</w:t>
        </w:r>
      </w:ins>
      <w:r w:rsidRPr="00634D4B">
        <w:rPr>
          <w:rFonts w:ascii="Georgia" w:hAnsi="Georgia"/>
          <w:color w:val="222222"/>
          <w:sz w:val="32"/>
          <w:szCs w:val="32"/>
        </w:rPr>
        <w:t>.</w:t>
      </w:r>
      <w:ins w:id="7" w:author="Unknown">
        <w:r w:rsidRPr="00634D4B">
          <w:rPr>
            <w:rFonts w:ascii="Georgia" w:hAnsi="Georgia"/>
            <w:color w:val="222222"/>
            <w:sz w:val="32"/>
            <w:szCs w:val="32"/>
          </w:rPr>
          <w:t xml:space="preserve"> Цитата А.Н.Скрябина: "Иду сказать им (людям) - чтобы они... ничего не ожидали от </w:t>
        </w:r>
        <w:proofErr w:type="gramStart"/>
        <w:r w:rsidRPr="00634D4B">
          <w:rPr>
            <w:rFonts w:ascii="Georgia" w:hAnsi="Georgia"/>
            <w:color w:val="222222"/>
            <w:sz w:val="32"/>
            <w:szCs w:val="32"/>
          </w:rPr>
          <w:t>жизни</w:t>
        </w:r>
        <w:proofErr w:type="gramEnd"/>
        <w:r w:rsidRPr="00634D4B">
          <w:rPr>
            <w:rFonts w:ascii="Georgia" w:hAnsi="Georgia"/>
            <w:color w:val="222222"/>
            <w:sz w:val="32"/>
            <w:szCs w:val="32"/>
          </w:rPr>
          <w:t xml:space="preserve"> кроме того, что сами могут себе создать... Иду сказать им, что горевать - не о чем, что утраты нет. Чтобы они не боялись отчаяния, которое одно может породить настоящее торжество. Силен и могуч тот, кто испытал отчаяние и победил его</w:t>
        </w:r>
        <w:proofErr w:type="gramStart"/>
        <w:r w:rsidRPr="00634D4B">
          <w:rPr>
            <w:rFonts w:ascii="Georgia" w:hAnsi="Georgia"/>
            <w:color w:val="222222"/>
            <w:sz w:val="32"/>
            <w:szCs w:val="32"/>
          </w:rPr>
          <w:t>."</w:t>
        </w:r>
        <w:r w:rsidRPr="00634D4B">
          <w:rPr>
            <w:rFonts w:ascii="Georgia" w:hAnsi="Georgia"/>
            <w:color w:val="222222"/>
            <w:sz w:val="32"/>
            <w:szCs w:val="32"/>
          </w:rPr>
          <w:br/>
        </w:r>
        <w:r w:rsidRPr="00634D4B">
          <w:rPr>
            <w:rFonts w:ascii="Georgia" w:hAnsi="Georgia"/>
            <w:color w:val="222222"/>
            <w:sz w:val="32"/>
            <w:szCs w:val="32"/>
          </w:rPr>
          <w:br/>
        </w:r>
        <w:r w:rsidRPr="00634D4B">
          <w:rPr>
            <w:rFonts w:ascii="Georgia" w:hAnsi="Georgia"/>
            <w:b/>
            <w:bCs/>
            <w:i/>
            <w:iCs/>
            <w:color w:val="222222"/>
            <w:sz w:val="32"/>
            <w:szCs w:val="32"/>
          </w:rPr>
          <w:br/>
        </w:r>
        <w:r w:rsidRPr="00634D4B">
          <w:rPr>
            <w:rFonts w:ascii="Georgia" w:hAnsi="Georgia"/>
            <w:color w:val="222222"/>
            <w:sz w:val="32"/>
            <w:szCs w:val="32"/>
          </w:rPr>
          <w:t> </w:t>
        </w:r>
        <w:proofErr w:type="gramEnd"/>
      </w:ins>
    </w:p>
    <w:p w:rsidR="007428EA" w:rsidRPr="00634D4B" w:rsidRDefault="007428EA" w:rsidP="007428EA">
      <w:pPr>
        <w:pStyle w:val="a4"/>
        <w:shd w:val="clear" w:color="auto" w:fill="FFFFFF"/>
        <w:spacing w:before="75" w:beforeAutospacing="0" w:after="225" w:afterAutospacing="0"/>
        <w:rPr>
          <w:ins w:id="8" w:author="Unknown"/>
          <w:rFonts w:ascii="Georgia" w:hAnsi="Georgia"/>
          <w:color w:val="222222"/>
          <w:sz w:val="32"/>
          <w:szCs w:val="32"/>
        </w:rPr>
      </w:pPr>
      <w:ins w:id="9" w:author="Unknown">
        <w:r w:rsidRPr="00634D4B">
          <w:rPr>
            <w:rFonts w:ascii="Georgia" w:hAnsi="Georgia"/>
            <w:color w:val="222222"/>
            <w:sz w:val="32"/>
            <w:szCs w:val="32"/>
          </w:rPr>
          <w:lastRenderedPageBreak/>
          <w:t>7.</w:t>
        </w:r>
        <w:r w:rsidRPr="00634D4B">
          <w:rPr>
            <w:rStyle w:val="apple-converted-space"/>
            <w:rFonts w:ascii="Georgia" w:hAnsi="Georgia"/>
            <w:color w:val="222222"/>
            <w:sz w:val="32"/>
            <w:szCs w:val="32"/>
          </w:rPr>
          <w:t> </w:t>
        </w:r>
        <w:r w:rsidR="001D604C" w:rsidRPr="00634D4B">
          <w:rPr>
            <w:rStyle w:val="a3"/>
            <w:rFonts w:ascii="Georgia" w:hAnsi="Georgia"/>
            <w:color w:val="222222"/>
            <w:sz w:val="32"/>
            <w:szCs w:val="32"/>
          </w:rPr>
          <w:fldChar w:fldCharType="begin"/>
        </w:r>
        <w:r w:rsidRPr="00634D4B">
          <w:rPr>
            <w:rStyle w:val="a3"/>
            <w:rFonts w:ascii="Georgia" w:hAnsi="Georgia"/>
            <w:color w:val="222222"/>
            <w:sz w:val="32"/>
            <w:szCs w:val="32"/>
          </w:rPr>
          <w:instrText xml:space="preserve"> HYPERLINK "http://www.olofmp3.ru/index.php/Details/Sergei-Vasilyevich-Rahmaninov.html" </w:instrText>
        </w:r>
        <w:r w:rsidR="001D604C" w:rsidRPr="00634D4B">
          <w:rPr>
            <w:rStyle w:val="a3"/>
            <w:rFonts w:ascii="Georgia" w:hAnsi="Georgia"/>
            <w:color w:val="222222"/>
            <w:sz w:val="32"/>
            <w:szCs w:val="32"/>
          </w:rPr>
          <w:fldChar w:fldCharType="separate"/>
        </w:r>
        <w:r w:rsidRPr="00634D4B">
          <w:rPr>
            <w:rStyle w:val="a5"/>
            <w:rFonts w:ascii="Georgia" w:hAnsi="Georgia"/>
            <w:b/>
            <w:bCs/>
            <w:color w:val="333333"/>
            <w:sz w:val="32"/>
            <w:szCs w:val="32"/>
          </w:rPr>
          <w:t>Сергей Васильевич РАХМАНИНОВ</w:t>
        </w:r>
        <w:r w:rsidR="001D604C" w:rsidRPr="00634D4B">
          <w:rPr>
            <w:rStyle w:val="a3"/>
            <w:rFonts w:ascii="Georgia" w:hAnsi="Georgia"/>
            <w:color w:val="222222"/>
            <w:sz w:val="32"/>
            <w:szCs w:val="32"/>
          </w:rPr>
          <w:fldChar w:fldCharType="end"/>
        </w:r>
        <w:r w:rsidRPr="00634D4B">
          <w:rPr>
            <w:rStyle w:val="apple-converted-space"/>
            <w:rFonts w:ascii="Georgia" w:hAnsi="Georgia"/>
            <w:color w:val="222222"/>
            <w:sz w:val="32"/>
            <w:szCs w:val="32"/>
          </w:rPr>
          <w:t> </w:t>
        </w:r>
        <w:r w:rsidRPr="00634D4B">
          <w:rPr>
            <w:rFonts w:ascii="Georgia" w:hAnsi="Georgia"/>
            <w:color w:val="222222"/>
            <w:sz w:val="32"/>
            <w:szCs w:val="32"/>
          </w:rPr>
          <w:t>(1873 - 1943) </w:t>
        </w:r>
      </w:ins>
    </w:p>
    <w:p w:rsidR="007428EA" w:rsidRPr="00634D4B" w:rsidRDefault="007428EA" w:rsidP="007428EA">
      <w:pPr>
        <w:pStyle w:val="a4"/>
        <w:shd w:val="clear" w:color="auto" w:fill="FFFFFF"/>
        <w:spacing w:before="75" w:beforeAutospacing="0" w:after="225" w:afterAutospacing="0"/>
        <w:jc w:val="both"/>
        <w:rPr>
          <w:ins w:id="10" w:author="Unknown"/>
          <w:rFonts w:ascii="Georgia" w:hAnsi="Georgia"/>
          <w:color w:val="222222"/>
          <w:sz w:val="32"/>
          <w:szCs w:val="32"/>
        </w:rPr>
      </w:pPr>
      <w:ins w:id="11" w:author="Unknown">
        <w:r w:rsidRPr="00634D4B">
          <w:rPr>
            <w:rFonts w:ascii="Georgia" w:hAnsi="Georgia"/>
            <w:color w:val="222222"/>
            <w:sz w:val="32"/>
            <w:szCs w:val="32"/>
          </w:rPr>
          <w:br/>
        </w:r>
      </w:ins>
      <w:r>
        <w:rPr>
          <w:rFonts w:ascii="Georgia" w:hAnsi="Georgia"/>
          <w:noProof/>
          <w:color w:val="222222"/>
          <w:sz w:val="32"/>
          <w:szCs w:val="32"/>
        </w:rPr>
        <w:drawing>
          <wp:anchor distT="28575" distB="28575" distL="28575" distR="28575" simplePos="0" relativeHeight="25166233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714500" cy="2114550"/>
            <wp:effectExtent l="19050" t="0" r="0" b="0"/>
            <wp:wrapSquare wrapText="bothSides"/>
            <wp:docPr id="6" name="Рисунок 3" descr="Сергей Васильевич Рахмани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Сергей Васильевич Рахманинов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ins w:id="12" w:author="Unknown">
        <w:r w:rsidRPr="00634D4B">
          <w:rPr>
            <w:rFonts w:ascii="Georgia" w:hAnsi="Georgia"/>
            <w:color w:val="222222"/>
            <w:sz w:val="32"/>
            <w:szCs w:val="32"/>
          </w:rPr>
          <w:t>Сергей Васильевич Рахманинов - крупнейший мировой композитор начала 20-го века, талантливый пианист и дирижер. Творческий образ Рахманинова-композитора часто определяют эпитетом "самый русский композитор"</w:t>
        </w:r>
      </w:ins>
      <w:r w:rsidRPr="00634D4B">
        <w:rPr>
          <w:rFonts w:ascii="Georgia" w:hAnsi="Georgia"/>
          <w:color w:val="222222"/>
          <w:sz w:val="32"/>
          <w:szCs w:val="32"/>
        </w:rPr>
        <w:t>.</w:t>
      </w:r>
      <w:ins w:id="13" w:author="Unknown">
        <w:r w:rsidRPr="00634D4B">
          <w:rPr>
            <w:rFonts w:ascii="Georgia" w:hAnsi="Georgia"/>
            <w:color w:val="222222"/>
            <w:sz w:val="32"/>
            <w:szCs w:val="32"/>
          </w:rPr>
          <w:t xml:space="preserve"> </w:t>
        </w:r>
        <w:r w:rsidRPr="00634D4B">
          <w:rPr>
            <w:rFonts w:ascii="Georgia" w:hAnsi="Georgia"/>
            <w:color w:val="222222"/>
            <w:sz w:val="32"/>
            <w:szCs w:val="32"/>
          </w:rPr>
          <w:br/>
          <w:t>Родился в Новгородской губернии, с четырёх лет начал заниматься музыкой под руководством матери. Учился в Санкт-Петербургской консерватории, после 3-х лет обучения перевёлся в Московскую консерваторию и закончил её с большой золотой медалью. Быстро стал известен как дирижёр и пианист</w:t>
        </w:r>
      </w:ins>
      <w:r w:rsidRPr="00634D4B">
        <w:rPr>
          <w:rFonts w:ascii="Georgia" w:hAnsi="Georgia"/>
          <w:color w:val="222222"/>
          <w:sz w:val="32"/>
          <w:szCs w:val="32"/>
        </w:rPr>
        <w:t xml:space="preserve">. </w:t>
      </w:r>
      <w:ins w:id="14" w:author="Unknown">
        <w:r w:rsidRPr="00634D4B">
          <w:rPr>
            <w:rFonts w:ascii="Georgia" w:hAnsi="Georgia"/>
            <w:color w:val="222222"/>
            <w:sz w:val="32"/>
            <w:szCs w:val="32"/>
          </w:rPr>
          <w:t>В 1917 году</w:t>
        </w:r>
        <w:r w:rsidRPr="00634D4B">
          <w:rPr>
            <w:rStyle w:val="apple-converted-space"/>
            <w:rFonts w:ascii="Georgia" w:hAnsi="Georgia"/>
            <w:color w:val="222222"/>
            <w:sz w:val="32"/>
            <w:szCs w:val="32"/>
          </w:rPr>
          <w:t> </w:t>
        </w:r>
        <w:r w:rsidR="001D604C" w:rsidRPr="00634D4B">
          <w:rPr>
            <w:rFonts w:ascii="Georgia" w:hAnsi="Georgia"/>
            <w:color w:val="222222"/>
            <w:sz w:val="32"/>
            <w:szCs w:val="32"/>
          </w:rPr>
          <w:fldChar w:fldCharType="begin"/>
        </w:r>
        <w:r w:rsidRPr="00634D4B">
          <w:rPr>
            <w:rFonts w:ascii="Georgia" w:hAnsi="Georgia"/>
            <w:color w:val="222222"/>
            <w:sz w:val="32"/>
            <w:szCs w:val="32"/>
          </w:rPr>
          <w:instrText xml:space="preserve"> HYPERLINK "http://www.olofmp3.ru/index.php/Velikii-Novgorod-i-pamyatnik-Rahmaninovu.html" </w:instrText>
        </w:r>
        <w:r w:rsidR="001D604C" w:rsidRPr="00634D4B">
          <w:rPr>
            <w:rFonts w:ascii="Georgia" w:hAnsi="Georgia"/>
            <w:color w:val="222222"/>
            <w:sz w:val="32"/>
            <w:szCs w:val="32"/>
          </w:rPr>
          <w:fldChar w:fldCharType="separate"/>
        </w:r>
        <w:r w:rsidRPr="00634D4B">
          <w:rPr>
            <w:rStyle w:val="a5"/>
            <w:rFonts w:ascii="Georgia" w:hAnsi="Georgia"/>
            <w:color w:val="333333"/>
            <w:sz w:val="32"/>
            <w:szCs w:val="32"/>
          </w:rPr>
          <w:t>Рахманинов с семьёй</w:t>
        </w:r>
        <w:r w:rsidR="001D604C" w:rsidRPr="00634D4B">
          <w:rPr>
            <w:rFonts w:ascii="Georgia" w:hAnsi="Georgia"/>
            <w:color w:val="222222"/>
            <w:sz w:val="32"/>
            <w:szCs w:val="32"/>
          </w:rPr>
          <w:fldChar w:fldCharType="end"/>
        </w:r>
        <w:r w:rsidRPr="00634D4B">
          <w:rPr>
            <w:rStyle w:val="apple-converted-space"/>
            <w:rFonts w:ascii="Georgia" w:hAnsi="Georgia"/>
            <w:color w:val="222222"/>
            <w:sz w:val="32"/>
            <w:szCs w:val="32"/>
          </w:rPr>
          <w:t> </w:t>
        </w:r>
        <w:r w:rsidRPr="00634D4B">
          <w:rPr>
            <w:rFonts w:ascii="Georgia" w:hAnsi="Georgia"/>
            <w:color w:val="222222"/>
            <w:sz w:val="32"/>
            <w:szCs w:val="32"/>
          </w:rPr>
          <w:t xml:space="preserve">был вынужден покинуть нашу страну и осесть в США. Почти десять лет после отъезда ничего не сочинял, но много гастролировал в Америке и Европе и был признан одним из величайших пианистов эпохи и крупнейшим дирижером. За всей бурной деятельностью, Рахманинов оставался ранимым и неуверенным человеком, стремящимся к уединению и даже одиночеству, избегающим назойливого внимания публики. Искренне любил и тосковал по родине, </w:t>
        </w:r>
        <w:proofErr w:type="gramStart"/>
        <w:r w:rsidRPr="00634D4B">
          <w:rPr>
            <w:rFonts w:ascii="Georgia" w:hAnsi="Georgia"/>
            <w:color w:val="222222"/>
            <w:sz w:val="32"/>
            <w:szCs w:val="32"/>
          </w:rPr>
          <w:t>думая</w:t>
        </w:r>
        <w:proofErr w:type="gramEnd"/>
        <w:r w:rsidRPr="00634D4B">
          <w:rPr>
            <w:rFonts w:ascii="Georgia" w:hAnsi="Georgia"/>
            <w:color w:val="222222"/>
            <w:sz w:val="32"/>
            <w:szCs w:val="32"/>
          </w:rPr>
          <w:t xml:space="preserve"> не совершил ли он ошибку, покинув её. Он постоянно интересовался всеми </w:t>
        </w:r>
        <w:proofErr w:type="gramStart"/>
        <w:r w:rsidRPr="00634D4B">
          <w:rPr>
            <w:rFonts w:ascii="Georgia" w:hAnsi="Georgia"/>
            <w:color w:val="222222"/>
            <w:sz w:val="32"/>
            <w:szCs w:val="32"/>
          </w:rPr>
          <w:t>событиями</w:t>
        </w:r>
        <w:proofErr w:type="gramEnd"/>
        <w:r w:rsidRPr="00634D4B">
          <w:rPr>
            <w:rFonts w:ascii="Georgia" w:hAnsi="Georgia"/>
            <w:color w:val="222222"/>
            <w:sz w:val="32"/>
            <w:szCs w:val="32"/>
          </w:rPr>
          <w:t xml:space="preserve"> происходящими в России, читал книги, газеты и журналы, помогал материально. Интересный факт: во время Великой Отечественной войны Рахманинов дал несколько благотворительных концертов, денежный сбор от которых направил в фонд Красной армии для борьбы с немецко-фашистскими оккупантами.</w:t>
        </w:r>
      </w:ins>
    </w:p>
    <w:p w:rsidR="007428EA" w:rsidRPr="00634D4B" w:rsidRDefault="007428EA" w:rsidP="007428EA">
      <w:pPr>
        <w:pStyle w:val="a4"/>
        <w:shd w:val="clear" w:color="auto" w:fill="FFFFFF"/>
        <w:spacing w:before="75" w:beforeAutospacing="0" w:after="225" w:afterAutospacing="0"/>
        <w:jc w:val="center"/>
        <w:rPr>
          <w:rFonts w:ascii="Georgia" w:hAnsi="Georgia"/>
          <w:color w:val="222222"/>
          <w:sz w:val="32"/>
          <w:szCs w:val="32"/>
        </w:rPr>
      </w:pPr>
      <w:ins w:id="15" w:author="Unknown">
        <w:r w:rsidRPr="00634D4B">
          <w:rPr>
            <w:rFonts w:ascii="Georgia" w:hAnsi="Georgia"/>
            <w:color w:val="222222"/>
            <w:sz w:val="32"/>
            <w:szCs w:val="32"/>
          </w:rPr>
          <w:t> </w:t>
        </w:r>
      </w:ins>
    </w:p>
    <w:p w:rsidR="007428EA" w:rsidRDefault="007428EA" w:rsidP="007428EA">
      <w:pPr>
        <w:pStyle w:val="a4"/>
        <w:shd w:val="clear" w:color="auto" w:fill="FFFFFF"/>
        <w:spacing w:before="75" w:beforeAutospacing="0" w:after="225" w:afterAutospacing="0"/>
        <w:jc w:val="center"/>
        <w:rPr>
          <w:rFonts w:ascii="Georgia" w:hAnsi="Georgia"/>
          <w:color w:val="222222"/>
          <w:sz w:val="32"/>
          <w:szCs w:val="32"/>
        </w:rPr>
      </w:pPr>
    </w:p>
    <w:p w:rsidR="008972D5" w:rsidRPr="00634D4B" w:rsidRDefault="008972D5" w:rsidP="007428EA">
      <w:pPr>
        <w:pStyle w:val="a4"/>
        <w:shd w:val="clear" w:color="auto" w:fill="FFFFFF"/>
        <w:spacing w:before="75" w:beforeAutospacing="0" w:after="225" w:afterAutospacing="0"/>
        <w:jc w:val="center"/>
        <w:rPr>
          <w:ins w:id="16" w:author="Unknown"/>
          <w:rFonts w:ascii="Georgia" w:hAnsi="Georgia"/>
          <w:color w:val="222222"/>
          <w:sz w:val="32"/>
          <w:szCs w:val="32"/>
        </w:rPr>
      </w:pPr>
    </w:p>
    <w:p w:rsidR="007428EA" w:rsidRPr="00634D4B" w:rsidRDefault="007428EA" w:rsidP="007428EA">
      <w:pPr>
        <w:pStyle w:val="a4"/>
        <w:shd w:val="clear" w:color="auto" w:fill="FFFFFF"/>
        <w:spacing w:before="75" w:beforeAutospacing="0" w:after="225" w:afterAutospacing="0"/>
        <w:jc w:val="center"/>
        <w:rPr>
          <w:ins w:id="17" w:author="Unknown"/>
          <w:rFonts w:ascii="Georgia" w:hAnsi="Georgia"/>
          <w:color w:val="222222"/>
          <w:sz w:val="32"/>
          <w:szCs w:val="32"/>
        </w:rPr>
      </w:pPr>
      <w:ins w:id="18" w:author="Unknown">
        <w:r w:rsidRPr="00634D4B">
          <w:rPr>
            <w:rFonts w:ascii="Georgia" w:hAnsi="Georgia"/>
            <w:color w:val="222222"/>
            <w:sz w:val="32"/>
            <w:szCs w:val="32"/>
          </w:rPr>
          <w:lastRenderedPageBreak/>
          <w:br/>
          <w:t>8.</w:t>
        </w:r>
        <w:r w:rsidRPr="00634D4B">
          <w:rPr>
            <w:rStyle w:val="apple-converted-space"/>
            <w:rFonts w:ascii="Georgia" w:hAnsi="Georgia"/>
            <w:color w:val="222222"/>
            <w:sz w:val="32"/>
            <w:szCs w:val="32"/>
          </w:rPr>
          <w:t> </w:t>
        </w:r>
        <w:r w:rsidR="001D604C" w:rsidRPr="00634D4B">
          <w:rPr>
            <w:rStyle w:val="a3"/>
            <w:rFonts w:ascii="Georgia" w:hAnsi="Georgia"/>
            <w:color w:val="222222"/>
            <w:sz w:val="32"/>
            <w:szCs w:val="32"/>
          </w:rPr>
          <w:fldChar w:fldCharType="begin"/>
        </w:r>
        <w:r w:rsidRPr="00634D4B">
          <w:rPr>
            <w:rStyle w:val="a3"/>
            <w:rFonts w:ascii="Georgia" w:hAnsi="Georgia"/>
            <w:color w:val="222222"/>
            <w:sz w:val="32"/>
            <w:szCs w:val="32"/>
          </w:rPr>
          <w:instrText xml:space="preserve"> HYPERLINK "http://www.olofmp3.ru/index.php/Details/Igory-Fedorovich-Stravinskii.html" </w:instrText>
        </w:r>
        <w:r w:rsidR="001D604C" w:rsidRPr="00634D4B">
          <w:rPr>
            <w:rStyle w:val="a3"/>
            <w:rFonts w:ascii="Georgia" w:hAnsi="Georgia"/>
            <w:color w:val="222222"/>
            <w:sz w:val="32"/>
            <w:szCs w:val="32"/>
          </w:rPr>
          <w:fldChar w:fldCharType="separate"/>
        </w:r>
        <w:r w:rsidRPr="00634D4B">
          <w:rPr>
            <w:rStyle w:val="a5"/>
            <w:rFonts w:ascii="Georgia" w:hAnsi="Georgia"/>
            <w:b/>
            <w:bCs/>
            <w:color w:val="333333"/>
            <w:sz w:val="32"/>
            <w:szCs w:val="32"/>
          </w:rPr>
          <w:t>Игорь Фёдорович СТРАВИНСКИЙ</w:t>
        </w:r>
        <w:r w:rsidR="001D604C" w:rsidRPr="00634D4B">
          <w:rPr>
            <w:rStyle w:val="a3"/>
            <w:rFonts w:ascii="Georgia" w:hAnsi="Georgia"/>
            <w:color w:val="222222"/>
            <w:sz w:val="32"/>
            <w:szCs w:val="32"/>
          </w:rPr>
          <w:fldChar w:fldCharType="end"/>
        </w:r>
        <w:r w:rsidRPr="00634D4B">
          <w:rPr>
            <w:rStyle w:val="apple-converted-space"/>
            <w:rFonts w:ascii="Georgia" w:hAnsi="Georgia"/>
            <w:color w:val="222222"/>
            <w:sz w:val="32"/>
            <w:szCs w:val="32"/>
          </w:rPr>
          <w:t> </w:t>
        </w:r>
        <w:r w:rsidRPr="00634D4B">
          <w:rPr>
            <w:rFonts w:ascii="Georgia" w:hAnsi="Georgia"/>
            <w:color w:val="222222"/>
            <w:sz w:val="32"/>
            <w:szCs w:val="32"/>
          </w:rPr>
          <w:t>(1882-1971)  </w:t>
        </w:r>
        <w:r w:rsidRPr="00634D4B">
          <w:rPr>
            <w:rFonts w:ascii="Georgia" w:hAnsi="Georgia"/>
            <w:color w:val="222222"/>
            <w:sz w:val="32"/>
            <w:szCs w:val="32"/>
          </w:rPr>
          <w:br/>
        </w:r>
      </w:ins>
      <w:r>
        <w:rPr>
          <w:rFonts w:ascii="Georgia" w:hAnsi="Georgia"/>
          <w:noProof/>
          <w:color w:val="222222"/>
          <w:sz w:val="32"/>
          <w:szCs w:val="32"/>
        </w:rPr>
        <w:drawing>
          <wp:anchor distT="28575" distB="28575" distL="28575" distR="28575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714500" cy="2219325"/>
            <wp:effectExtent l="19050" t="0" r="0" b="0"/>
            <wp:wrapSquare wrapText="bothSides"/>
            <wp:docPr id="5" name="Рисунок 4" descr="Игорь Фёдорович Стравин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Игорь Фёдорович Стравинский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ins w:id="19" w:author="Unknown">
        <w:r w:rsidRPr="00634D4B">
          <w:rPr>
            <w:rFonts w:ascii="Georgia" w:hAnsi="Georgia"/>
            <w:color w:val="222222"/>
            <w:sz w:val="32"/>
            <w:szCs w:val="32"/>
          </w:rPr>
          <w:t>Игорь Фёдорович Стравинский - один из самых влиятельных мировых композиторов 20-го века, лидер неоклассицизма. Стравинский стал "зеркалом" музыкальной эпохи, в его творчестве отражена множественность стилей, постоянно пересекающихся и трудно поддающихся классификации. Он свободно комбинирует жанры, формы, стили, выбирая их из столетий музыкальной истории и подчиняя своим собственным правилам.</w:t>
        </w:r>
        <w:r w:rsidRPr="00634D4B">
          <w:rPr>
            <w:rFonts w:ascii="Georgia" w:hAnsi="Georgia"/>
            <w:color w:val="222222"/>
            <w:sz w:val="32"/>
            <w:szCs w:val="32"/>
          </w:rPr>
          <w:br/>
          <w:t>Родился близ Санкт-Петербурга, учился на юридическом факультете Санкт-Петербургского университета, самостоятельно изучал музыкальные дисциплины, брал частные уроки у Н. А. Римского-Корсакова</w:t>
        </w:r>
      </w:ins>
      <w:r w:rsidRPr="00634D4B">
        <w:rPr>
          <w:rFonts w:ascii="Georgia" w:hAnsi="Georgia"/>
          <w:color w:val="222222"/>
          <w:sz w:val="32"/>
          <w:szCs w:val="32"/>
        </w:rPr>
        <w:t xml:space="preserve">. </w:t>
      </w:r>
      <w:ins w:id="20" w:author="Unknown">
        <w:r w:rsidRPr="00634D4B">
          <w:rPr>
            <w:rFonts w:ascii="Georgia" w:hAnsi="Georgia"/>
            <w:color w:val="222222"/>
            <w:sz w:val="32"/>
            <w:szCs w:val="32"/>
          </w:rPr>
          <w:t>Стравинский был очень высокообразованным, общительным человеком, с прекрасным чувством юмора</w:t>
        </w:r>
      </w:ins>
      <w:r w:rsidRPr="00634D4B">
        <w:rPr>
          <w:rFonts w:ascii="Georgia" w:hAnsi="Georgia"/>
          <w:color w:val="222222"/>
          <w:sz w:val="32"/>
          <w:szCs w:val="32"/>
        </w:rPr>
        <w:t xml:space="preserve">.  </w:t>
      </w:r>
      <w:ins w:id="21" w:author="Unknown">
        <w:r w:rsidRPr="00634D4B">
          <w:rPr>
            <w:rFonts w:ascii="Georgia" w:hAnsi="Georgia"/>
            <w:color w:val="222222"/>
            <w:sz w:val="32"/>
            <w:szCs w:val="32"/>
          </w:rPr>
          <w:t xml:space="preserve">В творчестве </w:t>
        </w:r>
        <w:proofErr w:type="spellStart"/>
        <w:r w:rsidRPr="00634D4B">
          <w:rPr>
            <w:rFonts w:ascii="Georgia" w:hAnsi="Georgia"/>
            <w:color w:val="222222"/>
            <w:sz w:val="32"/>
            <w:szCs w:val="32"/>
          </w:rPr>
          <w:t>Ставинского</w:t>
        </w:r>
        <w:proofErr w:type="spellEnd"/>
        <w:r w:rsidRPr="00634D4B">
          <w:rPr>
            <w:rFonts w:ascii="Georgia" w:hAnsi="Georgia"/>
            <w:color w:val="222222"/>
            <w:sz w:val="32"/>
            <w:szCs w:val="32"/>
          </w:rPr>
          <w:t xml:space="preserve"> выделяется одна уникальная черта - "</w:t>
        </w:r>
        <w:proofErr w:type="spellStart"/>
        <w:r w:rsidRPr="00634D4B">
          <w:rPr>
            <w:rFonts w:ascii="Georgia" w:hAnsi="Georgia"/>
            <w:color w:val="222222"/>
            <w:sz w:val="32"/>
            <w:szCs w:val="32"/>
          </w:rPr>
          <w:t>неповторяемость</w:t>
        </w:r>
        <w:proofErr w:type="spellEnd"/>
        <w:r w:rsidRPr="00634D4B">
          <w:rPr>
            <w:rFonts w:ascii="Georgia" w:hAnsi="Georgia"/>
            <w:color w:val="222222"/>
            <w:sz w:val="32"/>
            <w:szCs w:val="32"/>
          </w:rPr>
          <w:t xml:space="preserve">", недаром его называли "композитором </w:t>
        </w:r>
        <w:proofErr w:type="gramStart"/>
        <w:r w:rsidRPr="00634D4B">
          <w:rPr>
            <w:rFonts w:ascii="Georgia" w:hAnsi="Georgia"/>
            <w:color w:val="222222"/>
            <w:sz w:val="32"/>
            <w:szCs w:val="32"/>
          </w:rPr>
          <w:t>тысячи одного</w:t>
        </w:r>
        <w:proofErr w:type="gramEnd"/>
        <w:r w:rsidRPr="00634D4B">
          <w:rPr>
            <w:rFonts w:ascii="Georgia" w:hAnsi="Georgia"/>
            <w:color w:val="222222"/>
            <w:sz w:val="32"/>
            <w:szCs w:val="32"/>
          </w:rPr>
          <w:t xml:space="preserve"> стиля", постоянная смена жанра, стиля, направления сюжета - каждое его произведение неповторимо, но он постоянно возвращался к конструкциям, в которых видно русское происхождение, слышны русские корни.</w:t>
        </w:r>
        <w:r w:rsidRPr="00634D4B">
          <w:rPr>
            <w:rFonts w:ascii="Georgia" w:hAnsi="Georgia"/>
            <w:color w:val="222222"/>
            <w:sz w:val="32"/>
            <w:szCs w:val="32"/>
          </w:rPr>
          <w:br/>
        </w:r>
        <w:r w:rsidRPr="00634D4B">
          <w:rPr>
            <w:rFonts w:ascii="Georgia" w:hAnsi="Georgia"/>
            <w:color w:val="222222"/>
            <w:sz w:val="32"/>
            <w:szCs w:val="32"/>
          </w:rPr>
          <w:br/>
        </w:r>
      </w:ins>
    </w:p>
    <w:p w:rsidR="007428EA" w:rsidRPr="00634D4B" w:rsidRDefault="007428EA" w:rsidP="007428EA">
      <w:pPr>
        <w:pStyle w:val="a4"/>
        <w:shd w:val="clear" w:color="auto" w:fill="FFFFFF"/>
        <w:spacing w:before="75" w:beforeAutospacing="0" w:after="225" w:afterAutospacing="0"/>
        <w:jc w:val="both"/>
        <w:rPr>
          <w:rFonts w:ascii="Georgia" w:hAnsi="Georgia"/>
          <w:color w:val="222222"/>
          <w:sz w:val="32"/>
          <w:szCs w:val="32"/>
        </w:rPr>
      </w:pPr>
    </w:p>
    <w:p w:rsidR="007428EA" w:rsidRPr="00634D4B" w:rsidRDefault="007428EA" w:rsidP="007428EA">
      <w:pPr>
        <w:pStyle w:val="a4"/>
        <w:shd w:val="clear" w:color="auto" w:fill="FFFFFF"/>
        <w:spacing w:before="75" w:beforeAutospacing="0" w:after="225" w:afterAutospacing="0"/>
        <w:jc w:val="both"/>
        <w:rPr>
          <w:rFonts w:ascii="Georgia" w:hAnsi="Georgia"/>
          <w:color w:val="222222"/>
          <w:sz w:val="32"/>
          <w:szCs w:val="32"/>
        </w:rPr>
      </w:pPr>
    </w:p>
    <w:p w:rsidR="007428EA" w:rsidRPr="00634D4B" w:rsidRDefault="007428EA" w:rsidP="007428EA">
      <w:pPr>
        <w:pStyle w:val="a4"/>
        <w:shd w:val="clear" w:color="auto" w:fill="FFFFFF"/>
        <w:spacing w:before="75" w:beforeAutospacing="0" w:after="225" w:afterAutospacing="0"/>
        <w:jc w:val="both"/>
        <w:rPr>
          <w:rFonts w:ascii="Georgia" w:hAnsi="Georgia"/>
          <w:color w:val="222222"/>
          <w:sz w:val="32"/>
          <w:szCs w:val="32"/>
        </w:rPr>
      </w:pPr>
    </w:p>
    <w:p w:rsidR="007428EA" w:rsidRPr="00634D4B" w:rsidRDefault="007428EA" w:rsidP="007428EA">
      <w:pPr>
        <w:pStyle w:val="a4"/>
        <w:shd w:val="clear" w:color="auto" w:fill="FFFFFF"/>
        <w:spacing w:before="75" w:beforeAutospacing="0" w:after="225" w:afterAutospacing="0"/>
        <w:jc w:val="both"/>
        <w:rPr>
          <w:rFonts w:ascii="Georgia" w:hAnsi="Georgia"/>
          <w:color w:val="222222"/>
          <w:sz w:val="32"/>
          <w:szCs w:val="32"/>
        </w:rPr>
      </w:pPr>
    </w:p>
    <w:p w:rsidR="007428EA" w:rsidRPr="00634D4B" w:rsidRDefault="007428EA" w:rsidP="007428EA">
      <w:pPr>
        <w:pStyle w:val="a4"/>
        <w:shd w:val="clear" w:color="auto" w:fill="FFFFFF"/>
        <w:spacing w:before="75" w:beforeAutospacing="0" w:after="225" w:afterAutospacing="0"/>
        <w:jc w:val="both"/>
        <w:rPr>
          <w:rFonts w:ascii="Georgia" w:hAnsi="Georgia"/>
          <w:color w:val="222222"/>
          <w:sz w:val="32"/>
          <w:szCs w:val="32"/>
        </w:rPr>
      </w:pPr>
    </w:p>
    <w:p w:rsidR="007428EA" w:rsidRPr="00634D4B" w:rsidRDefault="007428EA" w:rsidP="007428EA">
      <w:pPr>
        <w:pStyle w:val="a4"/>
        <w:shd w:val="clear" w:color="auto" w:fill="FFFFFF"/>
        <w:spacing w:before="75" w:beforeAutospacing="0" w:after="225" w:afterAutospacing="0"/>
        <w:jc w:val="both"/>
        <w:rPr>
          <w:rFonts w:ascii="Georgia" w:hAnsi="Georgia"/>
          <w:color w:val="222222"/>
          <w:sz w:val="32"/>
          <w:szCs w:val="32"/>
        </w:rPr>
      </w:pPr>
    </w:p>
    <w:p w:rsidR="007428EA" w:rsidRPr="00634D4B" w:rsidRDefault="007428EA" w:rsidP="007428EA">
      <w:pPr>
        <w:pStyle w:val="a4"/>
        <w:shd w:val="clear" w:color="auto" w:fill="FFFFFF"/>
        <w:spacing w:before="75" w:beforeAutospacing="0" w:after="225" w:afterAutospacing="0"/>
        <w:jc w:val="both"/>
        <w:rPr>
          <w:ins w:id="22" w:author="Unknown"/>
          <w:rFonts w:ascii="Georgia" w:hAnsi="Georgia"/>
          <w:color w:val="222222"/>
          <w:sz w:val="32"/>
          <w:szCs w:val="32"/>
        </w:rPr>
      </w:pPr>
      <w:ins w:id="23" w:author="Unknown">
        <w:r w:rsidRPr="00634D4B">
          <w:rPr>
            <w:rFonts w:ascii="Georgia" w:hAnsi="Georgia"/>
            <w:color w:val="222222"/>
            <w:sz w:val="32"/>
            <w:szCs w:val="32"/>
          </w:rPr>
          <w:lastRenderedPageBreak/>
          <w:br/>
          <w:t>  </w:t>
        </w:r>
        <w:r w:rsidRPr="00634D4B">
          <w:rPr>
            <w:rFonts w:ascii="Georgia" w:hAnsi="Georgia"/>
            <w:color w:val="222222"/>
            <w:sz w:val="32"/>
            <w:szCs w:val="32"/>
          </w:rPr>
          <w:br/>
          <w:t>9.</w:t>
        </w:r>
        <w:r w:rsidRPr="00634D4B">
          <w:rPr>
            <w:rStyle w:val="apple-converted-space"/>
            <w:rFonts w:ascii="Georgia" w:hAnsi="Georgia"/>
            <w:color w:val="222222"/>
            <w:sz w:val="32"/>
            <w:szCs w:val="32"/>
          </w:rPr>
          <w:t> </w:t>
        </w:r>
        <w:r w:rsidR="001D604C" w:rsidRPr="00634D4B">
          <w:rPr>
            <w:rStyle w:val="a3"/>
            <w:rFonts w:ascii="Georgia" w:hAnsi="Georgia"/>
            <w:color w:val="222222"/>
            <w:sz w:val="32"/>
            <w:szCs w:val="32"/>
          </w:rPr>
          <w:fldChar w:fldCharType="begin"/>
        </w:r>
        <w:r w:rsidRPr="00634D4B">
          <w:rPr>
            <w:rStyle w:val="a3"/>
            <w:rFonts w:ascii="Georgia" w:hAnsi="Georgia"/>
            <w:color w:val="222222"/>
            <w:sz w:val="32"/>
            <w:szCs w:val="32"/>
          </w:rPr>
          <w:instrText xml:space="preserve"> HYPERLINK "http://www.olofmp3.ru/index.php/Details/Sergei-Sergeevich-Prokofyev.html" </w:instrText>
        </w:r>
        <w:r w:rsidR="001D604C" w:rsidRPr="00634D4B">
          <w:rPr>
            <w:rStyle w:val="a3"/>
            <w:rFonts w:ascii="Georgia" w:hAnsi="Georgia"/>
            <w:color w:val="222222"/>
            <w:sz w:val="32"/>
            <w:szCs w:val="32"/>
          </w:rPr>
          <w:fldChar w:fldCharType="separate"/>
        </w:r>
        <w:r w:rsidRPr="00634D4B">
          <w:rPr>
            <w:rStyle w:val="a5"/>
            <w:rFonts w:ascii="Georgia" w:hAnsi="Georgia"/>
            <w:b/>
            <w:bCs/>
            <w:color w:val="333333"/>
            <w:sz w:val="32"/>
            <w:szCs w:val="32"/>
          </w:rPr>
          <w:t>Сергей Сергеевич ПРОКОФЬЕВ</w:t>
        </w:r>
        <w:r w:rsidR="001D604C" w:rsidRPr="00634D4B">
          <w:rPr>
            <w:rStyle w:val="a3"/>
            <w:rFonts w:ascii="Georgia" w:hAnsi="Georgia"/>
            <w:color w:val="222222"/>
            <w:sz w:val="32"/>
            <w:szCs w:val="32"/>
          </w:rPr>
          <w:fldChar w:fldCharType="end"/>
        </w:r>
        <w:r w:rsidRPr="00634D4B">
          <w:rPr>
            <w:rStyle w:val="apple-converted-space"/>
            <w:rFonts w:ascii="Georgia" w:hAnsi="Georgia"/>
            <w:color w:val="222222"/>
            <w:sz w:val="32"/>
            <w:szCs w:val="32"/>
          </w:rPr>
          <w:t> </w:t>
        </w:r>
        <w:r w:rsidRPr="00634D4B">
          <w:rPr>
            <w:rFonts w:ascii="Georgia" w:hAnsi="Georgia"/>
            <w:color w:val="222222"/>
            <w:sz w:val="32"/>
            <w:szCs w:val="32"/>
          </w:rPr>
          <w:t>(1891—1953)</w:t>
        </w:r>
        <w:r w:rsidRPr="00634D4B">
          <w:rPr>
            <w:rFonts w:ascii="Georgia" w:hAnsi="Georgia"/>
            <w:color w:val="222222"/>
            <w:sz w:val="32"/>
            <w:szCs w:val="32"/>
          </w:rPr>
          <w:br/>
        </w:r>
        <w:r w:rsidRPr="00634D4B">
          <w:rPr>
            <w:rFonts w:ascii="Georgia" w:hAnsi="Georgia"/>
            <w:color w:val="222222"/>
            <w:sz w:val="32"/>
            <w:szCs w:val="32"/>
          </w:rPr>
          <w:br/>
        </w:r>
      </w:ins>
      <w:r>
        <w:rPr>
          <w:rFonts w:ascii="Georgia" w:hAnsi="Georgia"/>
          <w:noProof/>
          <w:color w:val="222222"/>
          <w:sz w:val="32"/>
          <w:szCs w:val="32"/>
        </w:rPr>
        <w:drawing>
          <wp:anchor distT="28575" distB="28575" distL="28575" distR="28575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714500" cy="2171700"/>
            <wp:effectExtent l="19050" t="0" r="0" b="0"/>
            <wp:wrapSquare wrapText="bothSides"/>
            <wp:docPr id="4" name="Рисунок 5" descr="Сергей Сергеевич Прокофье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Сергей Сергеевич Прокофьев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ins w:id="24" w:author="Unknown">
        <w:r w:rsidRPr="00634D4B">
          <w:rPr>
            <w:rFonts w:ascii="Georgia" w:hAnsi="Georgia"/>
            <w:color w:val="222222"/>
            <w:sz w:val="32"/>
            <w:szCs w:val="32"/>
          </w:rPr>
          <w:t>Сергей Сергеевич Прокофьев - один из крупнейших русских композиторов 20-го века, пианист, дирижер.</w:t>
        </w:r>
        <w:r w:rsidRPr="00634D4B">
          <w:rPr>
            <w:rStyle w:val="apple-converted-space"/>
            <w:rFonts w:ascii="Georgia" w:hAnsi="Georgia"/>
            <w:color w:val="222222"/>
            <w:sz w:val="32"/>
            <w:szCs w:val="32"/>
          </w:rPr>
          <w:t> </w:t>
        </w:r>
        <w:r w:rsidRPr="00634D4B">
          <w:rPr>
            <w:rFonts w:ascii="Georgia" w:hAnsi="Georgia"/>
            <w:color w:val="222222"/>
            <w:sz w:val="32"/>
            <w:szCs w:val="32"/>
          </w:rPr>
          <w:br/>
          <w:t xml:space="preserve">Родился в Донецкой области, с детства приобщился к музыке. Прокофьева можно считать одним из немногих (если не единственным) русских музыкальных "вундеркиндов", с 5 лет занимался </w:t>
        </w:r>
        <w:proofErr w:type="spellStart"/>
        <w:r w:rsidRPr="00634D4B">
          <w:rPr>
            <w:rFonts w:ascii="Georgia" w:hAnsi="Georgia"/>
            <w:color w:val="222222"/>
            <w:sz w:val="32"/>
            <w:szCs w:val="32"/>
          </w:rPr>
          <w:t>композированием</w:t>
        </w:r>
        <w:proofErr w:type="spellEnd"/>
        <w:r w:rsidRPr="00634D4B">
          <w:rPr>
            <w:rFonts w:ascii="Georgia" w:hAnsi="Georgia"/>
            <w:color w:val="222222"/>
            <w:sz w:val="32"/>
            <w:szCs w:val="32"/>
          </w:rPr>
          <w:t>, в 9 лет написал две оперы</w:t>
        </w:r>
      </w:ins>
      <w:r w:rsidRPr="00634D4B">
        <w:rPr>
          <w:rFonts w:ascii="Georgia" w:hAnsi="Georgia"/>
          <w:color w:val="222222"/>
          <w:sz w:val="32"/>
          <w:szCs w:val="32"/>
        </w:rPr>
        <w:t>.</w:t>
      </w:r>
      <w:ins w:id="25" w:author="Unknown">
        <w:r w:rsidRPr="00634D4B">
          <w:rPr>
            <w:rFonts w:ascii="Georgia" w:hAnsi="Georgia"/>
            <w:color w:val="222222"/>
            <w:sz w:val="32"/>
            <w:szCs w:val="32"/>
          </w:rPr>
          <w:t xml:space="preserve"> </w:t>
        </w:r>
      </w:ins>
      <w:r w:rsidRPr="00634D4B">
        <w:rPr>
          <w:rFonts w:ascii="Georgia" w:hAnsi="Georgia"/>
          <w:color w:val="222222"/>
          <w:sz w:val="32"/>
          <w:szCs w:val="32"/>
        </w:rPr>
        <w:t>В</w:t>
      </w:r>
      <w:ins w:id="26" w:author="Unknown">
        <w:r w:rsidRPr="00634D4B">
          <w:rPr>
            <w:rFonts w:ascii="Georgia" w:hAnsi="Georgia"/>
            <w:color w:val="222222"/>
            <w:sz w:val="32"/>
            <w:szCs w:val="32"/>
          </w:rPr>
          <w:t xml:space="preserve"> 13 лет сдал экзамены в Санкт-Петербургскую консерваторию, среди его учителей был</w:t>
        </w:r>
        <w:r w:rsidRPr="00634D4B">
          <w:rPr>
            <w:rStyle w:val="apple-converted-space"/>
            <w:rFonts w:ascii="Georgia" w:hAnsi="Georgia"/>
            <w:color w:val="222222"/>
            <w:sz w:val="32"/>
            <w:szCs w:val="32"/>
          </w:rPr>
          <w:t> </w:t>
        </w:r>
        <w:proofErr w:type="spellStart"/>
        <w:r w:rsidR="001D604C" w:rsidRPr="00634D4B">
          <w:rPr>
            <w:rFonts w:ascii="Georgia" w:hAnsi="Georgia"/>
            <w:color w:val="222222"/>
            <w:sz w:val="32"/>
            <w:szCs w:val="32"/>
          </w:rPr>
          <w:fldChar w:fldCharType="begin"/>
        </w:r>
        <w:r w:rsidRPr="00634D4B">
          <w:rPr>
            <w:rFonts w:ascii="Georgia" w:hAnsi="Georgia"/>
            <w:color w:val="222222"/>
            <w:sz w:val="32"/>
            <w:szCs w:val="32"/>
          </w:rPr>
          <w:instrText xml:space="preserve"> HYPERLINK "http://www.olofmp3.ru/index.php/10-velikih-russkih-kompozitorov.-Chasty-1.html" </w:instrText>
        </w:r>
        <w:r w:rsidR="001D604C" w:rsidRPr="00634D4B">
          <w:rPr>
            <w:rFonts w:ascii="Georgia" w:hAnsi="Georgia"/>
            <w:color w:val="222222"/>
            <w:sz w:val="32"/>
            <w:szCs w:val="32"/>
          </w:rPr>
          <w:fldChar w:fldCharType="separate"/>
        </w:r>
        <w:r w:rsidRPr="00634D4B">
          <w:rPr>
            <w:rStyle w:val="a5"/>
            <w:rFonts w:ascii="Georgia" w:hAnsi="Georgia"/>
            <w:color w:val="333333"/>
            <w:sz w:val="32"/>
            <w:szCs w:val="32"/>
          </w:rPr>
          <w:t>Н.А.Римский-Корсаков</w:t>
        </w:r>
        <w:proofErr w:type="spellEnd"/>
        <w:r w:rsidR="001D604C" w:rsidRPr="00634D4B">
          <w:rPr>
            <w:rFonts w:ascii="Georgia" w:hAnsi="Georgia"/>
            <w:color w:val="222222"/>
            <w:sz w:val="32"/>
            <w:szCs w:val="32"/>
          </w:rPr>
          <w:fldChar w:fldCharType="end"/>
        </w:r>
        <w:r w:rsidRPr="00634D4B">
          <w:rPr>
            <w:rFonts w:ascii="Georgia" w:hAnsi="Georgia"/>
            <w:color w:val="222222"/>
            <w:sz w:val="32"/>
            <w:szCs w:val="32"/>
          </w:rPr>
          <w:t xml:space="preserve">. Начало профессиональной карьеры вызвало бурю критики и непонимание его индивидуального принципиально </w:t>
        </w:r>
        <w:proofErr w:type="spellStart"/>
        <w:r w:rsidRPr="00634D4B">
          <w:rPr>
            <w:rFonts w:ascii="Georgia" w:hAnsi="Georgia"/>
            <w:color w:val="222222"/>
            <w:sz w:val="32"/>
            <w:szCs w:val="32"/>
          </w:rPr>
          <w:t>антиромантического</w:t>
        </w:r>
        <w:proofErr w:type="spellEnd"/>
        <w:r w:rsidRPr="00634D4B">
          <w:rPr>
            <w:rFonts w:ascii="Georgia" w:hAnsi="Georgia"/>
            <w:color w:val="222222"/>
            <w:sz w:val="32"/>
            <w:szCs w:val="32"/>
          </w:rPr>
          <w:t xml:space="preserve"> и </w:t>
        </w:r>
        <w:proofErr w:type="gramStart"/>
        <w:r w:rsidRPr="00634D4B">
          <w:rPr>
            <w:rFonts w:ascii="Georgia" w:hAnsi="Georgia"/>
            <w:color w:val="222222"/>
            <w:sz w:val="32"/>
            <w:szCs w:val="32"/>
          </w:rPr>
          <w:t>крайне модернистского</w:t>
        </w:r>
        <w:proofErr w:type="gramEnd"/>
        <w:r w:rsidRPr="00634D4B">
          <w:rPr>
            <w:rFonts w:ascii="Georgia" w:hAnsi="Georgia"/>
            <w:color w:val="222222"/>
            <w:sz w:val="32"/>
            <w:szCs w:val="32"/>
          </w:rPr>
          <w:t xml:space="preserve"> стиля</w:t>
        </w:r>
      </w:ins>
      <w:r w:rsidRPr="00634D4B">
        <w:rPr>
          <w:rFonts w:ascii="Georgia" w:hAnsi="Georgia"/>
          <w:color w:val="222222"/>
          <w:sz w:val="32"/>
          <w:szCs w:val="32"/>
        </w:rPr>
        <w:t xml:space="preserve">. </w:t>
      </w:r>
      <w:ins w:id="27" w:author="Unknown">
        <w:r w:rsidRPr="00634D4B">
          <w:rPr>
            <w:rFonts w:ascii="Georgia" w:hAnsi="Georgia"/>
            <w:color w:val="222222"/>
            <w:sz w:val="32"/>
            <w:szCs w:val="32"/>
          </w:rPr>
          <w:t xml:space="preserve"> С самого начала карьеры Прокофьев много выступал и гастролировал. В 1918 году он выехал в международное турне, в том числе приезжа</w:t>
        </w:r>
        <w:proofErr w:type="gramStart"/>
        <w:r w:rsidRPr="00634D4B">
          <w:rPr>
            <w:rFonts w:ascii="Georgia" w:hAnsi="Georgia"/>
            <w:color w:val="222222"/>
            <w:sz w:val="32"/>
            <w:szCs w:val="32"/>
          </w:rPr>
          <w:t>л в СССР</w:t>
        </w:r>
        <w:proofErr w:type="gramEnd"/>
        <w:r w:rsidRPr="00634D4B">
          <w:rPr>
            <w:rFonts w:ascii="Georgia" w:hAnsi="Georgia"/>
            <w:color w:val="222222"/>
            <w:sz w:val="32"/>
            <w:szCs w:val="32"/>
          </w:rPr>
          <w:t>, окончательно вернулся на родину в 1936 году.</w:t>
        </w:r>
        <w:r w:rsidRPr="00634D4B">
          <w:rPr>
            <w:rFonts w:ascii="Georgia" w:hAnsi="Georgia"/>
            <w:color w:val="222222"/>
            <w:sz w:val="32"/>
            <w:szCs w:val="32"/>
          </w:rPr>
          <w:br/>
          <w:t xml:space="preserve">Страна изменилась и "свободное" творчество Прокофьева вынуждено уступило реалиям новых требований. Талант Прокофьева расцвел с новой силой - он пишет оперы, балеты, музыку к кинофильмам - острая, волевая, предельно точная музыка с новыми образами и идеями, заложила фундамент советской классической музыки и оперы. </w:t>
        </w:r>
      </w:ins>
    </w:p>
    <w:p w:rsidR="007428EA" w:rsidRPr="00634D4B" w:rsidRDefault="007428EA" w:rsidP="007428EA">
      <w:pPr>
        <w:rPr>
          <w:sz w:val="32"/>
          <w:szCs w:val="32"/>
        </w:rPr>
      </w:pPr>
    </w:p>
    <w:p w:rsidR="007428EA" w:rsidRPr="00634D4B" w:rsidRDefault="007428EA" w:rsidP="007428EA">
      <w:pPr>
        <w:rPr>
          <w:sz w:val="36"/>
          <w:szCs w:val="36"/>
        </w:rPr>
      </w:pPr>
    </w:p>
    <w:p w:rsidR="007428EA" w:rsidRPr="00634D4B" w:rsidRDefault="007428EA" w:rsidP="007428EA">
      <w:pPr>
        <w:rPr>
          <w:sz w:val="36"/>
          <w:szCs w:val="36"/>
        </w:rPr>
      </w:pPr>
    </w:p>
    <w:p w:rsidR="007428EA" w:rsidRDefault="007428EA" w:rsidP="007428EA">
      <w:pPr>
        <w:rPr>
          <w:sz w:val="36"/>
          <w:szCs w:val="36"/>
        </w:rPr>
      </w:pPr>
    </w:p>
    <w:p w:rsidR="007428EA" w:rsidRDefault="007428EA" w:rsidP="007428EA">
      <w:pPr>
        <w:rPr>
          <w:sz w:val="36"/>
          <w:szCs w:val="36"/>
        </w:rPr>
      </w:pPr>
    </w:p>
    <w:p w:rsidR="007428EA" w:rsidRDefault="007428EA" w:rsidP="007428EA">
      <w:pPr>
        <w:rPr>
          <w:sz w:val="36"/>
          <w:szCs w:val="36"/>
        </w:rPr>
      </w:pPr>
    </w:p>
    <w:p w:rsidR="005D1DD1" w:rsidRDefault="005D1DD1"/>
    <w:sectPr w:rsidR="005D1DD1" w:rsidSect="005D1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8EA"/>
    <w:rsid w:val="00051D40"/>
    <w:rsid w:val="001D604C"/>
    <w:rsid w:val="005D1DD1"/>
    <w:rsid w:val="007428EA"/>
    <w:rsid w:val="008972D5"/>
    <w:rsid w:val="00AC334E"/>
    <w:rsid w:val="00E877BB"/>
    <w:rsid w:val="00F61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428EA"/>
  </w:style>
  <w:style w:type="character" w:styleId="a3">
    <w:name w:val="Strong"/>
    <w:qFormat/>
    <w:rsid w:val="007428EA"/>
    <w:rPr>
      <w:b/>
      <w:bCs/>
    </w:rPr>
  </w:style>
  <w:style w:type="paragraph" w:styleId="a4">
    <w:name w:val="Normal (Web)"/>
    <w:basedOn w:val="a"/>
    <w:unhideWhenUsed/>
    <w:rsid w:val="007428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7428E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4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28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C%D0%BE%D0%B4%D0%B5%D1%80%D0%BD" TargetMode="External"/><Relationship Id="rId13" Type="http://schemas.openxmlformats.org/officeDocument/2006/relationships/hyperlink" Target="http://ru.wikipedia.org/wiki/%D0%9C%D0%B0%D0%BB%D0%B0%D1%8F_%D0%9D%D0%B8%D0%BA%D0%B8%D1%82%D1%81%D0%BA%D0%B0%D1%8F_%D1%83%D0%BB%D0%B8%D1%86%D0%B0" TargetMode="External"/><Relationship Id="rId18" Type="http://schemas.openxmlformats.org/officeDocument/2006/relationships/hyperlink" Target="http://ru.wikipedia.org/wiki/%D0%A9%D1%83%D0%BA%D0%BE,_%D0%92%D0%BB%D0%B0%D0%B4%D0%B8%D0%BC%D0%B8%D1%80_%D0%90%D0%BB%D0%B5%D0%BA%D1%81%D0%B5%D0%B5%D0%B2%D0%B8%D1%87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3.jpeg"/><Relationship Id="rId7" Type="http://schemas.openxmlformats.org/officeDocument/2006/relationships/image" Target="media/image2.png"/><Relationship Id="rId12" Type="http://schemas.openxmlformats.org/officeDocument/2006/relationships/hyperlink" Target="http://ru.wikipedia.org/wiki/%D0%9E%D1%81%D0%BE%D0%B1%D0%BD%D1%8F%D0%BA_%D0%A1._%D0%9F._%D0%A0%D1%8F%D0%B1%D1%83%D1%88%D0%B8%D0%BD%D1%81%D0%BA%D0%BE%D0%B3%D0%BE" TargetMode="External"/><Relationship Id="rId17" Type="http://schemas.openxmlformats.org/officeDocument/2006/relationships/hyperlink" Target="http://ru.wikipedia.org/wiki/%D0%A4%D0%BE%D0%BC%D0%B8%D0%BD,_%D0%98%D0%B2%D0%B0%D0%BD_%D0%90%D0%BB%D0%B5%D0%BA%D1%81%D0%B0%D0%BD%D0%B4%D1%80%D0%BE%D0%B2%D0%B8%D1%87" TargetMode="External"/><Relationship Id="rId25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ru.wikipedia.org/wiki/%D0%AF%D1%80%D0%BE%D1%81%D0%BB%D0%B0%D0%B2%D1%81%D0%BA%D0%B8%D0%B9_%D0%B2%D0%BE%D0%BA%D0%B7%D0%B0%D0%BB" TargetMode="External"/><Relationship Id="rId20" Type="http://schemas.openxmlformats.org/officeDocument/2006/relationships/hyperlink" Target="http://ru.wikipedia.org/wiki/%D0%A2%D1%83%D1%80%D0%B8%D0%BD" TargetMode="Externa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A4%D0%B0%D0%B9%D0%BB:6_Malaya_Nikitskaya_Street,_Moscow,_Russia.jpg" TargetMode="External"/><Relationship Id="rId11" Type="http://schemas.openxmlformats.org/officeDocument/2006/relationships/hyperlink" Target="http://ru.wikipedia.org/wiki/%D0%A8%D0%B5%D1%85%D1%82%D0%B5%D0%BB%D1%8C,_%D0%A4%D1%91%D0%B4%D0%BE%D1%80_%D0%9E%D1%81%D0%B8%D0%BF%D0%BE%D0%B2%D0%B8%D1%87" TargetMode="External"/><Relationship Id="rId24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hyperlink" Target="http://ru.wikipedia.org/wiki/%D0%93%D0%BB%D0%B0%D0%B7%D0%B3%D0%BE" TargetMode="External"/><Relationship Id="rId23" Type="http://schemas.openxmlformats.org/officeDocument/2006/relationships/image" Target="media/image5.jpeg"/><Relationship Id="rId10" Type="http://schemas.openxmlformats.org/officeDocument/2006/relationships/hyperlink" Target="http://ru.wikipedia.org/wiki/%D0%AD%D0%BA%D0%BB%D0%B5%D0%BA%D1%82%D0%B8%D0%BA%D0%B0_(%D0%B0%D1%80%D1%85%D0%B8%D1%82%D0%B5%D0%BA%D1%82%D1%83%D1%80%D0%B0)" TargetMode="External"/><Relationship Id="rId19" Type="http://schemas.openxmlformats.org/officeDocument/2006/relationships/hyperlink" Target="http://ru.wikipedia.org/wiki/1910_%D0%B3%D0%BE%D0%B4" TargetMode="External"/><Relationship Id="rId4" Type="http://schemas.openxmlformats.org/officeDocument/2006/relationships/hyperlink" Target="http://commons.wikimedia.org/wiki/File:6_Malaya_Nikitskaya_Street,_Moscow,_Russia.jpg?uselang=ru" TargetMode="External"/><Relationship Id="rId9" Type="http://schemas.openxmlformats.org/officeDocument/2006/relationships/hyperlink" Target="http://ru.wikipedia.org/wiki/%D0%9D%D0%B5%D0%BE%D0%BA%D0%BB%D0%B0%D1%81%D1%81%D0%B8%D1%86%D0%B8%D0%B7%D0%BC" TargetMode="External"/><Relationship Id="rId14" Type="http://schemas.openxmlformats.org/officeDocument/2006/relationships/hyperlink" Target="http://ru.wikipedia.org/wiki/%D0%A2%D0%B5%D0%BA%D1%82%D0%BE%D0%BD%D0%B8%D0%BA%D0%B0_(%D0%B8%D1%81%D0%BA%D1%83%D1%81%D1%81%D1%82%D0%B2%D0%BE)" TargetMode="External"/><Relationship Id="rId22" Type="http://schemas.openxmlformats.org/officeDocument/2006/relationships/image" Target="media/image4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1788</Words>
  <Characters>10194</Characters>
  <Application>Microsoft Office Word</Application>
  <DocSecurity>0</DocSecurity>
  <Lines>84</Lines>
  <Paragraphs>23</Paragraphs>
  <ScaleCrop>false</ScaleCrop>
  <Company/>
  <LinksUpToDate>false</LinksUpToDate>
  <CharactersWithSpaces>11959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Lida</dc:creator>
  <cp:lastModifiedBy>Lida</cp:lastModifiedBy>
  <cp:revision>4</cp:revision>
  <dcterms:created xsi:type="dcterms:W3CDTF">2016-12-21T13:23:00Z</dcterms:created>
  <dcterms:modified xsi:type="dcterms:W3CDTF">2016-12-21T13:51:00Z</dcterms:modified>
</cp:coreProperties>
</file>